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660EC" w:rsidR="00693799" w:rsidP="00693799" w:rsidRDefault="001E4685" w14:paraId="31C785DD" w14:textId="1117DB98">
      <w:pPr>
        <w:jc w:val="center"/>
        <w:rPr>
          <w:b/>
          <w:bCs/>
          <w:sz w:val="32"/>
          <w:szCs w:val="32"/>
        </w:rPr>
      </w:pPr>
      <w:r>
        <w:rPr>
          <w:b/>
          <w:bCs/>
          <w:sz w:val="32"/>
          <w:szCs w:val="32"/>
        </w:rPr>
        <w:t>Korrakaitseseaduse muutmise seadus</w:t>
      </w:r>
      <w:r w:rsidR="00B6054D">
        <w:rPr>
          <w:b/>
          <w:bCs/>
          <w:sz w:val="32"/>
          <w:szCs w:val="32"/>
        </w:rPr>
        <w:t>e</w:t>
      </w:r>
    </w:p>
    <w:p w:rsidRPr="00C660EC" w:rsidR="00D6540A" w:rsidP="00311921" w:rsidRDefault="00D6540A" w14:paraId="179BB0A8" w14:textId="0EE34C60">
      <w:pPr>
        <w:jc w:val="center"/>
        <w:rPr>
          <w:b/>
          <w:bCs/>
          <w:sz w:val="32"/>
          <w:szCs w:val="32"/>
        </w:rPr>
      </w:pPr>
      <w:r w:rsidRPr="00C660EC">
        <w:rPr>
          <w:b/>
          <w:bCs/>
          <w:sz w:val="32"/>
          <w:szCs w:val="32"/>
        </w:rPr>
        <w:t>eelnõu</w:t>
      </w:r>
      <w:r w:rsidRPr="00C660EC" w:rsidR="004128A8">
        <w:rPr>
          <w:b/>
          <w:bCs/>
          <w:sz w:val="32"/>
          <w:szCs w:val="32"/>
        </w:rPr>
        <w:t xml:space="preserve"> </w:t>
      </w:r>
      <w:r w:rsidRPr="00C660EC" w:rsidR="00F44462">
        <w:rPr>
          <w:b/>
          <w:bCs/>
          <w:sz w:val="32"/>
          <w:szCs w:val="32"/>
        </w:rPr>
        <w:t>seletuskiri</w:t>
      </w:r>
    </w:p>
    <w:p w:rsidRPr="00E763FC" w:rsidR="00D6540A" w:rsidP="00E763FC" w:rsidRDefault="00D6540A" w14:paraId="4AD4DE85" w14:textId="77777777">
      <w:pPr>
        <w:jc w:val="both"/>
      </w:pPr>
    </w:p>
    <w:p w:rsidR="003F1215" w:rsidP="00E763FC" w:rsidRDefault="00D6540A" w14:paraId="63A129F1" w14:textId="634E2401">
      <w:pPr>
        <w:jc w:val="both"/>
        <w:rPr>
          <w:b/>
          <w:sz w:val="26"/>
          <w:szCs w:val="26"/>
        </w:rPr>
      </w:pPr>
      <w:r w:rsidRPr="00C660EC">
        <w:rPr>
          <w:b/>
          <w:sz w:val="26"/>
          <w:szCs w:val="26"/>
        </w:rPr>
        <w:t>1. Sissejuhatus</w:t>
      </w:r>
    </w:p>
    <w:p w:rsidRPr="00C660EC" w:rsidR="00D6540A" w:rsidP="00E763FC" w:rsidRDefault="00D6540A" w14:paraId="5D49967F" w14:textId="77777777">
      <w:pPr>
        <w:jc w:val="both"/>
        <w:rPr>
          <w:b/>
          <w:sz w:val="26"/>
          <w:szCs w:val="26"/>
        </w:rPr>
      </w:pPr>
    </w:p>
    <w:p w:rsidRPr="00D460AC" w:rsidR="00D6540A" w:rsidP="00E763FC" w:rsidRDefault="00D6540A" w14:paraId="6B1F740E" w14:textId="77777777">
      <w:pPr>
        <w:jc w:val="both"/>
        <w:rPr>
          <w:b/>
          <w:bCs/>
        </w:rPr>
      </w:pPr>
      <w:commentRangeStart w:id="0"/>
      <w:r w:rsidRPr="00D460AC">
        <w:rPr>
          <w:b/>
          <w:bCs/>
        </w:rPr>
        <w:t>1.1. Sisukokkuvõte</w:t>
      </w:r>
      <w:commentRangeEnd w:id="0"/>
      <w:r w:rsidR="00D70560">
        <w:rPr>
          <w:rStyle w:val="Kommentaariviide"/>
          <w:szCs w:val="20"/>
        </w:rPr>
        <w:commentReference w:id="0"/>
      </w:r>
    </w:p>
    <w:p w:rsidRPr="00D24714" w:rsidR="00D6540A" w:rsidP="00E763FC" w:rsidRDefault="00D6540A" w14:paraId="30B428D6" w14:textId="77777777">
      <w:pPr>
        <w:jc w:val="both"/>
        <w:rPr>
          <w:lang w:eastAsia="et-EE"/>
        </w:rPr>
      </w:pPr>
    </w:p>
    <w:p w:rsidR="003F1215" w:rsidP="00426378" w:rsidRDefault="00407DA0" w14:paraId="615B62B4" w14:textId="7A915C7B">
      <w:pPr>
        <w:pStyle w:val="Default"/>
        <w:jc w:val="both"/>
      </w:pPr>
      <w:r w:rsidRPr="00D24714">
        <w:rPr>
          <w:rStyle w:val="apple-style-span"/>
        </w:rPr>
        <w:t>K</w:t>
      </w:r>
      <w:r w:rsidR="00A84E4A">
        <w:rPr>
          <w:rStyle w:val="apple-style-span"/>
        </w:rPr>
        <w:t xml:space="preserve">ehtiva </w:t>
      </w:r>
      <w:r w:rsidR="000015BD">
        <w:rPr>
          <w:rStyle w:val="apple-style-span"/>
        </w:rPr>
        <w:t>korrakaitse</w:t>
      </w:r>
      <w:r w:rsidR="00A84E4A">
        <w:rPr>
          <w:rStyle w:val="apple-style-span"/>
        </w:rPr>
        <w:t>seaduse</w:t>
      </w:r>
      <w:r w:rsidR="000015BD">
        <w:rPr>
          <w:rStyle w:val="Allmrkuseviide"/>
        </w:rPr>
        <w:footnoteReference w:id="2"/>
      </w:r>
      <w:r w:rsidR="00A84E4A">
        <w:rPr>
          <w:rStyle w:val="apple-style-span"/>
        </w:rPr>
        <w:t xml:space="preserve"> </w:t>
      </w:r>
      <w:r w:rsidR="000015BD">
        <w:rPr>
          <w:rStyle w:val="apple-style-span"/>
        </w:rPr>
        <w:t xml:space="preserve">(edaspidi </w:t>
      </w:r>
      <w:proofErr w:type="spellStart"/>
      <w:r w:rsidRPr="00B62DB1" w:rsidR="000015BD">
        <w:rPr>
          <w:rStyle w:val="apple-style-span"/>
          <w:i/>
        </w:rPr>
        <w:t>KorS</w:t>
      </w:r>
      <w:proofErr w:type="spellEnd"/>
      <w:r w:rsidR="000015BD">
        <w:rPr>
          <w:rStyle w:val="apple-style-span"/>
        </w:rPr>
        <w:t>)</w:t>
      </w:r>
      <w:r w:rsidR="00A84E4A">
        <w:rPr>
          <w:rStyle w:val="apple-style-span"/>
        </w:rPr>
        <w:t xml:space="preserve"> kohaselt </w:t>
      </w:r>
      <w:r w:rsidRPr="00426378" w:rsidR="00426378">
        <w:t xml:space="preserve">võib politsei või seaduses sätestatud juhul muu korrakaitseorgan ajutiselt keelata isiku viibimise teatud isiku läheduses või </w:t>
      </w:r>
      <w:r w:rsidR="00FC5748">
        <w:t>konkreetses</w:t>
      </w:r>
      <w:r w:rsidRPr="00426378" w:rsidR="00426378">
        <w:t xml:space="preserve"> kohas, kohustada teda selle isiku lähedusest või sellest kohast lahkuma või isikule või kohale teatud kaugusele lähenemisest hoiduma. </w:t>
      </w:r>
      <w:r w:rsidR="00FC5748">
        <w:t xml:space="preserve">Meede, mida nimetatakse viibimiskeeluks, </w:t>
      </w:r>
      <w:r w:rsidRPr="00A84E4A" w:rsidR="00A84E4A">
        <w:t xml:space="preserve">on ajutise iseloomuga </w:t>
      </w:r>
      <w:r w:rsidR="00B6054D">
        <w:t>ja</w:t>
      </w:r>
      <w:r w:rsidRPr="009321C3" w:rsidR="00B6054D">
        <w:t xml:space="preserve"> </w:t>
      </w:r>
      <w:r w:rsidRPr="009321C3" w:rsidR="009321C3">
        <w:t xml:space="preserve">selle kehtivus lõpeb kohe, kui selle rakendamise alus </w:t>
      </w:r>
      <w:r w:rsidR="009321C3">
        <w:t>ära langeb</w:t>
      </w:r>
      <w:r w:rsidRPr="00A84E4A" w:rsidR="00A84E4A">
        <w:t>.</w:t>
      </w:r>
    </w:p>
    <w:p w:rsidR="00FC2715" w:rsidP="00426378" w:rsidRDefault="00FC2715" w14:paraId="57886864" w14:textId="77777777">
      <w:pPr>
        <w:pStyle w:val="Default"/>
        <w:jc w:val="both"/>
      </w:pPr>
    </w:p>
    <w:p w:rsidR="00FC2715" w:rsidP="00FC2715" w:rsidRDefault="00FC2715" w14:paraId="7E17EE8F" w14:textId="1EDF9FD3">
      <w:pPr>
        <w:jc w:val="both"/>
        <w:rPr>
          <w:rFonts w:eastAsiaTheme="minorHAnsi" w:cstheme="minorBidi"/>
          <w:color w:val="000000" w:themeColor="text1"/>
        </w:rPr>
      </w:pPr>
      <w:commentRangeStart w:id="1"/>
      <w:r w:rsidRPr="00717520">
        <w:rPr>
          <w:rFonts w:eastAsiaTheme="minorHAnsi" w:cstheme="minorBidi"/>
          <w:color w:val="000000" w:themeColor="text1"/>
        </w:rPr>
        <w:t xml:space="preserve">Eelnõuga laiendatakse </w:t>
      </w:r>
      <w:proofErr w:type="spellStart"/>
      <w:r>
        <w:rPr>
          <w:rFonts w:eastAsiaTheme="minorHAnsi" w:cstheme="minorBidi"/>
          <w:color w:val="000000" w:themeColor="text1"/>
        </w:rPr>
        <w:t>KorS-i</w:t>
      </w:r>
      <w:proofErr w:type="spellEnd"/>
      <w:r>
        <w:rPr>
          <w:rFonts w:eastAsiaTheme="minorHAnsi" w:cstheme="minorBidi"/>
          <w:color w:val="000000" w:themeColor="text1"/>
        </w:rPr>
        <w:t xml:space="preserve"> § 44 </w:t>
      </w:r>
      <w:r w:rsidR="00D26694">
        <w:rPr>
          <w:rFonts w:eastAsiaTheme="minorHAnsi" w:cstheme="minorBidi"/>
          <w:color w:val="000000" w:themeColor="text1"/>
        </w:rPr>
        <w:t xml:space="preserve">lõike 1 </w:t>
      </w:r>
      <w:r w:rsidRPr="00717520">
        <w:rPr>
          <w:rFonts w:eastAsiaTheme="minorHAnsi" w:cstheme="minorBidi"/>
          <w:color w:val="000000" w:themeColor="text1"/>
        </w:rPr>
        <w:t xml:space="preserve">punktis 3 </w:t>
      </w:r>
      <w:commentRangeEnd w:id="1"/>
      <w:r w:rsidR="0074555B">
        <w:rPr>
          <w:rStyle w:val="Kommentaariviide"/>
          <w:szCs w:val="20"/>
        </w:rPr>
        <w:commentReference w:id="1"/>
      </w:r>
      <w:r w:rsidRPr="00717520">
        <w:rPr>
          <w:rFonts w:eastAsiaTheme="minorHAnsi" w:cstheme="minorBidi"/>
          <w:color w:val="000000" w:themeColor="text1"/>
        </w:rPr>
        <w:t xml:space="preserve">ohu raskusastet, lisades </w:t>
      </w:r>
      <w:r w:rsidRPr="00A34814">
        <w:rPr>
          <w:rFonts w:eastAsiaTheme="minorHAnsi" w:cstheme="minorBidi"/>
          <w:b/>
          <w:color w:val="000000" w:themeColor="text1"/>
        </w:rPr>
        <w:t>„olulise ohu“</w:t>
      </w:r>
      <w:r w:rsidRPr="009433E2">
        <w:rPr>
          <w:rFonts w:eastAsiaTheme="minorHAnsi" w:cstheme="minorBidi"/>
          <w:bCs/>
          <w:color w:val="000000" w:themeColor="text1"/>
        </w:rPr>
        <w:t>,</w:t>
      </w:r>
      <w:r w:rsidRPr="00717520">
        <w:rPr>
          <w:rFonts w:eastAsiaTheme="minorHAnsi" w:cstheme="minorBidi"/>
          <w:color w:val="000000" w:themeColor="text1"/>
        </w:rPr>
        <w:t xml:space="preserve"> mis võimaldab tegutseda ka juh</w:t>
      </w:r>
      <w:r w:rsidR="007B4EBD">
        <w:rPr>
          <w:rFonts w:eastAsiaTheme="minorHAnsi" w:cstheme="minorBidi"/>
          <w:color w:val="000000" w:themeColor="text1"/>
        </w:rPr>
        <w:t>ul</w:t>
      </w:r>
      <w:r w:rsidRPr="00717520">
        <w:rPr>
          <w:rFonts w:eastAsiaTheme="minorHAnsi" w:cstheme="minorBidi"/>
          <w:color w:val="000000" w:themeColor="text1"/>
        </w:rPr>
        <w:t>, kus oht ei ole tingimata kõrgendatud, kuid selle</w:t>
      </w:r>
      <w:r w:rsidR="00D26694">
        <w:rPr>
          <w:rFonts w:eastAsiaTheme="minorHAnsi" w:cstheme="minorBidi"/>
          <w:color w:val="000000" w:themeColor="text1"/>
        </w:rPr>
        <w:t>l on</w:t>
      </w:r>
      <w:r w:rsidRPr="00717520">
        <w:rPr>
          <w:rFonts w:eastAsiaTheme="minorHAnsi" w:cstheme="minorBidi"/>
          <w:color w:val="000000" w:themeColor="text1"/>
        </w:rPr>
        <w:t xml:space="preserve"> võimalikud </w:t>
      </w:r>
      <w:r w:rsidR="00A0601A">
        <w:rPr>
          <w:rFonts w:eastAsiaTheme="minorHAnsi" w:cstheme="minorBidi"/>
          <w:color w:val="000000" w:themeColor="text1"/>
        </w:rPr>
        <w:t xml:space="preserve">tõsised </w:t>
      </w:r>
      <w:r w:rsidRPr="00717520">
        <w:rPr>
          <w:rFonts w:eastAsiaTheme="minorHAnsi" w:cstheme="minorBidi"/>
          <w:color w:val="000000" w:themeColor="text1"/>
        </w:rPr>
        <w:t xml:space="preserve">tagajärjed </w:t>
      </w:r>
      <w:r w:rsidR="00A0601A">
        <w:rPr>
          <w:rFonts w:eastAsiaTheme="minorHAnsi" w:cstheme="minorBidi"/>
          <w:color w:val="000000" w:themeColor="text1"/>
        </w:rPr>
        <w:t>tervisele</w:t>
      </w:r>
      <w:r w:rsidR="002830B7">
        <w:rPr>
          <w:rFonts w:eastAsiaTheme="minorHAnsi" w:cstheme="minorBidi"/>
          <w:color w:val="000000" w:themeColor="text1"/>
        </w:rPr>
        <w:t xml:space="preserve"> ja heaolule</w:t>
      </w:r>
      <w:r w:rsidRPr="00717520">
        <w:rPr>
          <w:rFonts w:eastAsiaTheme="minorHAnsi" w:cstheme="minorBidi"/>
          <w:color w:val="000000" w:themeColor="text1"/>
        </w:rPr>
        <w:t>.</w:t>
      </w:r>
    </w:p>
    <w:p w:rsidR="006D3491" w:rsidP="00FC2715" w:rsidRDefault="006D3491" w14:paraId="17908960" w14:textId="77777777">
      <w:pPr>
        <w:jc w:val="both"/>
        <w:rPr>
          <w:rFonts w:eastAsiaTheme="minorHAnsi" w:cstheme="minorBidi"/>
          <w:color w:val="000000" w:themeColor="text1"/>
        </w:rPr>
      </w:pPr>
    </w:p>
    <w:p w:rsidR="00261160" w:rsidP="00261160" w:rsidRDefault="00261160" w14:paraId="4A37A495" w14:textId="5EDF3E05">
      <w:pPr>
        <w:keepNext/>
        <w:jc w:val="both"/>
      </w:pPr>
      <w:r w:rsidRPr="007E3E1B">
        <w:t xml:space="preserve">Kuigi seaduseelnõuga </w:t>
      </w:r>
      <w:r w:rsidR="00B6054D">
        <w:t>muudetakse</w:t>
      </w:r>
      <w:r w:rsidRPr="007E3E1B">
        <w:t xml:space="preserve"> viibimiskeelu regulatsiooni laiemalt, on muudatuste peamine ajend perevägivalla juhtumite </w:t>
      </w:r>
      <w:commentRangeStart w:id="2"/>
      <w:r w:rsidRPr="007E3E1B">
        <w:t>praktiline käsitlemine</w:t>
      </w:r>
      <w:commentRangeEnd w:id="2"/>
      <w:r w:rsidR="00ED775E">
        <w:rPr>
          <w:rStyle w:val="Kommentaariviide"/>
          <w:szCs w:val="20"/>
        </w:rPr>
        <w:commentReference w:id="2"/>
      </w:r>
      <w:r w:rsidRPr="007E3E1B">
        <w:t>. Seetõttu keskendu</w:t>
      </w:r>
      <w:r w:rsidR="0019426C">
        <w:t>takse</w:t>
      </w:r>
      <w:r w:rsidRPr="007E3E1B">
        <w:t xml:space="preserve"> seletuskir</w:t>
      </w:r>
      <w:r w:rsidR="0019426C">
        <w:t>jas</w:t>
      </w:r>
      <w:r w:rsidRPr="007E3E1B">
        <w:t xml:space="preserve"> eelkõige perevägivallaga seotud olukordadele, tuues just selle valdkonnaga seonduvaid selgitusi ja näiteid.</w:t>
      </w:r>
      <w:r w:rsidR="00FD14BE">
        <w:t xml:space="preserve"> Oluline on </w:t>
      </w:r>
      <w:r w:rsidR="00AD4304">
        <w:t>rõhutada</w:t>
      </w:r>
      <w:r w:rsidR="00FD14BE">
        <w:t xml:space="preserve">, et kavandatav muudatus </w:t>
      </w:r>
      <w:r w:rsidRPr="00AD4304" w:rsidR="00AD4304">
        <w:t>toob kaasa täiendavad võimalused, mitte uusi kohustusi</w:t>
      </w:r>
      <w:r w:rsidR="00FD14BE">
        <w:t>. Seega</w:t>
      </w:r>
      <w:r w:rsidR="005A57AB">
        <w:t xml:space="preserve"> </w:t>
      </w:r>
      <w:r w:rsidR="00AD4304">
        <w:t>ei pea</w:t>
      </w:r>
      <w:r w:rsidR="005A57AB">
        <w:t xml:space="preserve"> teised</w:t>
      </w:r>
      <w:r w:rsidR="00FD14BE">
        <w:t xml:space="preserve"> asutused</w:t>
      </w:r>
      <w:r w:rsidR="005A57AB">
        <w:t xml:space="preserve"> peale politsei</w:t>
      </w:r>
      <w:r w:rsidR="00FD14BE">
        <w:t xml:space="preserve">, kes juba </w:t>
      </w:r>
      <w:r w:rsidR="00AD4304">
        <w:t>praegu</w:t>
      </w:r>
      <w:r w:rsidR="00FD14BE">
        <w:t xml:space="preserve"> viibimiskeel</w:t>
      </w:r>
      <w:r w:rsidR="00AD4304">
        <w:t>d</w:t>
      </w:r>
      <w:r w:rsidR="00FD14BE">
        <w:t>u rakenda</w:t>
      </w:r>
      <w:r w:rsidR="00AD4304">
        <w:t>ndavad</w:t>
      </w:r>
      <w:r w:rsidR="00FD14BE">
        <w:t xml:space="preserve">, </w:t>
      </w:r>
      <w:r w:rsidR="005A57AB">
        <w:t xml:space="preserve">seda </w:t>
      </w:r>
      <w:r w:rsidR="00AD4304">
        <w:t>teisiti</w:t>
      </w:r>
      <w:r w:rsidR="005A57AB">
        <w:t xml:space="preserve"> rakendama.</w:t>
      </w:r>
    </w:p>
    <w:p w:rsidR="00261160" w:rsidP="00FC2715" w:rsidRDefault="00261160" w14:paraId="727E26E3" w14:textId="77777777">
      <w:pPr>
        <w:jc w:val="both"/>
        <w:rPr>
          <w:rFonts w:eastAsiaTheme="minorHAnsi" w:cstheme="minorBidi"/>
          <w:color w:val="000000" w:themeColor="text1"/>
        </w:rPr>
      </w:pPr>
    </w:p>
    <w:p w:rsidR="00B76676" w:rsidP="00B76676" w:rsidRDefault="00B76676" w14:paraId="0C672CCE" w14:textId="08B45D60">
      <w:pPr>
        <w:pStyle w:val="Default"/>
        <w:jc w:val="both"/>
      </w:pPr>
      <w:r w:rsidRPr="009321C3">
        <w:t>Viibimiskeeldu kohaldatakse sageli perevägivalla</w:t>
      </w:r>
      <w:r w:rsidR="00476E99">
        <w:t xml:space="preserve"> </w:t>
      </w:r>
      <w:r w:rsidRPr="009321C3">
        <w:t>juhtumite korral, kuna see on üks kiiremaid ja tõhusamaid viise, kuidas kaitsta ohvrit vahetu ohu eest ning katkestada vägivallaring</w:t>
      </w:r>
      <w:r>
        <w:t xml:space="preserve">. </w:t>
      </w:r>
      <w:commentRangeStart w:id="3"/>
      <w:r w:rsidRPr="00482C7A">
        <w:t xml:space="preserve">Perevägivald toimub sageli kodukeskkonnas, kus ohver ja </w:t>
      </w:r>
      <w:proofErr w:type="spellStart"/>
      <w:r w:rsidRPr="00482C7A">
        <w:t>vägivallatseja</w:t>
      </w:r>
      <w:proofErr w:type="spellEnd"/>
      <w:r w:rsidRPr="00482C7A">
        <w:t xml:space="preserve"> elavad koos, mistõttu on ohvri</w:t>
      </w:r>
      <w:r w:rsidR="00B6054D">
        <w:t xml:space="preserve">l </w:t>
      </w:r>
      <w:r w:rsidRPr="00482C7A">
        <w:t>keeruline ise ohtlikust olukorrast pääseda. Viibimiskeeld annab politseile võimaluse sekkuda ning luua ajutine turvalisus, mis võimaldab ohvril abi otsida ja olukorda hinnata.</w:t>
      </w:r>
      <w:r>
        <w:t xml:space="preserve"> </w:t>
      </w:r>
      <w:r w:rsidRPr="00A84E4A">
        <w:t xml:space="preserve">Viibimiskeelu kehtestamise üle otsustamisel arvestatakse varasemaid väljakutseid, laste ja teiste pereliikmete huve, korrarikkuja või ohu tekitaja isikut ja tema suhtumist toimepandusse, </w:t>
      </w:r>
      <w:r>
        <w:t>ohvri</w:t>
      </w:r>
      <w:r w:rsidRPr="00A84E4A">
        <w:t xml:space="preserve"> suhtumist korrarikkuja või ohu tekitaja isikusse ja tema käitumisse </w:t>
      </w:r>
      <w:r w:rsidR="00B6054D">
        <w:t>ning</w:t>
      </w:r>
      <w:r w:rsidRPr="00A84E4A">
        <w:t xml:space="preserve"> muid konkreetse </w:t>
      </w:r>
      <w:r>
        <w:t>perevägivalla</w:t>
      </w:r>
      <w:r w:rsidRPr="00A84E4A">
        <w:t xml:space="preserve"> juhtumi faktilisi asjaolusid, mis võivad mõjutada juhtumi edasist kulgu.</w:t>
      </w:r>
      <w:commentRangeEnd w:id="3"/>
      <w:r w:rsidR="00247C57">
        <w:rPr>
          <w:rStyle w:val="Kommentaariviide"/>
          <w:color w:val="auto"/>
          <w:szCs w:val="20"/>
          <w:lang w:eastAsia="en-US"/>
        </w:rPr>
        <w:commentReference w:id="3"/>
      </w:r>
    </w:p>
    <w:p w:rsidR="00B76676" w:rsidP="00FC2715" w:rsidRDefault="00B76676" w14:paraId="1A1CDF62" w14:textId="77777777">
      <w:pPr>
        <w:jc w:val="both"/>
        <w:rPr>
          <w:rFonts w:eastAsiaTheme="minorHAnsi" w:cstheme="minorBidi"/>
          <w:color w:val="000000" w:themeColor="text1"/>
        </w:rPr>
      </w:pPr>
    </w:p>
    <w:p w:rsidR="00FC2715" w:rsidP="00FC2715" w:rsidRDefault="004A04D2" w14:paraId="7727D7EF" w14:textId="7E50C94C">
      <w:pPr>
        <w:jc w:val="both"/>
        <w:rPr>
          <w:rFonts w:eastAsiaTheme="minorHAnsi" w:cstheme="minorBidi"/>
          <w:color w:val="000000" w:themeColor="text1"/>
        </w:rPr>
      </w:pPr>
      <w:r>
        <w:rPr>
          <w:rFonts w:eastAsiaTheme="minorHAnsi" w:cstheme="minorBidi"/>
          <w:color w:val="000000" w:themeColor="text1"/>
        </w:rPr>
        <w:t>Kavandatavad m</w:t>
      </w:r>
      <w:r w:rsidRPr="00AF5A95" w:rsidR="00FC2715">
        <w:rPr>
          <w:rFonts w:eastAsiaTheme="minorHAnsi" w:cstheme="minorBidi"/>
          <w:color w:val="000000" w:themeColor="text1"/>
        </w:rPr>
        <w:t xml:space="preserve">uudatused </w:t>
      </w:r>
      <w:r>
        <w:rPr>
          <w:rFonts w:eastAsiaTheme="minorHAnsi" w:cstheme="minorBidi"/>
          <w:color w:val="000000" w:themeColor="text1"/>
        </w:rPr>
        <w:t xml:space="preserve">võimaldavad </w:t>
      </w:r>
      <w:r w:rsidRPr="00AF5A95" w:rsidR="00FC2715">
        <w:rPr>
          <w:rFonts w:eastAsiaTheme="minorHAnsi" w:cstheme="minorBidi"/>
          <w:color w:val="000000" w:themeColor="text1"/>
        </w:rPr>
        <w:t xml:space="preserve">politseil sekkuda </w:t>
      </w:r>
      <w:r w:rsidR="00A7261C">
        <w:rPr>
          <w:rFonts w:eastAsiaTheme="minorHAnsi" w:cstheme="minorBidi"/>
          <w:color w:val="000000" w:themeColor="text1"/>
        </w:rPr>
        <w:t>senisest</w:t>
      </w:r>
      <w:r w:rsidRPr="00AF5A95" w:rsidR="00FC2715">
        <w:rPr>
          <w:rFonts w:eastAsiaTheme="minorHAnsi" w:cstheme="minorBidi"/>
          <w:color w:val="000000" w:themeColor="text1"/>
        </w:rPr>
        <w:t xml:space="preserve"> varem olukorras, kus on teavet isiku kavatsusest pöörduda </w:t>
      </w:r>
      <w:r w:rsidR="00DB3CC5">
        <w:rPr>
          <w:rFonts w:eastAsiaTheme="minorHAnsi" w:cstheme="minorBidi"/>
          <w:color w:val="000000" w:themeColor="text1"/>
        </w:rPr>
        <w:t>perevägivalla</w:t>
      </w:r>
      <w:r w:rsidRPr="00AF5A95" w:rsidR="00FC2715">
        <w:rPr>
          <w:rFonts w:eastAsiaTheme="minorHAnsi" w:cstheme="minorBidi"/>
          <w:color w:val="000000" w:themeColor="text1"/>
        </w:rPr>
        <w:t xml:space="preserve"> ohvri elukoha juurde, kuigi vahetu rünnakuoht pole veel ilmne. Samuti saab kehtestada viibimiskeelu suurema rahvahulga kogunemise puhul, kui on alust arvata, et seal võib tekkida märkimisväärne avaliku korra rikkumine, kuigi </w:t>
      </w:r>
      <w:r w:rsidR="00FC2715">
        <w:rPr>
          <w:rFonts w:eastAsiaTheme="minorHAnsi" w:cstheme="minorBidi"/>
          <w:color w:val="000000" w:themeColor="text1"/>
        </w:rPr>
        <w:t xml:space="preserve">tegemist </w:t>
      </w:r>
      <w:r w:rsidRPr="00AF5A95" w:rsidR="00FC2715">
        <w:rPr>
          <w:rFonts w:eastAsiaTheme="minorHAnsi" w:cstheme="minorBidi"/>
          <w:color w:val="000000" w:themeColor="text1"/>
        </w:rPr>
        <w:t>ei pruugi veel olla kõrgendatud</w:t>
      </w:r>
      <w:r w:rsidR="00FC2715">
        <w:rPr>
          <w:rFonts w:eastAsiaTheme="minorHAnsi" w:cstheme="minorBidi"/>
          <w:color w:val="000000" w:themeColor="text1"/>
        </w:rPr>
        <w:t xml:space="preserve"> ohuga</w:t>
      </w:r>
      <w:r w:rsidRPr="00AF5A95" w:rsidR="00FC2715">
        <w:rPr>
          <w:rFonts w:eastAsiaTheme="minorHAnsi" w:cstheme="minorBidi"/>
          <w:color w:val="000000" w:themeColor="text1"/>
        </w:rPr>
        <w:t xml:space="preserve">. Muudatused tugevdavad seeläbi ennetavat turvatunnet </w:t>
      </w:r>
      <w:r w:rsidR="00EE3B94">
        <w:rPr>
          <w:rFonts w:eastAsiaTheme="minorHAnsi" w:cstheme="minorBidi"/>
          <w:color w:val="000000" w:themeColor="text1"/>
        </w:rPr>
        <w:t>ja</w:t>
      </w:r>
      <w:r w:rsidRPr="00AF5A95" w:rsidR="00EE3B94">
        <w:rPr>
          <w:rFonts w:eastAsiaTheme="minorHAnsi" w:cstheme="minorBidi"/>
          <w:color w:val="000000" w:themeColor="text1"/>
        </w:rPr>
        <w:t xml:space="preserve"> </w:t>
      </w:r>
      <w:r w:rsidRPr="00AF5A95" w:rsidR="00FC2715">
        <w:rPr>
          <w:rFonts w:eastAsiaTheme="minorHAnsi" w:cstheme="minorBidi"/>
          <w:color w:val="000000" w:themeColor="text1"/>
        </w:rPr>
        <w:t>võimaldavad paindlikuma</w:t>
      </w:r>
      <w:r w:rsidR="00EE3B94">
        <w:rPr>
          <w:rFonts w:eastAsiaTheme="minorHAnsi" w:cstheme="minorBidi"/>
          <w:color w:val="000000" w:themeColor="text1"/>
        </w:rPr>
        <w:t>l</w:t>
      </w:r>
      <w:r w:rsidRPr="00AF5A95" w:rsidR="00FC2715">
        <w:rPr>
          <w:rFonts w:eastAsiaTheme="minorHAnsi" w:cstheme="minorBidi"/>
          <w:color w:val="000000" w:themeColor="text1"/>
        </w:rPr>
        <w:t>t reageeri</w:t>
      </w:r>
      <w:r w:rsidR="00EE3B94">
        <w:rPr>
          <w:rFonts w:eastAsiaTheme="minorHAnsi" w:cstheme="minorBidi"/>
          <w:color w:val="000000" w:themeColor="text1"/>
        </w:rPr>
        <w:t>da</w:t>
      </w:r>
      <w:r w:rsidRPr="00AF5A95" w:rsidR="00FC2715">
        <w:rPr>
          <w:rFonts w:eastAsiaTheme="minorHAnsi" w:cstheme="minorBidi"/>
          <w:color w:val="000000" w:themeColor="text1"/>
        </w:rPr>
        <w:t xml:space="preserve"> erineva iseloomuga ohustsenaariumidele.</w:t>
      </w:r>
    </w:p>
    <w:p w:rsidR="00FC2715" w:rsidP="00FC2715" w:rsidRDefault="00FC2715" w14:paraId="4E93F2EB" w14:textId="77777777">
      <w:pPr>
        <w:jc w:val="both"/>
        <w:rPr>
          <w:rFonts w:eastAsiaTheme="minorHAnsi" w:cstheme="minorBidi"/>
          <w:color w:val="000000" w:themeColor="text1"/>
        </w:rPr>
      </w:pPr>
    </w:p>
    <w:p w:rsidR="00426027" w:rsidP="00512B6E" w:rsidRDefault="00FC2715" w14:paraId="69D6585E" w14:textId="14D0B473">
      <w:pPr>
        <w:pStyle w:val="Normaallaadveeb"/>
        <w:spacing w:before="0" w:beforeAutospacing="0" w:after="0" w:afterAutospacing="0"/>
        <w:jc w:val="both"/>
        <w:rPr>
          <w:rFonts w:eastAsiaTheme="minorHAnsi" w:cstheme="minorBidi"/>
          <w:color w:val="000000" w:themeColor="text1"/>
        </w:rPr>
      </w:pPr>
      <w:r w:rsidRPr="00CE1FF5">
        <w:rPr>
          <w:rFonts w:eastAsiaTheme="minorHAnsi" w:cstheme="minorBidi"/>
          <w:color w:val="000000" w:themeColor="text1"/>
        </w:rPr>
        <w:t xml:space="preserve">Eelnõuga muudetakse </w:t>
      </w:r>
      <w:commentRangeStart w:id="4"/>
      <w:r w:rsidRPr="00CE1FF5">
        <w:rPr>
          <w:rFonts w:eastAsiaTheme="minorHAnsi" w:cstheme="minorBidi"/>
          <w:color w:val="000000" w:themeColor="text1"/>
        </w:rPr>
        <w:t xml:space="preserve">ka </w:t>
      </w:r>
      <w:proofErr w:type="spellStart"/>
      <w:r>
        <w:rPr>
          <w:rFonts w:eastAsiaTheme="minorHAnsi" w:cstheme="minorBidi"/>
          <w:color w:val="000000" w:themeColor="text1"/>
        </w:rPr>
        <w:t>KorS-i</w:t>
      </w:r>
      <w:proofErr w:type="spellEnd"/>
      <w:r w:rsidRPr="00CE1FF5">
        <w:rPr>
          <w:rFonts w:eastAsiaTheme="minorHAnsi" w:cstheme="minorBidi"/>
          <w:color w:val="000000" w:themeColor="text1"/>
        </w:rPr>
        <w:t xml:space="preserve"> § 44 lõiget 5</w:t>
      </w:r>
      <w:commentRangeEnd w:id="4"/>
      <w:r w:rsidR="002B5082">
        <w:rPr>
          <w:rStyle w:val="Kommentaariviide"/>
          <w:color w:val="auto"/>
          <w:szCs w:val="20"/>
        </w:rPr>
        <w:commentReference w:id="4"/>
      </w:r>
      <w:r w:rsidRPr="00CE1FF5">
        <w:rPr>
          <w:rFonts w:eastAsiaTheme="minorHAnsi" w:cstheme="minorBidi"/>
          <w:color w:val="000000" w:themeColor="text1"/>
        </w:rPr>
        <w:t xml:space="preserve">, millega täpsustatakse viibimiskeelu kohaldamise kestust ja volitusi </w:t>
      </w:r>
      <w:r w:rsidR="00ED14A0">
        <w:rPr>
          <w:rFonts w:eastAsiaTheme="minorHAnsi" w:cstheme="minorBidi"/>
          <w:color w:val="000000" w:themeColor="text1"/>
        </w:rPr>
        <w:t xml:space="preserve">viibimiskeelu </w:t>
      </w:r>
      <w:r w:rsidRPr="00CE1FF5">
        <w:rPr>
          <w:rFonts w:eastAsiaTheme="minorHAnsi" w:cstheme="minorBidi"/>
          <w:color w:val="000000" w:themeColor="text1"/>
        </w:rPr>
        <w:t xml:space="preserve">pikendamise otsustamisel. </w:t>
      </w:r>
      <w:r w:rsidR="00426027">
        <w:rPr>
          <w:rFonts w:eastAsiaTheme="minorHAnsi" w:cstheme="minorBidi"/>
          <w:color w:val="000000" w:themeColor="text1"/>
        </w:rPr>
        <w:t>Eelnõu</w:t>
      </w:r>
      <w:r w:rsidRPr="00CE1FF5" w:rsidR="00426027">
        <w:rPr>
          <w:rFonts w:eastAsiaTheme="minorHAnsi" w:cstheme="minorBidi"/>
          <w:color w:val="000000" w:themeColor="text1"/>
        </w:rPr>
        <w:t xml:space="preserve"> </w:t>
      </w:r>
      <w:r w:rsidRPr="00CE1FF5">
        <w:rPr>
          <w:rFonts w:eastAsiaTheme="minorHAnsi" w:cstheme="minorBidi"/>
          <w:color w:val="000000" w:themeColor="text1"/>
        </w:rPr>
        <w:t xml:space="preserve">kohaselt saab politsei või muu pädev korrakaitseorgan viibimiskeeldu iseseisvalt kehtestada </w:t>
      </w:r>
      <w:r w:rsidR="00771B05">
        <w:rPr>
          <w:rFonts w:eastAsiaTheme="minorHAnsi" w:cstheme="minorBidi"/>
          <w:color w:val="000000" w:themeColor="text1"/>
        </w:rPr>
        <w:t>jätkuvalt kuni 12 tundi</w:t>
      </w:r>
      <w:r w:rsidR="00D12376">
        <w:rPr>
          <w:rFonts w:eastAsiaTheme="minorHAnsi" w:cstheme="minorBidi"/>
          <w:color w:val="000000" w:themeColor="text1"/>
        </w:rPr>
        <w:t>.</w:t>
      </w:r>
      <w:r w:rsidR="00771B05">
        <w:rPr>
          <w:rFonts w:eastAsiaTheme="minorHAnsi" w:cstheme="minorBidi"/>
          <w:color w:val="000000" w:themeColor="text1"/>
        </w:rPr>
        <w:t xml:space="preserve"> </w:t>
      </w:r>
      <w:r w:rsidR="00D12376">
        <w:rPr>
          <w:rFonts w:eastAsiaTheme="minorHAnsi" w:cstheme="minorBidi"/>
          <w:color w:val="000000" w:themeColor="text1"/>
        </w:rPr>
        <w:t xml:space="preserve">Kavandatava muudatuse kohaselt </w:t>
      </w:r>
      <w:commentRangeStart w:id="5"/>
      <w:r w:rsidR="00D12376">
        <w:rPr>
          <w:rFonts w:eastAsiaTheme="minorHAnsi" w:cstheme="minorBidi"/>
          <w:color w:val="000000" w:themeColor="text1"/>
        </w:rPr>
        <w:t xml:space="preserve">võib </w:t>
      </w:r>
      <w:r w:rsidRPr="00870588" w:rsidR="00D12376">
        <w:rPr>
          <w:rFonts w:eastAsiaTheme="minorHAnsi" w:cstheme="minorBidi"/>
          <w:b/>
          <w:bCs/>
          <w:color w:val="000000" w:themeColor="text1"/>
        </w:rPr>
        <w:t>ü</w:t>
      </w:r>
      <w:r w:rsidRPr="00870588" w:rsidR="00426027">
        <w:rPr>
          <w:b/>
          <w:bCs/>
        </w:rPr>
        <w:t xml:space="preserve">le 12 tunni </w:t>
      </w:r>
      <w:r w:rsidRPr="00870588" w:rsidR="00426027">
        <w:rPr>
          <w:rFonts w:eastAsiaTheme="minorHAnsi"/>
          <w:b/>
        </w:rPr>
        <w:t xml:space="preserve">viibimiskeeldu kohaldada </w:t>
      </w:r>
      <w:r w:rsidRPr="00870588" w:rsidR="00426027">
        <w:rPr>
          <w:b/>
          <w:bCs/>
        </w:rPr>
        <w:t>üksnes</w:t>
      </w:r>
      <w:r w:rsidRPr="00870588" w:rsidR="00426027">
        <w:rPr>
          <w:rFonts w:eastAsiaTheme="minorHAnsi"/>
          <w:b/>
        </w:rPr>
        <w:t xml:space="preserve"> prefekti, </w:t>
      </w:r>
      <w:r w:rsidRPr="00AE0D55" w:rsidR="00426027">
        <w:rPr>
          <w:rFonts w:eastAsiaTheme="minorHAnsi"/>
          <w:b/>
        </w:rPr>
        <w:t>tema volitatud ametiisiku</w:t>
      </w:r>
      <w:r w:rsidRPr="00870588" w:rsidR="00426027">
        <w:rPr>
          <w:rFonts w:eastAsiaTheme="minorHAnsi"/>
          <w:b/>
        </w:rPr>
        <w:t xml:space="preserve"> või muu korrakaitseorgani juhi loal</w:t>
      </w:r>
      <w:r w:rsidRPr="00CE1FF5">
        <w:rPr>
          <w:rFonts w:eastAsiaTheme="minorHAnsi" w:cstheme="minorBidi"/>
          <w:color w:val="000000" w:themeColor="text1"/>
        </w:rPr>
        <w:t>.</w:t>
      </w:r>
      <w:commentRangeEnd w:id="5"/>
      <w:r w:rsidR="005172F2">
        <w:rPr>
          <w:rStyle w:val="Kommentaariviide"/>
          <w:color w:val="auto"/>
          <w:szCs w:val="20"/>
        </w:rPr>
        <w:commentReference w:id="5"/>
      </w:r>
    </w:p>
    <w:p w:rsidR="00426027" w:rsidP="00512B6E" w:rsidRDefault="00426027" w14:paraId="7625CD96" w14:textId="77777777">
      <w:pPr>
        <w:pStyle w:val="Normaallaadveeb"/>
        <w:spacing w:before="0" w:beforeAutospacing="0" w:after="0" w:afterAutospacing="0"/>
        <w:jc w:val="both"/>
        <w:rPr>
          <w:rFonts w:eastAsiaTheme="minorHAnsi" w:cstheme="minorBidi"/>
          <w:color w:val="000000" w:themeColor="text1"/>
        </w:rPr>
      </w:pPr>
    </w:p>
    <w:p w:rsidR="00426027" w:rsidP="00426027" w:rsidRDefault="00D12376" w14:paraId="4BD29CAF" w14:textId="45A1A8EA">
      <w:pPr>
        <w:pStyle w:val="Normaallaadveeb"/>
        <w:spacing w:before="0" w:beforeAutospacing="0" w:after="0" w:afterAutospacing="0"/>
        <w:jc w:val="both"/>
      </w:pPr>
      <w:r>
        <w:lastRenderedPageBreak/>
        <w:t>Ühtlasi n</w:t>
      </w:r>
      <w:r w:rsidR="001825E7">
        <w:t>ähakse ette, et k</w:t>
      </w:r>
      <w:r w:rsidRPr="00426027" w:rsidR="00426027">
        <w:t xml:space="preserve">õrgendatud </w:t>
      </w:r>
      <w:r w:rsidR="00426027">
        <w:t xml:space="preserve">ja olulise </w:t>
      </w:r>
      <w:r w:rsidRPr="00426027" w:rsidR="00426027">
        <w:t>ohu väljaselgitamiseks või tõrjumiseks</w:t>
      </w:r>
      <w:r w:rsidRPr="00420FB9" w:rsidR="00426027">
        <w:t xml:space="preserve"> </w:t>
      </w:r>
      <w:r w:rsidR="00426027">
        <w:t xml:space="preserve">võib politsei </w:t>
      </w:r>
      <w:r w:rsidR="00FD05BB">
        <w:t>o</w:t>
      </w:r>
      <w:r w:rsidRPr="000F794C" w:rsidR="00FD05BB">
        <w:t>hvriabi seaduse</w:t>
      </w:r>
      <w:r w:rsidR="00FD05BB">
        <w:rPr>
          <w:rStyle w:val="Allmrkuseviide"/>
        </w:rPr>
        <w:footnoteReference w:id="3"/>
      </w:r>
      <w:r w:rsidR="00FD05BB">
        <w:t xml:space="preserve"> </w:t>
      </w:r>
      <w:r w:rsidRPr="000F794C" w:rsidR="00FD05BB">
        <w:t xml:space="preserve">(edaspidi </w:t>
      </w:r>
      <w:r w:rsidRPr="006064A0" w:rsidR="00FD05BB">
        <w:rPr>
          <w:i/>
          <w:iCs/>
        </w:rPr>
        <w:t>OAS</w:t>
      </w:r>
      <w:r w:rsidRPr="000F794C" w:rsidR="00FD05BB">
        <w:t xml:space="preserve">) </w:t>
      </w:r>
      <w:r w:rsidR="00FD05BB">
        <w:t xml:space="preserve">tähenduses </w:t>
      </w:r>
      <w:r w:rsidRPr="00A34814" w:rsidR="00426027">
        <w:rPr>
          <w:b/>
        </w:rPr>
        <w:t xml:space="preserve">perevägivalla ohvrite õiguste kaitseks </w:t>
      </w:r>
      <w:r w:rsidRPr="00A34814">
        <w:rPr>
          <w:b/>
        </w:rPr>
        <w:t xml:space="preserve">kohaldada </w:t>
      </w:r>
      <w:r w:rsidRPr="00A34814" w:rsidR="00426027">
        <w:rPr>
          <w:b/>
        </w:rPr>
        <w:t>viibimiskeeldu kuni 72 tundi</w:t>
      </w:r>
      <w:r w:rsidR="000075D0">
        <w:t>.</w:t>
      </w:r>
    </w:p>
    <w:p w:rsidR="00426027" w:rsidP="00512B6E" w:rsidRDefault="00426027" w14:paraId="7D747BC9" w14:textId="77777777">
      <w:pPr>
        <w:pStyle w:val="Normaallaadveeb"/>
        <w:spacing w:before="0" w:beforeAutospacing="0" w:after="0" w:afterAutospacing="0"/>
        <w:jc w:val="both"/>
      </w:pPr>
    </w:p>
    <w:p w:rsidR="00B95890" w:rsidP="00512B6E" w:rsidRDefault="00ED14A0" w14:paraId="59C632F3" w14:textId="6D90219E">
      <w:pPr>
        <w:pStyle w:val="Normaallaadveeb"/>
        <w:spacing w:before="0" w:beforeAutospacing="0" w:after="0" w:afterAutospacing="0"/>
        <w:jc w:val="both"/>
        <w:rPr>
          <w:rFonts w:eastAsiaTheme="minorHAnsi" w:cstheme="minorBidi"/>
          <w:color w:val="000000" w:themeColor="text1"/>
        </w:rPr>
      </w:pPr>
      <w:r w:rsidRPr="00ED14A0">
        <w:rPr>
          <w:rFonts w:eastAsiaTheme="minorHAnsi" w:cstheme="minorBidi"/>
          <w:color w:val="000000" w:themeColor="text1"/>
        </w:rPr>
        <w:t>Viibimiskeelu kohaldamise pikkuse pikendamine on vajalik, kuna senine 12-tunnine tähtaeg ei pruugi olla piisav</w:t>
      </w:r>
      <w:r w:rsidR="00A34814">
        <w:rPr>
          <w:rFonts w:eastAsiaTheme="minorHAnsi" w:cstheme="minorBidi"/>
          <w:color w:val="000000" w:themeColor="text1"/>
        </w:rPr>
        <w:t xml:space="preserve"> perevägivalla olukordades</w:t>
      </w:r>
      <w:r w:rsidRPr="00ED14A0">
        <w:rPr>
          <w:rFonts w:eastAsiaTheme="minorHAnsi" w:cstheme="minorBidi"/>
          <w:color w:val="000000" w:themeColor="text1"/>
        </w:rPr>
        <w:t xml:space="preserve">, et tagada ohuolukorra tõhus ohjamine ja ennetada korduvaid rikkumisi. Pikem ajavahemik annab politseile parema võimaluse </w:t>
      </w:r>
      <w:r w:rsidRPr="00ED14A0" w:rsidR="00B42D33">
        <w:rPr>
          <w:rFonts w:eastAsiaTheme="minorHAnsi" w:cstheme="minorBidi"/>
          <w:color w:val="000000" w:themeColor="text1"/>
        </w:rPr>
        <w:t>hin</w:t>
      </w:r>
      <w:r w:rsidR="00B42D33">
        <w:rPr>
          <w:rFonts w:eastAsiaTheme="minorHAnsi" w:cstheme="minorBidi"/>
          <w:color w:val="000000" w:themeColor="text1"/>
        </w:rPr>
        <w:t xml:space="preserve">nata </w:t>
      </w:r>
      <w:r w:rsidRPr="00ED14A0">
        <w:rPr>
          <w:rFonts w:eastAsiaTheme="minorHAnsi" w:cstheme="minorBidi"/>
          <w:color w:val="000000" w:themeColor="text1"/>
        </w:rPr>
        <w:t>olukor</w:t>
      </w:r>
      <w:r w:rsidR="00B42D33">
        <w:rPr>
          <w:rFonts w:eastAsiaTheme="minorHAnsi" w:cstheme="minorBidi"/>
          <w:color w:val="000000" w:themeColor="text1"/>
        </w:rPr>
        <w:t>da</w:t>
      </w:r>
      <w:r w:rsidRPr="00ED14A0">
        <w:rPr>
          <w:rFonts w:eastAsiaTheme="minorHAnsi" w:cstheme="minorBidi"/>
          <w:color w:val="000000" w:themeColor="text1"/>
        </w:rPr>
        <w:t xml:space="preserve">, </w:t>
      </w:r>
      <w:r w:rsidRPr="00ED14A0" w:rsidR="00B42D33">
        <w:rPr>
          <w:rFonts w:eastAsiaTheme="minorHAnsi" w:cstheme="minorBidi"/>
          <w:color w:val="000000" w:themeColor="text1"/>
        </w:rPr>
        <w:t>koosta</w:t>
      </w:r>
      <w:r w:rsidR="00B42D33">
        <w:rPr>
          <w:rFonts w:eastAsiaTheme="minorHAnsi" w:cstheme="minorBidi"/>
          <w:color w:val="000000" w:themeColor="text1"/>
        </w:rPr>
        <w:t>da</w:t>
      </w:r>
      <w:r w:rsidRPr="00ED14A0" w:rsidR="00B42D33">
        <w:rPr>
          <w:rFonts w:eastAsiaTheme="minorHAnsi" w:cstheme="minorBidi"/>
          <w:color w:val="000000" w:themeColor="text1"/>
        </w:rPr>
        <w:t xml:space="preserve"> </w:t>
      </w:r>
      <w:r w:rsidRPr="00ED14A0">
        <w:rPr>
          <w:rFonts w:eastAsiaTheme="minorHAnsi" w:cstheme="minorBidi"/>
          <w:color w:val="000000" w:themeColor="text1"/>
        </w:rPr>
        <w:t xml:space="preserve">ohuhinnang </w:t>
      </w:r>
      <w:r w:rsidR="00B42D33">
        <w:rPr>
          <w:rFonts w:eastAsiaTheme="minorHAnsi" w:cstheme="minorBidi"/>
          <w:color w:val="000000" w:themeColor="text1"/>
        </w:rPr>
        <w:t>ja</w:t>
      </w:r>
      <w:r w:rsidRPr="00ED14A0">
        <w:rPr>
          <w:rFonts w:eastAsiaTheme="minorHAnsi" w:cstheme="minorBidi"/>
          <w:color w:val="000000" w:themeColor="text1"/>
        </w:rPr>
        <w:t xml:space="preserve"> vajaduse</w:t>
      </w:r>
      <w:r w:rsidR="00B42D33">
        <w:rPr>
          <w:rFonts w:eastAsiaTheme="minorHAnsi" w:cstheme="minorBidi"/>
          <w:color w:val="000000" w:themeColor="text1"/>
        </w:rPr>
        <w:t xml:space="preserve"> korral</w:t>
      </w:r>
      <w:r w:rsidRPr="00ED14A0">
        <w:rPr>
          <w:rFonts w:eastAsiaTheme="minorHAnsi" w:cstheme="minorBidi"/>
          <w:color w:val="000000" w:themeColor="text1"/>
        </w:rPr>
        <w:t xml:space="preserve"> </w:t>
      </w:r>
      <w:r w:rsidRPr="00ED14A0" w:rsidR="00B42D33">
        <w:rPr>
          <w:rFonts w:eastAsiaTheme="minorHAnsi" w:cstheme="minorBidi"/>
          <w:color w:val="000000" w:themeColor="text1"/>
        </w:rPr>
        <w:t>kavanda</w:t>
      </w:r>
      <w:r w:rsidR="00B42D33">
        <w:rPr>
          <w:rFonts w:eastAsiaTheme="minorHAnsi" w:cstheme="minorBidi"/>
          <w:color w:val="000000" w:themeColor="text1"/>
        </w:rPr>
        <w:t>da</w:t>
      </w:r>
      <w:r w:rsidRPr="00ED14A0" w:rsidR="00B42D33">
        <w:rPr>
          <w:rFonts w:eastAsiaTheme="minorHAnsi" w:cstheme="minorBidi"/>
          <w:color w:val="000000" w:themeColor="text1"/>
        </w:rPr>
        <w:t xml:space="preserve"> </w:t>
      </w:r>
      <w:r w:rsidRPr="00ED14A0">
        <w:rPr>
          <w:rFonts w:eastAsiaTheme="minorHAnsi" w:cstheme="minorBidi"/>
          <w:color w:val="000000" w:themeColor="text1"/>
        </w:rPr>
        <w:t>edasis</w:t>
      </w:r>
      <w:r w:rsidR="00B42D33">
        <w:rPr>
          <w:rFonts w:eastAsiaTheme="minorHAnsi" w:cstheme="minorBidi"/>
          <w:color w:val="000000" w:themeColor="text1"/>
        </w:rPr>
        <w:t>i</w:t>
      </w:r>
      <w:r w:rsidRPr="00ED14A0">
        <w:rPr>
          <w:rFonts w:eastAsiaTheme="minorHAnsi" w:cstheme="minorBidi"/>
          <w:color w:val="000000" w:themeColor="text1"/>
        </w:rPr>
        <w:t xml:space="preserve"> meetme</w:t>
      </w:r>
      <w:r w:rsidR="00B42D33">
        <w:rPr>
          <w:rFonts w:eastAsiaTheme="minorHAnsi" w:cstheme="minorBidi"/>
          <w:color w:val="000000" w:themeColor="text1"/>
        </w:rPr>
        <w:t>id</w:t>
      </w:r>
      <w:r w:rsidRPr="00ED14A0">
        <w:rPr>
          <w:rFonts w:eastAsiaTheme="minorHAnsi" w:cstheme="minorBidi"/>
          <w:color w:val="000000" w:themeColor="text1"/>
        </w:rPr>
        <w:t xml:space="preserve"> (nt </w:t>
      </w:r>
      <w:r w:rsidRPr="00ED14A0" w:rsidR="00B42D33">
        <w:rPr>
          <w:rFonts w:eastAsiaTheme="minorHAnsi" w:cstheme="minorBidi"/>
          <w:color w:val="000000" w:themeColor="text1"/>
        </w:rPr>
        <w:t>pikend</w:t>
      </w:r>
      <w:r w:rsidR="00B42D33">
        <w:rPr>
          <w:rFonts w:eastAsiaTheme="minorHAnsi" w:cstheme="minorBidi"/>
          <w:color w:val="000000" w:themeColor="text1"/>
        </w:rPr>
        <w:t>ada</w:t>
      </w:r>
      <w:r w:rsidRPr="00ED14A0" w:rsidR="00B42D33">
        <w:rPr>
          <w:rFonts w:eastAsiaTheme="minorHAnsi" w:cstheme="minorBidi"/>
          <w:color w:val="000000" w:themeColor="text1"/>
        </w:rPr>
        <w:t xml:space="preserve"> </w:t>
      </w:r>
      <w:r w:rsidRPr="00ED14A0">
        <w:rPr>
          <w:rFonts w:eastAsiaTheme="minorHAnsi" w:cstheme="minorBidi"/>
          <w:color w:val="000000" w:themeColor="text1"/>
        </w:rPr>
        <w:t>kohtu loal viibimiskeel</w:t>
      </w:r>
      <w:r w:rsidR="00B42D33">
        <w:rPr>
          <w:rFonts w:eastAsiaTheme="minorHAnsi" w:cstheme="minorBidi"/>
          <w:color w:val="000000" w:themeColor="text1"/>
        </w:rPr>
        <w:t>d</w:t>
      </w:r>
      <w:r w:rsidRPr="00ED14A0">
        <w:rPr>
          <w:rFonts w:eastAsiaTheme="minorHAnsi" w:cstheme="minorBidi"/>
          <w:color w:val="000000" w:themeColor="text1"/>
        </w:rPr>
        <w:t xml:space="preserve">u või </w:t>
      </w:r>
      <w:r w:rsidR="00B42D33">
        <w:rPr>
          <w:rFonts w:eastAsiaTheme="minorHAnsi" w:cstheme="minorBidi"/>
          <w:color w:val="000000" w:themeColor="text1"/>
        </w:rPr>
        <w:t xml:space="preserve">rakendada </w:t>
      </w:r>
      <w:r w:rsidRPr="00ED14A0">
        <w:rPr>
          <w:rFonts w:eastAsiaTheme="minorHAnsi" w:cstheme="minorBidi"/>
          <w:color w:val="000000" w:themeColor="text1"/>
        </w:rPr>
        <w:t>mu</w:t>
      </w:r>
      <w:r w:rsidR="00B42D33">
        <w:rPr>
          <w:rFonts w:eastAsiaTheme="minorHAnsi" w:cstheme="minorBidi"/>
          <w:color w:val="000000" w:themeColor="text1"/>
        </w:rPr>
        <w:t xml:space="preserve">id </w:t>
      </w:r>
      <w:r w:rsidRPr="00ED14A0">
        <w:rPr>
          <w:rFonts w:eastAsiaTheme="minorHAnsi" w:cstheme="minorBidi"/>
          <w:color w:val="000000" w:themeColor="text1"/>
        </w:rPr>
        <w:t>abinõu</w:t>
      </w:r>
      <w:r w:rsidR="00B42D33">
        <w:rPr>
          <w:rFonts w:eastAsiaTheme="minorHAnsi" w:cstheme="minorBidi"/>
          <w:color w:val="000000" w:themeColor="text1"/>
        </w:rPr>
        <w:t>sid</w:t>
      </w:r>
      <w:r w:rsidRPr="00ED14A0">
        <w:rPr>
          <w:rFonts w:eastAsiaTheme="minorHAnsi" w:cstheme="minorBidi"/>
          <w:color w:val="000000" w:themeColor="text1"/>
        </w:rPr>
        <w:t>). See suurendab avaliku korra ja isikute turvalisuse kaitset</w:t>
      </w:r>
      <w:r w:rsidR="00D13BC1">
        <w:rPr>
          <w:rFonts w:eastAsiaTheme="minorHAnsi" w:cstheme="minorBidi"/>
          <w:color w:val="000000" w:themeColor="text1"/>
        </w:rPr>
        <w:t>, eriti haavatavate siht</w:t>
      </w:r>
      <w:r w:rsidR="00B42D33">
        <w:rPr>
          <w:rFonts w:eastAsiaTheme="minorHAnsi" w:cstheme="minorBidi"/>
          <w:color w:val="000000" w:themeColor="text1"/>
        </w:rPr>
        <w:t>rühmade</w:t>
      </w:r>
      <w:r w:rsidR="00D13BC1">
        <w:rPr>
          <w:rFonts w:eastAsiaTheme="minorHAnsi" w:cstheme="minorBidi"/>
          <w:color w:val="000000" w:themeColor="text1"/>
        </w:rPr>
        <w:t xml:space="preserve"> puhul.</w:t>
      </w:r>
    </w:p>
    <w:p w:rsidRPr="00E763FC" w:rsidR="00771B05" w:rsidP="00512B6E" w:rsidRDefault="00771B05" w14:paraId="4D9F5D26" w14:textId="77777777">
      <w:pPr>
        <w:pStyle w:val="Normaallaadveeb"/>
        <w:spacing w:before="0" w:beforeAutospacing="0" w:after="0" w:afterAutospacing="0"/>
        <w:jc w:val="both"/>
      </w:pPr>
    </w:p>
    <w:p w:rsidRPr="00D460AC" w:rsidR="00D6540A" w:rsidP="00E763FC" w:rsidRDefault="00D6540A" w14:paraId="02E40B15" w14:textId="6C8D0EEF">
      <w:pPr>
        <w:jc w:val="both"/>
        <w:rPr>
          <w:b/>
          <w:bCs/>
        </w:rPr>
      </w:pPr>
      <w:r w:rsidRPr="00D460AC">
        <w:rPr>
          <w:b/>
          <w:bCs/>
        </w:rPr>
        <w:t>1.2. Eelnõu ettevalmistaja</w:t>
      </w:r>
      <w:r w:rsidR="000420A6">
        <w:rPr>
          <w:b/>
          <w:bCs/>
        </w:rPr>
        <w:t>d</w:t>
      </w:r>
    </w:p>
    <w:p w:rsidRPr="00E763FC" w:rsidR="002A7F3E" w:rsidP="00E763FC" w:rsidRDefault="002A7F3E" w14:paraId="0189CF7E" w14:textId="77777777">
      <w:pPr>
        <w:jc w:val="both"/>
      </w:pPr>
    </w:p>
    <w:p w:rsidR="00353296" w:rsidP="00EF6868" w:rsidRDefault="00D6540A" w14:paraId="3C6CF641" w14:textId="2F1001CB">
      <w:pPr>
        <w:jc w:val="both"/>
        <w:rPr>
          <w:lang w:eastAsia="et-EE"/>
        </w:rPr>
      </w:pPr>
      <w:r w:rsidRPr="00E763FC">
        <w:t xml:space="preserve">Eelnõu ja seletuskirja on koostanud Siseministeeriumi </w:t>
      </w:r>
      <w:r w:rsidR="00693799">
        <w:t xml:space="preserve">nõunik </w:t>
      </w:r>
      <w:r w:rsidR="001E4685">
        <w:t>Barbara Haage</w:t>
      </w:r>
      <w:r w:rsidR="00693799">
        <w:t xml:space="preserve"> (</w:t>
      </w:r>
      <w:r w:rsidR="001E4685">
        <w:rPr>
          <w:rStyle w:val="Hperlink"/>
        </w:rPr>
        <w:t>barbara.haage@siseministeerium.ee</w:t>
      </w:r>
      <w:r w:rsidR="00693799">
        <w:t xml:space="preserve">) ja </w:t>
      </w:r>
      <w:r w:rsidRPr="00E763FC">
        <w:t xml:space="preserve">õigusnõunik Marju </w:t>
      </w:r>
      <w:proofErr w:type="spellStart"/>
      <w:r w:rsidRPr="003D0FD4">
        <w:t>Aibast</w:t>
      </w:r>
      <w:proofErr w:type="spellEnd"/>
      <w:r w:rsidRPr="003D0FD4">
        <w:t xml:space="preserve"> </w:t>
      </w:r>
      <w:r w:rsidR="00693799">
        <w:t>(</w:t>
      </w:r>
      <w:hyperlink w:history="1" r:id="rId16">
        <w:r w:rsidRPr="00B843DD" w:rsidR="00693799">
          <w:rPr>
            <w:rStyle w:val="Hperlink"/>
          </w:rPr>
          <w:t>marju.aibast@siseministeerium.ee</w:t>
        </w:r>
      </w:hyperlink>
      <w:r w:rsidR="00693799">
        <w:t>) koostöös</w:t>
      </w:r>
      <w:r w:rsidR="003B5E27">
        <w:t xml:space="preserve"> Politsei- ja Piirivalveameti </w:t>
      </w:r>
      <w:r w:rsidR="00B035B6">
        <w:t xml:space="preserve">(edaspidi </w:t>
      </w:r>
      <w:r w:rsidRPr="00C33386" w:rsidR="00B035B6">
        <w:rPr>
          <w:i/>
        </w:rPr>
        <w:t>PPA</w:t>
      </w:r>
      <w:r w:rsidR="00B035B6">
        <w:t xml:space="preserve">) </w:t>
      </w:r>
      <w:r w:rsidRPr="00B035B6" w:rsidR="003B5E27">
        <w:t>esindajatega</w:t>
      </w:r>
      <w:r w:rsidRPr="003A7EC0" w:rsidR="00576B1C">
        <w:t>.</w:t>
      </w:r>
      <w:r w:rsidRPr="003A7EC0" w:rsidR="00B91E30">
        <w:t xml:space="preserve"> </w:t>
      </w:r>
      <w:r w:rsidRPr="00EF6868" w:rsidR="00EF6868">
        <w:rPr>
          <w:lang w:eastAsia="et-EE"/>
        </w:rPr>
        <w:t xml:space="preserve">Eelnõu ja seletuskirja juriidilist kvaliteeti on kontrollinud Marju </w:t>
      </w:r>
      <w:proofErr w:type="spellStart"/>
      <w:r w:rsidRPr="00EF6868" w:rsidR="00EF6868">
        <w:rPr>
          <w:lang w:eastAsia="et-EE"/>
        </w:rPr>
        <w:t>Aibast</w:t>
      </w:r>
      <w:proofErr w:type="spellEnd"/>
      <w:r w:rsidRPr="00EF6868" w:rsidR="00EF6868">
        <w:rPr>
          <w:lang w:eastAsia="et-EE"/>
        </w:rPr>
        <w:t>.</w:t>
      </w:r>
    </w:p>
    <w:p w:rsidR="00353296" w:rsidP="00EF6868" w:rsidRDefault="00353296" w14:paraId="42272D6C" w14:textId="77777777">
      <w:pPr>
        <w:jc w:val="both"/>
        <w:rPr>
          <w:lang w:eastAsia="et-EE"/>
        </w:rPr>
      </w:pPr>
    </w:p>
    <w:p w:rsidRPr="00E763FC" w:rsidR="00D6540A" w:rsidP="00E763FC" w:rsidRDefault="007149B6" w14:paraId="091EAEA6" w14:textId="00DC7B1C">
      <w:pPr>
        <w:jc w:val="both"/>
      </w:pPr>
      <w:r w:rsidRPr="007149B6">
        <w:rPr>
          <w:lang w:eastAsia="et-EE"/>
        </w:rPr>
        <w:t xml:space="preserve">Eelnõu </w:t>
      </w:r>
      <w:r>
        <w:rPr>
          <w:lang w:eastAsia="et-EE"/>
        </w:rPr>
        <w:t xml:space="preserve">ja seletuskirja </w:t>
      </w:r>
      <w:r w:rsidRPr="007149B6">
        <w:rPr>
          <w:lang w:eastAsia="et-EE"/>
        </w:rPr>
        <w:t xml:space="preserve">on keeleliselt toimetanud </w:t>
      </w:r>
      <w:r w:rsidR="001C1C85">
        <w:rPr>
          <w:lang w:eastAsia="et-EE"/>
        </w:rPr>
        <w:t>Luisa Tõlkebüroo eesti keele toimetaja Tiina Alekõrs (</w:t>
      </w:r>
      <w:hyperlink w:history="1" r:id="rId17">
        <w:r w:rsidRPr="002E7D9C" w:rsidR="001C1C85">
          <w:rPr>
            <w:rStyle w:val="Hperlink"/>
            <w:lang w:eastAsia="et-EE"/>
          </w:rPr>
          <w:t>tiina@luisa.ee</w:t>
        </w:r>
      </w:hyperlink>
      <w:r w:rsidR="001C1C85">
        <w:rPr>
          <w:lang w:eastAsia="et-EE"/>
        </w:rPr>
        <w:t>).</w:t>
      </w:r>
    </w:p>
    <w:p w:rsidR="001E4685" w:rsidP="009203E6" w:rsidRDefault="001E4685" w14:paraId="68C09848" w14:textId="77777777">
      <w:pPr>
        <w:jc w:val="both"/>
        <w:rPr>
          <w:b/>
          <w:bCs/>
        </w:rPr>
      </w:pPr>
    </w:p>
    <w:p w:rsidRPr="00D460AC" w:rsidR="00D6540A" w:rsidP="009203E6" w:rsidRDefault="00D6540A" w14:paraId="791EC398" w14:textId="1FE67FC6">
      <w:pPr>
        <w:jc w:val="both"/>
        <w:rPr>
          <w:b/>
          <w:bCs/>
        </w:rPr>
      </w:pPr>
      <w:r w:rsidRPr="00D460AC">
        <w:rPr>
          <w:b/>
          <w:bCs/>
        </w:rPr>
        <w:t>1.3. Märkused</w:t>
      </w:r>
    </w:p>
    <w:p w:rsidRPr="00E763FC" w:rsidR="007C7240" w:rsidP="009203E6" w:rsidRDefault="007C7240" w14:paraId="1AF32E62" w14:textId="77777777">
      <w:pPr>
        <w:jc w:val="both"/>
        <w:rPr>
          <w:b/>
          <w:bCs/>
        </w:rPr>
      </w:pPr>
    </w:p>
    <w:p w:rsidR="00D6540A" w:rsidP="009203E6" w:rsidRDefault="007C7240" w14:paraId="2C42AA00" w14:textId="01127901">
      <w:pPr>
        <w:jc w:val="both"/>
      </w:pPr>
      <w:commentRangeStart w:id="6"/>
      <w:r w:rsidRPr="00E763FC">
        <w:t xml:space="preserve">Eelnõu ei ole seotud Vabariigi Valitsuse </w:t>
      </w:r>
      <w:r w:rsidRPr="009203E6">
        <w:t>tegevusprogrammiga</w:t>
      </w:r>
      <w:r w:rsidR="00F9309F">
        <w:t xml:space="preserve"> ega muu menetluses oleva eelnõuga</w:t>
      </w:r>
      <w:r w:rsidR="00F703AD">
        <w:t>.</w:t>
      </w:r>
      <w:r w:rsidR="006F1FE2">
        <w:t xml:space="preserve"> </w:t>
      </w:r>
      <w:commentRangeEnd w:id="6"/>
      <w:r w:rsidR="00163999">
        <w:rPr>
          <w:rStyle w:val="Kommentaariviide"/>
          <w:szCs w:val="20"/>
        </w:rPr>
        <w:commentReference w:id="6"/>
      </w:r>
      <w:r w:rsidR="005E5C1D">
        <w:rPr>
          <w:rFonts w:eastAsiaTheme="minorHAnsi"/>
        </w:rPr>
        <w:t xml:space="preserve">Kavandatava </w:t>
      </w:r>
      <w:r w:rsidR="006F1FE2">
        <w:rPr>
          <w:rFonts w:eastAsiaTheme="minorHAnsi"/>
        </w:rPr>
        <w:t>muudatusega ei looda uut sätet</w:t>
      </w:r>
      <w:r w:rsidR="001E10BA">
        <w:rPr>
          <w:rFonts w:eastAsiaTheme="minorHAnsi"/>
        </w:rPr>
        <w:t>,</w:t>
      </w:r>
      <w:r w:rsidR="006F1FE2">
        <w:rPr>
          <w:rFonts w:eastAsiaTheme="minorHAnsi"/>
        </w:rPr>
        <w:t xml:space="preserve"> vaid täiendatakse olemasolevat paragrahvi.</w:t>
      </w:r>
    </w:p>
    <w:p w:rsidR="00706FA7" w:rsidP="009203E6" w:rsidRDefault="00706FA7" w14:paraId="44D03351" w14:textId="77777777">
      <w:pPr>
        <w:jc w:val="both"/>
      </w:pPr>
    </w:p>
    <w:p w:rsidR="003F1215" w:rsidP="00706FA7" w:rsidRDefault="00706FA7" w14:paraId="09E68669" w14:textId="63A51837">
      <w:pPr>
        <w:jc w:val="both"/>
        <w:rPr>
          <w:rFonts w:eastAsiaTheme="minorHAnsi"/>
        </w:rPr>
      </w:pPr>
      <w:r w:rsidRPr="002338E8">
        <w:rPr>
          <w:rFonts w:eastAsiaTheme="minorHAnsi"/>
        </w:rPr>
        <w:t xml:space="preserve">Eelnõuga muudetakse </w:t>
      </w:r>
      <w:proofErr w:type="spellStart"/>
      <w:r w:rsidR="000015BD">
        <w:rPr>
          <w:rFonts w:eastAsiaTheme="minorHAnsi"/>
        </w:rPr>
        <w:t>KorS-i</w:t>
      </w:r>
      <w:proofErr w:type="spellEnd"/>
      <w:r w:rsidRPr="002338E8">
        <w:rPr>
          <w:rFonts w:eastAsiaTheme="minorHAnsi" w:cstheme="minorBidi"/>
        </w:rPr>
        <w:t xml:space="preserve"> </w:t>
      </w:r>
      <w:r w:rsidRPr="002338E8">
        <w:rPr>
          <w:rFonts w:eastAsiaTheme="minorHAnsi"/>
        </w:rPr>
        <w:t xml:space="preserve">redaktsiooni avaldamismärkega </w:t>
      </w:r>
      <w:r w:rsidRPr="00D15E01" w:rsidR="00D15E01">
        <w:rPr>
          <w:rFonts w:eastAsiaTheme="minorHAnsi"/>
        </w:rPr>
        <w:t>RT I, 05.07.2025, 12</w:t>
      </w:r>
      <w:r>
        <w:rPr>
          <w:rFonts w:eastAsiaTheme="minorHAnsi"/>
        </w:rPr>
        <w:t>.</w:t>
      </w:r>
    </w:p>
    <w:p w:rsidR="00706FA7" w:rsidP="00706FA7" w:rsidRDefault="00706FA7" w14:paraId="777BE1DB" w14:textId="77777777">
      <w:pPr>
        <w:jc w:val="both"/>
        <w:rPr>
          <w:rFonts w:eastAsiaTheme="minorHAnsi"/>
        </w:rPr>
      </w:pPr>
    </w:p>
    <w:p w:rsidR="004F638B" w:rsidP="004F638B" w:rsidRDefault="00706FA7" w14:paraId="564A03FD" w14:textId="133AA4BB">
      <w:pPr>
        <w:jc w:val="both"/>
      </w:pPr>
      <w:r w:rsidRPr="00805947">
        <w:t>Eelnõu vastuvõtmiseks on vaja</w:t>
      </w:r>
      <w:r>
        <w:t>lik</w:t>
      </w:r>
      <w:r w:rsidRPr="00805947">
        <w:t xml:space="preserve"> </w:t>
      </w:r>
      <w:r w:rsidRPr="006F1FE2" w:rsidR="00177BC6">
        <w:t>Eesti Vabariigi põhiseaduse</w:t>
      </w:r>
      <w:r w:rsidR="00177BC6">
        <w:rPr>
          <w:rStyle w:val="Allmrkuseviide"/>
        </w:rPr>
        <w:footnoteReference w:id="4"/>
      </w:r>
      <w:r>
        <w:t xml:space="preserve"> (edaspidi </w:t>
      </w:r>
      <w:r w:rsidRPr="00AD0433">
        <w:rPr>
          <w:i/>
          <w:iCs/>
        </w:rPr>
        <w:t>PS</w:t>
      </w:r>
      <w:r>
        <w:t xml:space="preserve">) </w:t>
      </w:r>
      <w:r w:rsidRPr="00805947">
        <w:t xml:space="preserve">§ </w:t>
      </w:r>
      <w:r w:rsidRPr="00101F6F">
        <w:t xml:space="preserve">73 </w:t>
      </w:r>
      <w:r w:rsidRPr="00805947">
        <w:t xml:space="preserve">kohaselt </w:t>
      </w:r>
      <w:r w:rsidRPr="00ED5B9B">
        <w:rPr>
          <w:b/>
          <w:bCs/>
        </w:rPr>
        <w:t xml:space="preserve">Riigikogu </w:t>
      </w:r>
      <w:r w:rsidRPr="003D2A14">
        <w:rPr>
          <w:b/>
          <w:bCs/>
        </w:rPr>
        <w:t>poolthäälte enamus</w:t>
      </w:r>
      <w:r w:rsidRPr="00805947">
        <w:t>.</w:t>
      </w:r>
    </w:p>
    <w:p w:rsidR="004447A3" w:rsidP="004F638B" w:rsidRDefault="004447A3" w14:paraId="44EC34E4" w14:textId="77777777">
      <w:pPr>
        <w:jc w:val="both"/>
      </w:pPr>
    </w:p>
    <w:p w:rsidRPr="004F638B" w:rsidR="004F638B" w:rsidP="004F638B" w:rsidRDefault="004F638B" w14:paraId="4C3EBAC7" w14:textId="3FB6E6E3">
      <w:pPr>
        <w:jc w:val="both"/>
      </w:pPr>
      <w:r>
        <w:t>E</w:t>
      </w:r>
      <w:r w:rsidRPr="004F638B">
        <w:t>elnõu on kooskõlas „Siseturvalisuse arengukava 2020–2030“</w:t>
      </w:r>
      <w:r w:rsidRPr="004F638B">
        <w:rPr>
          <w:vertAlign w:val="superscript"/>
        </w:rPr>
        <w:footnoteReference w:id="5"/>
      </w:r>
      <w:r w:rsidRPr="004F638B">
        <w:t xml:space="preserve"> </w:t>
      </w:r>
      <w:r w:rsidR="00ED4C79">
        <w:t>programmiga</w:t>
      </w:r>
      <w:r w:rsidRPr="004F638B">
        <w:t xml:space="preserve"> „</w:t>
      </w:r>
      <w:r w:rsidRPr="00514286" w:rsidR="00514286">
        <w:t>Ennetava ja turvalise elukeskkonna kujundamin</w:t>
      </w:r>
      <w:r w:rsidR="00514286">
        <w:t xml:space="preserve">e“, mille eesmärk on </w:t>
      </w:r>
      <w:r w:rsidR="003D2A14">
        <w:t>tagada, et</w:t>
      </w:r>
      <w:r w:rsidR="00514286">
        <w:t xml:space="preserve"> </w:t>
      </w:r>
      <w:r w:rsidR="00BA7122">
        <w:t>„</w:t>
      </w:r>
      <w:r w:rsidRPr="00514286" w:rsidR="00514286">
        <w:t>Eesti inimesed tunnevad, et nad elavad vabas ja turvalises ühiskonnas, kus igaühe väärtus, kaasatus ja panus kogukonna turvalisusesse loovad ühe turvalisima riigi Euroopas. Parandatakse elukeskkonda, vähendatakse ohtu elule, tervisele, varale ja põhiseaduslikule korrale ning tagatakse kiire ja asjatundlik abi</w:t>
      </w:r>
      <w:r w:rsidR="00ED4C79">
        <w:t>“</w:t>
      </w:r>
      <w:r w:rsidRPr="004F638B">
        <w:t>.</w:t>
      </w:r>
    </w:p>
    <w:p w:rsidRPr="004F638B" w:rsidR="004F638B" w:rsidP="004F638B" w:rsidRDefault="004F638B" w14:paraId="1D903285" w14:textId="77777777">
      <w:pPr>
        <w:jc w:val="both"/>
      </w:pPr>
    </w:p>
    <w:p w:rsidRPr="004F638B" w:rsidR="004F638B" w:rsidP="004F638B" w:rsidRDefault="00D94D65" w14:paraId="4AB05284" w14:textId="469CD70E">
      <w:pPr>
        <w:jc w:val="both"/>
      </w:pPr>
      <w:r>
        <w:t>E</w:t>
      </w:r>
      <w:r w:rsidR="004F638B">
        <w:t>elnõuga kavandatud muudatus</w:t>
      </w:r>
      <w:r w:rsidR="00655EA0">
        <w:t xml:space="preserve"> on välja toodud eraldi tegevusena </w:t>
      </w:r>
      <w:r w:rsidRPr="00655EA0" w:rsidR="00655EA0">
        <w:t xml:space="preserve">lähisuhtevägivalla </w:t>
      </w:r>
      <w:r w:rsidR="0089796A">
        <w:t>ennetamise</w:t>
      </w:r>
      <w:r w:rsidRPr="00655EA0" w:rsidR="00655EA0">
        <w:t xml:space="preserve"> </w:t>
      </w:r>
      <w:r w:rsidR="000C682F">
        <w:t>tegevuskava</w:t>
      </w:r>
      <w:r w:rsidR="0089796A">
        <w:t>s</w:t>
      </w:r>
      <w:r w:rsidRPr="00655EA0" w:rsidR="00655EA0">
        <w:t xml:space="preserve"> aastateks 2024–2027</w:t>
      </w:r>
      <w:r w:rsidR="00655EA0">
        <w:t>, mi</w:t>
      </w:r>
      <w:r w:rsidR="00E8302C">
        <w:t>lle</w:t>
      </w:r>
      <w:r w:rsidR="00655EA0">
        <w:t xml:space="preserve"> on allkirjasta</w:t>
      </w:r>
      <w:r w:rsidR="00E8302C">
        <w:t>n</w:t>
      </w:r>
      <w:r w:rsidR="00655EA0">
        <w:t xml:space="preserve">ud </w:t>
      </w:r>
      <w:r w:rsidR="00710665">
        <w:t>Siseministeerium, Sotsiaalministeerium, Justiits-</w:t>
      </w:r>
      <w:r w:rsidR="00D05EEA">
        <w:t xml:space="preserve"> ja </w:t>
      </w:r>
      <w:r w:rsidR="00710665">
        <w:t>Digiministeerium ning Haridus- ja Teadusministeerium.</w:t>
      </w:r>
    </w:p>
    <w:p w:rsidR="00443127" w:rsidP="00443127" w:rsidRDefault="00443127" w14:paraId="3D2898DC" w14:textId="77777777">
      <w:pPr>
        <w:jc w:val="both"/>
        <w:rPr>
          <w:bCs/>
        </w:rPr>
      </w:pPr>
    </w:p>
    <w:p w:rsidR="000C75DA" w:rsidP="000C75DA" w:rsidRDefault="00E666F4" w14:paraId="1B0C45C2" w14:textId="74459CD7">
      <w:pPr>
        <w:jc w:val="both"/>
      </w:pPr>
      <w:commentRangeStart w:id="1443313010"/>
      <w:r w:rsidRPr="0EFBBAB8" w:rsidR="00E666F4">
        <w:rPr/>
        <w:t>Enne eelnõu koostamist</w:t>
      </w:r>
      <w:r w:rsidRPr="0EFBBAB8" w:rsidR="00824789">
        <w:rPr/>
        <w:t xml:space="preserve"> koostati</w:t>
      </w:r>
      <w:r w:rsidRPr="00C312C8" w:rsidR="00E666F4">
        <w:rPr>
          <w:bCs/>
        </w:rPr>
        <w:t xml:space="preserve"> </w:t>
      </w:r>
      <w:r w:rsidRPr="00C312C8" w:rsidR="002A7F3E">
        <w:rPr/>
        <w:t>väljatöötamiskavatsus</w:t>
      </w:r>
      <w:r w:rsidRPr="00C312C8" w:rsidR="00C312C8">
        <w:rPr/>
        <w:t xml:space="preserve"> (edaspidi </w:t>
      </w:r>
      <w:r w:rsidRPr="0EFBBAB8" w:rsidR="00C312C8">
        <w:rPr>
          <w:i w:val="1"/>
          <w:iCs w:val="1"/>
        </w:rPr>
        <w:t>VTK</w:t>
      </w:r>
      <w:r w:rsidRPr="00C312C8" w:rsidR="00C312C8">
        <w:rPr/>
        <w:t>)</w:t>
      </w:r>
      <w:r w:rsidRPr="00C312C8" w:rsidR="003D2A14">
        <w:rPr/>
        <w:t>.</w:t>
      </w:r>
      <w:commentRangeEnd w:id="1443313010"/>
      <w:r>
        <w:rPr>
          <w:rStyle w:val="CommentReference"/>
        </w:rPr>
        <w:commentReference w:id="1443313010"/>
      </w:r>
      <w:r w:rsidRPr="00C312C8" w:rsidR="00C312C8">
        <w:rPr/>
        <w:t xml:space="preserve"> </w:t>
      </w:r>
      <w:r w:rsidR="000015BD">
        <w:rPr/>
        <w:t>Viibimiskeelu regulatsiooni muutmist käsitleti</w:t>
      </w:r>
      <w:r w:rsidRPr="00C312C8" w:rsidR="00C312C8">
        <w:rPr/>
        <w:t xml:space="preserve"> </w:t>
      </w:r>
      <w:r w:rsidR="001B4FFA">
        <w:rPr/>
        <w:t>KorS-i</w:t>
      </w:r>
      <w:r w:rsidRPr="00C312C8" w:rsidR="001B4FFA">
        <w:rPr/>
        <w:t xml:space="preserve"> </w:t>
      </w:r>
      <w:r w:rsidRPr="00C312C8" w:rsidR="00C312C8">
        <w:rPr/>
        <w:t>VTK-s</w:t>
      </w:r>
      <w:r w:rsidR="00F55E36">
        <w:rPr>
          <w:rStyle w:val="Allmrkuseviide"/>
        </w:rPr>
        <w:footnoteReference w:id="6"/>
      </w:r>
      <w:r w:rsidRPr="0EFBBAB8" w:rsidR="00C312C8">
        <w:rPr>
          <w:rStyle w:val="Kommentaariviide"/>
          <w:sz w:val="24"/>
          <w:szCs w:val="24"/>
        </w:rPr>
        <w:t>, kus s</w:t>
      </w:r>
      <w:r w:rsidRPr="00C312C8" w:rsidR="00C312C8">
        <w:rPr/>
        <w:t xml:space="preserve">õnastati nii aktuaalsed ja konkreetseid lahendusi vajavad probleemid kui ka üldist arutelu vajavad küsimused täpsemalt, et </w:t>
      </w:r>
      <w:r w:rsidR="005A690F">
        <w:rPr/>
        <w:t>teavitada</w:t>
      </w:r>
      <w:r w:rsidRPr="00C312C8" w:rsidR="005A690F">
        <w:rPr/>
        <w:t xml:space="preserve"> </w:t>
      </w:r>
      <w:r w:rsidRPr="00C312C8" w:rsidR="00C312C8">
        <w:rPr/>
        <w:t xml:space="preserve">avalikkust esinevatest probleemidest </w:t>
      </w:r>
      <w:r w:rsidR="005A690F">
        <w:rPr/>
        <w:t>ning</w:t>
      </w:r>
      <w:r w:rsidRPr="00C312C8" w:rsidR="00C312C8">
        <w:rPr/>
        <w:t xml:space="preserve"> kaasata huvi</w:t>
      </w:r>
      <w:r w:rsidR="005A690F">
        <w:rPr/>
        <w:t>rühmi</w:t>
      </w:r>
      <w:r w:rsidRPr="00C312C8" w:rsidR="00C312C8">
        <w:rPr/>
        <w:t xml:space="preserve"> lahenduste väljatöötamisse.</w:t>
      </w:r>
      <w:r w:rsidR="00F92C6A">
        <w:rPr/>
        <w:t xml:space="preserve"> </w:t>
      </w:r>
      <w:r w:rsidR="000C75DA">
        <w:rPr/>
        <w:t>VTK-</w:t>
      </w:r>
      <w:r w:rsidR="000C75DA">
        <w:rPr/>
        <w:lastRenderedPageBreak/>
        <w:t xml:space="preserve">s </w:t>
      </w:r>
      <w:r w:rsidR="000015BD">
        <w:rPr/>
        <w:t>toodi</w:t>
      </w:r>
      <w:r w:rsidR="000C75DA">
        <w:rPr/>
        <w:t xml:space="preserve"> </w:t>
      </w:r>
      <w:r w:rsidR="00F92C6A">
        <w:rPr/>
        <w:t>probleemi</w:t>
      </w:r>
      <w:r w:rsidR="000015BD">
        <w:rPr/>
        <w:t>na välja</w:t>
      </w:r>
      <w:r w:rsidR="00F92C6A">
        <w:rPr/>
        <w:t xml:space="preserve">, </w:t>
      </w:r>
      <w:r w:rsidR="000015BD">
        <w:rPr/>
        <w:t>et</w:t>
      </w:r>
      <w:r w:rsidR="00F92C6A">
        <w:rPr/>
        <w:t xml:space="preserve"> viibimiskeeldu </w:t>
      </w:r>
      <w:r w:rsidRPr="000C75DA" w:rsidR="000C75DA">
        <w:rPr/>
        <w:t xml:space="preserve">saab tavaline korrakaitseametnik kehtestada vaid 12 tunniks. Sellest pikema viibimiskeelu kohaldamise õigus on prefektil või korrakaitseorgani juhil. </w:t>
      </w:r>
      <w:r w:rsidR="00D50FF2">
        <w:rPr/>
        <w:t>Perevägivalla</w:t>
      </w:r>
      <w:r w:rsidRPr="000C75DA" w:rsidR="00D50FF2">
        <w:rPr/>
        <w:t xml:space="preserve"> </w:t>
      </w:r>
      <w:r w:rsidRPr="000C75DA" w:rsidR="000C75DA">
        <w:rPr/>
        <w:t>juhtumite</w:t>
      </w:r>
      <w:r w:rsidR="000015BD">
        <w:rPr/>
        <w:t xml:space="preserve"> korral</w:t>
      </w:r>
      <w:r w:rsidRPr="000C75DA" w:rsidR="000C75DA">
        <w:rPr/>
        <w:t xml:space="preserve"> saab viibimiskeeldu kehtestada juhul, kui esineb kas vahetu oht isiku elule või tervisele või esineb vähemalt kõrgendatud ohu kahtlus, kuid mitte siis, kui oht tervisele on </w:t>
      </w:r>
      <w:r w:rsidR="00DB3A47">
        <w:rPr/>
        <w:t>väiksem</w:t>
      </w:r>
      <w:r w:rsidRPr="000C75DA" w:rsidR="000C75DA">
        <w:rPr/>
        <w:t>.</w:t>
      </w:r>
    </w:p>
    <w:p w:rsidRPr="000C75DA" w:rsidR="00F92C6A" w:rsidP="000C75DA" w:rsidRDefault="00F92C6A" w14:paraId="0739A83A" w14:textId="77777777">
      <w:pPr>
        <w:jc w:val="both"/>
      </w:pPr>
    </w:p>
    <w:p w:rsidR="00E04E32" w:rsidP="000C75DA" w:rsidRDefault="00F92C6A" w14:paraId="46CFCC72" w14:textId="44CDCFA2">
      <w:pPr>
        <w:jc w:val="both"/>
      </w:pPr>
      <w:r>
        <w:t xml:space="preserve">Tutvustati, kuidas </w:t>
      </w:r>
      <w:r w:rsidR="00482C7A">
        <w:t>plaanitakse</w:t>
      </w:r>
      <w:r w:rsidRPr="000C75DA" w:rsidR="000C75DA">
        <w:t xml:space="preserve"> muuta</w:t>
      </w:r>
      <w:r>
        <w:t xml:space="preserve"> </w:t>
      </w:r>
      <w:proofErr w:type="spellStart"/>
      <w:r w:rsidR="00482C7A">
        <w:t>KorS-i</w:t>
      </w:r>
      <w:proofErr w:type="spellEnd"/>
      <w:r w:rsidRPr="000C75DA" w:rsidR="000C75DA">
        <w:t xml:space="preserve"> selliselt, et korrakaitseametnik saab ilma kõrgema ametniku loata kohaldada viibimiskeeldu pikemaks kui 12 tunniks või vajaduse</w:t>
      </w:r>
      <w:r w:rsidR="00326112">
        <w:t xml:space="preserve"> korral</w:t>
      </w:r>
      <w:r w:rsidRPr="000C75DA" w:rsidR="000C75DA">
        <w:t xml:space="preserve"> pikendada lühemaks perioodiks seatud viibimiskeeldu. Alternatiivina 12-tunnise piirangu asemel </w:t>
      </w:r>
      <w:r>
        <w:t>pakuti</w:t>
      </w:r>
      <w:r w:rsidRPr="000C75DA" w:rsidR="000C75DA">
        <w:t xml:space="preserve"> 72-tunnine piirang. </w:t>
      </w:r>
      <w:r w:rsidR="00482C7A">
        <w:t>Pakuti välja, et v</w:t>
      </w:r>
      <w:r w:rsidRPr="000C75DA" w:rsidR="000C75DA">
        <w:t>iibimiskeelu kohaldamise aluseid laiendatakse nõnda, et hõlmatud oleks ka madalam ohutase, n</w:t>
      </w:r>
      <w:r w:rsidR="00D25339">
        <w:t>äiteks</w:t>
      </w:r>
      <w:r w:rsidRPr="000C75DA" w:rsidR="000C75DA">
        <w:t xml:space="preserve"> oluline oht.</w:t>
      </w:r>
    </w:p>
    <w:p w:rsidR="00EF0C0B" w:rsidP="000C75DA" w:rsidRDefault="00EF0C0B" w14:paraId="5D821E62" w14:textId="77777777">
      <w:pPr>
        <w:jc w:val="both"/>
      </w:pPr>
    </w:p>
    <w:p w:rsidRPr="00E04E32" w:rsidR="00612351" w:rsidP="00E04E32" w:rsidRDefault="000015BD" w14:paraId="16EE4012" w14:textId="163130F2">
      <w:pPr>
        <w:jc w:val="both"/>
      </w:pPr>
      <w:r>
        <w:t>VTK-</w:t>
      </w:r>
      <w:proofErr w:type="spellStart"/>
      <w:r>
        <w:t>le</w:t>
      </w:r>
      <w:proofErr w:type="spellEnd"/>
      <w:r>
        <w:t xml:space="preserve"> esitatud tagasisides </w:t>
      </w:r>
      <w:r w:rsidR="00656587">
        <w:t xml:space="preserve">mõisteti </w:t>
      </w:r>
      <w:r>
        <w:t>k</w:t>
      </w:r>
      <w:r w:rsidR="00996D91">
        <w:t>avandata</w:t>
      </w:r>
      <w:r w:rsidR="00E80E13">
        <w:t xml:space="preserve">va muudatuse vajalikkust perevägivalla kontekstis </w:t>
      </w:r>
      <w:r w:rsidR="00722FB1">
        <w:t xml:space="preserve">ja </w:t>
      </w:r>
      <w:r w:rsidR="00656587">
        <w:t xml:space="preserve">seda </w:t>
      </w:r>
      <w:r w:rsidR="00FD60E7">
        <w:t>üldiselt</w:t>
      </w:r>
      <w:r w:rsidR="00E80E13">
        <w:t xml:space="preserve"> toetati</w:t>
      </w:r>
      <w:r w:rsidR="00482C7A">
        <w:t>.</w:t>
      </w:r>
      <w:r w:rsidRPr="00656587" w:rsidR="00656587">
        <w:t xml:space="preserve"> Samas tekkis kahtlusi </w:t>
      </w:r>
      <w:r w:rsidR="00040B94">
        <w:t xml:space="preserve">selles, kas </w:t>
      </w:r>
      <w:r w:rsidRPr="00656587" w:rsidR="00656587">
        <w:t xml:space="preserve">muudatus </w:t>
      </w:r>
      <w:r w:rsidR="00040B94">
        <w:t xml:space="preserve">on </w:t>
      </w:r>
      <w:r w:rsidRPr="00656587" w:rsidR="00656587">
        <w:t>vajalik</w:t>
      </w:r>
      <w:r w:rsidR="00040B94">
        <w:t xml:space="preserve"> teistes</w:t>
      </w:r>
      <w:r w:rsidRPr="00656587" w:rsidR="00656587">
        <w:t xml:space="preserve"> olukordades, kuna viibimiskeeldu saab </w:t>
      </w:r>
      <w:proofErr w:type="spellStart"/>
      <w:r w:rsidRPr="00656587" w:rsidR="00656587">
        <w:t>KorS-i</w:t>
      </w:r>
      <w:proofErr w:type="spellEnd"/>
      <w:r w:rsidRPr="00656587" w:rsidR="00656587">
        <w:t xml:space="preserve"> alusel rakendada ka muudel juhtudel ja er</w:t>
      </w:r>
      <w:r w:rsidR="004C7188">
        <w:t>i</w:t>
      </w:r>
      <w:r w:rsidRPr="00656587" w:rsidR="00656587">
        <w:t xml:space="preserve"> asutuste poolt.</w:t>
      </w:r>
      <w:r w:rsidR="00E80E13">
        <w:t xml:space="preserve"> Lisaks </w:t>
      </w:r>
      <w:r w:rsidR="00656587">
        <w:t>väljendati</w:t>
      </w:r>
      <w:r w:rsidR="00FD60E7">
        <w:t xml:space="preserve"> muret</w:t>
      </w:r>
      <w:r w:rsidR="00656587">
        <w:t>, et see võib</w:t>
      </w:r>
      <w:r w:rsidR="00FD60E7">
        <w:t xml:space="preserve"> </w:t>
      </w:r>
      <w:r w:rsidR="00656587">
        <w:t>suurendada</w:t>
      </w:r>
      <w:r w:rsidR="00FD60E7">
        <w:t xml:space="preserve"> kohalike omavalitsuste</w:t>
      </w:r>
      <w:r w:rsidR="00656587">
        <w:t xml:space="preserve"> töökoormust</w:t>
      </w:r>
      <w:r w:rsidR="00CB013D">
        <w:t>,</w:t>
      </w:r>
      <w:r w:rsidR="00413874">
        <w:t xml:space="preserve"> </w:t>
      </w:r>
      <w:r w:rsidR="00CB013D">
        <w:t xml:space="preserve">ja </w:t>
      </w:r>
      <w:r w:rsidR="00413874">
        <w:t>vastakaid seisukohti tekitas ka viibimiskeelu pikkus</w:t>
      </w:r>
      <w:r w:rsidR="00FD60E7">
        <w:t>.</w:t>
      </w:r>
      <w:r w:rsidR="00C462DD">
        <w:t xml:space="preserve"> </w:t>
      </w:r>
      <w:r w:rsidRPr="00D07352" w:rsidR="00C462DD">
        <w:rPr>
          <w:lang w:eastAsia="et-EE"/>
        </w:rPr>
        <w:t xml:space="preserve">Seaduseelnõu ja seletuskirja koostamisel on võetud arvesse </w:t>
      </w:r>
      <w:r w:rsidR="00656587">
        <w:rPr>
          <w:lang w:eastAsia="et-EE"/>
        </w:rPr>
        <w:t xml:space="preserve">VTK </w:t>
      </w:r>
      <w:r w:rsidRPr="00D07352" w:rsidR="00C462DD">
        <w:rPr>
          <w:lang w:eastAsia="et-EE"/>
        </w:rPr>
        <w:t xml:space="preserve">kooskõlastamise käigus esitatud </w:t>
      </w:r>
      <w:r w:rsidR="0011303C">
        <w:rPr>
          <w:lang w:eastAsia="et-EE"/>
        </w:rPr>
        <w:t>ettepanekuid</w:t>
      </w:r>
      <w:r w:rsidRPr="00D07352" w:rsidR="00C462DD">
        <w:rPr>
          <w:lang w:eastAsia="et-EE"/>
        </w:rPr>
        <w:t>.</w:t>
      </w:r>
    </w:p>
    <w:p w:rsidRPr="00E763FC" w:rsidR="007610C6" w:rsidP="00E763FC" w:rsidRDefault="007610C6" w14:paraId="0582BE31" w14:textId="77777777">
      <w:pPr>
        <w:jc w:val="both"/>
        <w:rPr>
          <w:bCs/>
        </w:rPr>
      </w:pPr>
    </w:p>
    <w:p w:rsidR="003F1215" w:rsidP="00730CB9" w:rsidRDefault="00D6540A" w14:paraId="6BBF16A6" w14:textId="42046B97">
      <w:pPr>
        <w:keepNext/>
        <w:jc w:val="both"/>
        <w:rPr>
          <w:b/>
          <w:bCs/>
          <w:sz w:val="26"/>
          <w:szCs w:val="26"/>
        </w:rPr>
      </w:pPr>
      <w:r w:rsidRPr="00C660EC">
        <w:rPr>
          <w:b/>
          <w:bCs/>
          <w:sz w:val="26"/>
          <w:szCs w:val="26"/>
        </w:rPr>
        <w:t>2. Seaduse eesmärk</w:t>
      </w:r>
    </w:p>
    <w:p w:rsidRPr="00E763FC" w:rsidR="00576B1C" w:rsidP="00730CB9" w:rsidRDefault="00576B1C" w14:paraId="0922091F" w14:textId="77777777">
      <w:pPr>
        <w:keepNext/>
        <w:jc w:val="both"/>
        <w:rPr>
          <w:b/>
          <w:bCs/>
        </w:rPr>
      </w:pPr>
    </w:p>
    <w:p w:rsidR="00561C43" w:rsidP="00236405" w:rsidRDefault="00561C43" w14:paraId="3A3DC72F" w14:textId="0D63FBB6">
      <w:pPr>
        <w:keepNext/>
        <w:jc w:val="both"/>
        <w:rPr>
          <w:b/>
        </w:rPr>
      </w:pPr>
      <w:r w:rsidRPr="00DE2BB6">
        <w:rPr>
          <w:b/>
        </w:rPr>
        <w:t>2.1. Kehtiv õigus ja hetkeolukord</w:t>
      </w:r>
    </w:p>
    <w:p w:rsidR="00A92A54" w:rsidP="00236405" w:rsidRDefault="00A92A54" w14:paraId="3E61650D" w14:textId="77777777">
      <w:pPr>
        <w:keepNext/>
        <w:jc w:val="both"/>
        <w:rPr>
          <w:b/>
        </w:rPr>
      </w:pPr>
    </w:p>
    <w:p w:rsidR="00C014FF" w:rsidP="00EE0D26" w:rsidRDefault="00EE0D26" w14:paraId="55C2D11C" w14:textId="098C50EF">
      <w:pPr>
        <w:pStyle w:val="Default"/>
        <w:jc w:val="both"/>
      </w:pPr>
      <w:r w:rsidRPr="00426378">
        <w:t xml:space="preserve">Viibimiskeelu kehtestamiseks on </w:t>
      </w:r>
      <w:proofErr w:type="spellStart"/>
      <w:r>
        <w:t>KorS-i</w:t>
      </w:r>
      <w:proofErr w:type="spellEnd"/>
      <w:r w:rsidRPr="00426378">
        <w:t xml:space="preserve"> § 44 lõike 1 </w:t>
      </w:r>
      <w:r w:rsidR="0091594B">
        <w:t xml:space="preserve">kohaselt </w:t>
      </w:r>
      <w:r w:rsidRPr="00426378">
        <w:t xml:space="preserve">kuus </w:t>
      </w:r>
      <w:r w:rsidR="0091594B">
        <w:t xml:space="preserve">võimalikku </w:t>
      </w:r>
      <w:r w:rsidRPr="00426378">
        <w:t>alust:</w:t>
      </w:r>
    </w:p>
    <w:p w:rsidR="00C014FF" w:rsidP="00EE0D26" w:rsidRDefault="00C014FF" w14:paraId="7E1F5112" w14:textId="77777777">
      <w:pPr>
        <w:pStyle w:val="Default"/>
        <w:jc w:val="both"/>
      </w:pPr>
    </w:p>
    <w:p w:rsidR="003F1215" w:rsidP="00EE0D26" w:rsidRDefault="00EE0D26" w14:paraId="1CD4DA77" w14:textId="18B16B0C">
      <w:pPr>
        <w:pStyle w:val="Default"/>
        <w:jc w:val="both"/>
      </w:pPr>
      <w:r w:rsidRPr="00426378">
        <w:t xml:space="preserve">1) </w:t>
      </w:r>
      <w:r w:rsidRPr="00816AA0">
        <w:rPr>
          <w:b/>
        </w:rPr>
        <w:t>isiku elu või tervist ähvardava vahetu ohu korral isiku enda või teise isiku elu ja tervise kaitseks</w:t>
      </w:r>
      <w:r w:rsidR="00C014FF">
        <w:t xml:space="preserve"> – see tähendab, et rünne isiku elule või tervisele on juba alanud või on kohe algamas. Viibimiskeeld kehtestatakse elu või tervist ähvardava kestva ohu tõrjumiseks</w:t>
      </w:r>
      <w:r w:rsidRPr="00426378">
        <w:t>;</w:t>
      </w:r>
    </w:p>
    <w:p w:rsidR="003F1215" w:rsidP="00EE0D26" w:rsidRDefault="00EE0D26" w14:paraId="2CCDB9F5" w14:textId="68F70F56">
      <w:pPr>
        <w:pStyle w:val="Default"/>
        <w:jc w:val="both"/>
      </w:pPr>
      <w:r w:rsidRPr="00426378">
        <w:t xml:space="preserve">2) </w:t>
      </w:r>
      <w:r w:rsidRPr="00816AA0">
        <w:rPr>
          <w:b/>
        </w:rPr>
        <w:t>ülekaaluka avaliku huvi kaitseks</w:t>
      </w:r>
      <w:r w:rsidR="001874E7">
        <w:t xml:space="preserve"> – tegemist on ennetava meetmega, mille kohaldamise vajadus tuleneb eelkõige riigi julgeolekust</w:t>
      </w:r>
      <w:r w:rsidR="00783D6E">
        <w:t xml:space="preserve"> ja</w:t>
      </w:r>
      <w:r w:rsidR="001874E7">
        <w:t xml:space="preserve"> mis võimaldab kehtestada lähtuvalt ohuhinnangust ennetava viibimise keelu teatud kohas</w:t>
      </w:r>
      <w:r w:rsidRPr="00426378">
        <w:t>;</w:t>
      </w:r>
    </w:p>
    <w:p w:rsidR="003F1215" w:rsidP="00EE0D26" w:rsidRDefault="00EE0D26" w14:paraId="6B63C4B7" w14:textId="7D4CF992">
      <w:pPr>
        <w:pStyle w:val="Default"/>
        <w:jc w:val="both"/>
      </w:pPr>
      <w:r w:rsidRPr="00426378">
        <w:t xml:space="preserve">3) </w:t>
      </w:r>
      <w:r w:rsidRPr="00816AA0">
        <w:rPr>
          <w:b/>
        </w:rPr>
        <w:t>kõrgendatud ohu väljaselgitamiseks või tõrjumiseks</w:t>
      </w:r>
      <w:r w:rsidR="001874E7">
        <w:t xml:space="preserve"> – sel juhul peab viibimiskeelu rakendamiseks olema kõrgendatud ohu kahtlus, millele saab järgneda selle väljaselgitamine ja ohu olemasolu</w:t>
      </w:r>
      <w:r w:rsidR="00783D6E">
        <w:t xml:space="preserve"> korral</w:t>
      </w:r>
      <w:r w:rsidR="001874E7">
        <w:t xml:space="preserve"> selle tõrjumine</w:t>
      </w:r>
      <w:r w:rsidR="00180F31">
        <w:t>. Kui kõrgendatud ohtu enam ei ole, siis ei ole võimalik seda enam tõrjuda ega viibimiskeeldu rakendada</w:t>
      </w:r>
      <w:r w:rsidRPr="00426378">
        <w:t>;</w:t>
      </w:r>
    </w:p>
    <w:p w:rsidR="003F1215" w:rsidP="00EE0D26" w:rsidRDefault="00EE0D26" w14:paraId="6D7EA314" w14:textId="375C9942">
      <w:pPr>
        <w:pStyle w:val="Default"/>
        <w:jc w:val="both"/>
      </w:pPr>
      <w:r w:rsidRPr="00426378">
        <w:t xml:space="preserve">4) </w:t>
      </w:r>
      <w:r w:rsidRPr="00816AA0">
        <w:rPr>
          <w:b/>
        </w:rPr>
        <w:t>kaitstava isiku või valvatava objekti ohutuse tagamiseks</w:t>
      </w:r>
      <w:r w:rsidR="00180F31">
        <w:t xml:space="preserve"> – </w:t>
      </w:r>
      <w:r w:rsidRPr="00315365" w:rsidR="00315365">
        <w:t>viibimiskeeld on vajalik, et tagada teatud isikute või objektide turvalisus. Kaitstavad isikud ei ole suvalised inimesed, vaid näiteks Vabariigi President ja tema perekond, peaminister, välisriikide riigipead ning teised riiklikult olulised isikud, kelle kaitsmine on politsei ülesanne. Samuti võivad viibimiskeelu alla kuuluda valvatavad objektid, nagu Vabariigi Valitsuse määrusega</w:t>
      </w:r>
      <w:r w:rsidR="00315365">
        <w:rPr>
          <w:rStyle w:val="Allmrkuseviide"/>
        </w:rPr>
        <w:footnoteReference w:id="7"/>
      </w:r>
      <w:r w:rsidRPr="00315365" w:rsidR="00315365">
        <w:t xml:space="preserve"> määratud riiklikult tähtsad hooned ja rajatised (nt valitsushooned, suursaatkonnad)</w:t>
      </w:r>
      <w:r w:rsidRPr="00426378">
        <w:t>;</w:t>
      </w:r>
    </w:p>
    <w:p w:rsidR="00C014FF" w:rsidP="00EE0D26" w:rsidRDefault="00EE0D26" w14:paraId="1C08034C" w14:textId="21763F21">
      <w:pPr>
        <w:pStyle w:val="Default"/>
        <w:jc w:val="both"/>
      </w:pPr>
      <w:r w:rsidRPr="00426378">
        <w:t xml:space="preserve">5) </w:t>
      </w:r>
      <w:r w:rsidRPr="00816AA0">
        <w:rPr>
          <w:b/>
        </w:rPr>
        <w:t>süüteomenetluse läbiviimise tagamiseks</w:t>
      </w:r>
      <w:r w:rsidRPr="00426378">
        <w:t xml:space="preserve"> </w:t>
      </w:r>
      <w:r w:rsidR="00B31F75">
        <w:t xml:space="preserve">– </w:t>
      </w:r>
      <w:r w:rsidRPr="00315365" w:rsidR="00315365">
        <w:t>viibimiskeeld võib olla vajalik, et tagada kuriteo või väärteo toimepanemise koha puutumatus enne süüteomenetluse alustamist või selle käigus. See aitab vältida tõendite hävitamist ja tagada menetluse läbiviimise tõhususe</w:t>
      </w:r>
      <w:r w:rsidR="00B31F75">
        <w:t>;</w:t>
      </w:r>
    </w:p>
    <w:p w:rsidR="00EE0D26" w:rsidP="00EE0D26" w:rsidRDefault="00EE0D26" w14:paraId="691F8107" w14:textId="48B8274D">
      <w:pPr>
        <w:pStyle w:val="Default"/>
        <w:jc w:val="both"/>
      </w:pPr>
      <w:r w:rsidRPr="00426378">
        <w:t xml:space="preserve">6) </w:t>
      </w:r>
      <w:r w:rsidRPr="00816AA0">
        <w:rPr>
          <w:b/>
        </w:rPr>
        <w:t>riikliku järelevalve meetme kohaldamise tagamiseks</w:t>
      </w:r>
      <w:r w:rsidR="00B31F75">
        <w:t xml:space="preserve"> </w:t>
      </w:r>
      <w:r w:rsidR="0091594B">
        <w:t>–</w:t>
      </w:r>
      <w:r w:rsidRPr="0091594B" w:rsidR="0091594B">
        <w:rPr>
          <w:color w:val="auto"/>
          <w:lang w:eastAsia="en-US"/>
        </w:rPr>
        <w:t xml:space="preserve"> </w:t>
      </w:r>
      <w:r w:rsidRPr="0091594B" w:rsidR="0091594B">
        <w:t>viibimiskeeld võib olla vajalik riikliku järelevalve teostamisel, et tagada kontrollimeetmete tõhusus ja takistada ebaseaduslikku tegevust</w:t>
      </w:r>
      <w:r w:rsidRPr="00426378">
        <w:t>.</w:t>
      </w:r>
    </w:p>
    <w:p w:rsidR="00EE0D26" w:rsidP="00A92A54" w:rsidRDefault="00EE0D26" w14:paraId="234774F0" w14:textId="77777777">
      <w:pPr>
        <w:pStyle w:val="Default"/>
        <w:jc w:val="both"/>
      </w:pPr>
    </w:p>
    <w:p w:rsidR="00AB0FFA" w:rsidP="00A92A54" w:rsidRDefault="00A92A54" w14:paraId="5D0682A1" w14:textId="3E60E0FF">
      <w:pPr>
        <w:pStyle w:val="Default"/>
        <w:jc w:val="both"/>
      </w:pPr>
      <w:r w:rsidRPr="0011791D">
        <w:lastRenderedPageBreak/>
        <w:t>17. novembril 2022. aastal avaldatud Euroopa Nõukogu naistevastase vägivalla ja perevägivallaga võitlemise eksper</w:t>
      </w:r>
      <w:r w:rsidR="0046488B">
        <w:t>di</w:t>
      </w:r>
      <w:r w:rsidRPr="0011791D">
        <w:t>rühma raportis</w:t>
      </w:r>
      <w:r>
        <w:rPr>
          <w:rStyle w:val="Allmrkuseviide"/>
        </w:rPr>
        <w:footnoteReference w:id="8"/>
      </w:r>
      <w:r w:rsidRPr="0011791D">
        <w:t xml:space="preserve"> (</w:t>
      </w:r>
      <w:r w:rsidR="00F5034D">
        <w:t xml:space="preserve">edaspidi </w:t>
      </w:r>
      <w:r w:rsidRPr="000E2F0F">
        <w:rPr>
          <w:i/>
        </w:rPr>
        <w:t>GREVIO raport</w:t>
      </w:r>
      <w:r w:rsidRPr="0011791D">
        <w:t xml:space="preserve">) on Eestile ette heidetud, et </w:t>
      </w:r>
      <w:bookmarkStart w:name="_Hlk193096695" w:id="7"/>
      <w:r w:rsidRPr="0011791D">
        <w:t>kehtiv õigus ei ole kooskõlas Euroopa Nõukogu naistevastase vägivalla ja perevägivalla ennetamise ja tõkestamise konventsiooniga</w:t>
      </w:r>
      <w:r>
        <w:rPr>
          <w:rStyle w:val="Allmrkuseviide"/>
        </w:rPr>
        <w:footnoteReference w:id="9"/>
      </w:r>
      <w:r w:rsidRPr="0011791D">
        <w:t xml:space="preserve"> (Istanbuli konventsioon), kuna ei taga ohvrile piisavat kaitset. Regulatsiooni probleem </w:t>
      </w:r>
      <w:r w:rsidR="002F6961">
        <w:t>seisneb</w:t>
      </w:r>
      <w:r w:rsidRPr="0011791D">
        <w:t xml:space="preserve"> se</w:t>
      </w:r>
      <w:r w:rsidR="002F6961">
        <w:t>lles</w:t>
      </w:r>
      <w:r w:rsidRPr="0011791D">
        <w:t xml:space="preserve">, et tavaline korrakaitseametnik võib </w:t>
      </w:r>
      <w:proofErr w:type="spellStart"/>
      <w:r w:rsidRPr="0011791D">
        <w:t>KorS</w:t>
      </w:r>
      <w:r w:rsidR="00F5034D">
        <w:t>-i</w:t>
      </w:r>
      <w:proofErr w:type="spellEnd"/>
      <w:r w:rsidRPr="0011791D">
        <w:t xml:space="preserve"> § 44 lõike 5 alusel viibimiskeeldu kohaldada üksnes kuni 12 tunniks, mis ei ole piisav, et tagada igakülg</w:t>
      </w:r>
      <w:r w:rsidR="002F6961">
        <w:t>ne</w:t>
      </w:r>
      <w:r w:rsidRPr="0011791D">
        <w:t xml:space="preserve"> vägivallaohvrite kaitse. </w:t>
      </w:r>
      <w:bookmarkEnd w:id="7"/>
      <w:r w:rsidRPr="0011791D">
        <w:t>Pikemat viibimiskeeldu võib praegu kohaldada ainult prefekt või muu korrakaitseorgani juht. GREVIO raporti koostajad rõhutavad, et 12-tunnine viibimiskeeld on liiga lühike, et võimaldada ohvril leida piisavat abi, s</w:t>
      </w:r>
      <w:r w:rsidR="002D48E2">
        <w:t>eal</w:t>
      </w:r>
      <w:r w:rsidRPr="0011791D">
        <w:t>h</w:t>
      </w:r>
      <w:r w:rsidR="002D48E2">
        <w:t>ulgas</w:t>
      </w:r>
      <w:r w:rsidRPr="0011791D">
        <w:t xml:space="preserve"> saada kohtult </w:t>
      </w:r>
      <w:proofErr w:type="spellStart"/>
      <w:r w:rsidRPr="0011791D">
        <w:t>vägivallatseja</w:t>
      </w:r>
      <w:proofErr w:type="spellEnd"/>
      <w:r w:rsidRPr="0011791D">
        <w:t xml:space="preserve"> suhtes lähenemiskeeldu. GREVIO raport</w:t>
      </w:r>
      <w:r w:rsidR="002F6961">
        <w:t>is</w:t>
      </w:r>
      <w:r w:rsidRPr="0011791D">
        <w:t xml:space="preserve"> soovita</w:t>
      </w:r>
      <w:r w:rsidR="002F6961">
        <w:t>takse</w:t>
      </w:r>
      <w:r w:rsidRPr="0011791D">
        <w:t xml:space="preserve"> tungivalt viibimiskeelu perioodi pikenda</w:t>
      </w:r>
      <w:r w:rsidR="00AB0FFA">
        <w:t>.</w:t>
      </w:r>
    </w:p>
    <w:p w:rsidR="00244BE4" w:rsidP="00A92A54" w:rsidRDefault="00244BE4" w14:paraId="26179E03" w14:textId="2840652F">
      <w:pPr>
        <w:pStyle w:val="Default"/>
        <w:jc w:val="both"/>
      </w:pPr>
    </w:p>
    <w:p w:rsidR="00911850" w:rsidP="00911850" w:rsidRDefault="00911850" w14:paraId="300859D9" w14:textId="431E9169">
      <w:pPr>
        <w:pStyle w:val="Default"/>
        <w:jc w:val="both"/>
      </w:pPr>
      <w:r>
        <w:t xml:space="preserve">Veel täpsemalt </w:t>
      </w:r>
      <w:r w:rsidR="00062FC4">
        <w:t xml:space="preserve">tuuakse </w:t>
      </w:r>
      <w:r w:rsidRPr="00911850" w:rsidR="009E78C6">
        <w:t xml:space="preserve">GREVIO </w:t>
      </w:r>
      <w:r>
        <w:t xml:space="preserve">raportis välja, et kui Istanbuli </w:t>
      </w:r>
      <w:r w:rsidRPr="00911850">
        <w:t>konventsiooni koostajad jätsid hädaolukorras rakendatavate tõkendite kestuse määramise osa</w:t>
      </w:r>
      <w:r w:rsidR="009E78C6">
        <w:t>liste</w:t>
      </w:r>
      <w:r w:rsidRPr="00911850">
        <w:t xml:space="preserve"> otsustada, siis</w:t>
      </w:r>
      <w:r w:rsidR="0046298C">
        <w:t xml:space="preserve"> </w:t>
      </w:r>
      <w:r w:rsidRPr="00911850">
        <w:t xml:space="preserve">GREVIO rõhutab, et need tuleb väljastada piisavalt pikaks ajaks, et tagada ohvrite turvalisus, sundimata neid kiirustades varjupaika või mujale minema. GREVIO rõhutab, et </w:t>
      </w:r>
      <w:bookmarkStart w:name="_Hlk193096932" w:id="9"/>
      <w:r w:rsidRPr="00911850">
        <w:t xml:space="preserve">Eesti kriminaalsüsteemis ette nähtud 12-tunnine periood ei anna ohvrile piisavalt aega, et teatada vägivallast õiguskaitseasutustele või otsida abi olemasolevatelt </w:t>
      </w:r>
      <w:proofErr w:type="spellStart"/>
      <w:r w:rsidRPr="00911850">
        <w:t>üld</w:t>
      </w:r>
      <w:proofErr w:type="spellEnd"/>
      <w:r w:rsidRPr="00911850">
        <w:t xml:space="preserve">- ja spetsialiseeritud tugiteenustelt, sealhulgas lastekaitseteenustelt. </w:t>
      </w:r>
      <w:bookmarkEnd w:id="9"/>
      <w:r w:rsidRPr="00911850">
        <w:t>GREVIO nõuab tungivalt, et Eesti ametiasutused võtaks vajalikke seadusandlikke või poliitilisi meetmeid,</w:t>
      </w:r>
      <w:r w:rsidR="00B017E9">
        <w:t xml:space="preserve"> </w:t>
      </w:r>
      <w:r w:rsidRPr="00911850">
        <w:t>et viia Eesti õigusraamistik ja praktika kooskõlla Istanbuli konventsiooni artikliga 52, eesmärgiga tagada „viibimiskeel</w:t>
      </w:r>
      <w:r w:rsidR="001B4FFA">
        <w:t>u</w:t>
      </w:r>
      <w:r w:rsidRPr="00911850">
        <w:t xml:space="preserve">“ väljastamine piisavalt pikaks ajaks, võimalusega tagada pikaajaline kaitse lähenemiskeeluga, ning tagada nende tõhus jõustamine ja proportsionaalsed ning hoiatavad karistused rikkumise korral. Selles valdkonnas tehtud edusamme tuleks jälgida ja </w:t>
      </w:r>
      <w:r w:rsidR="00605C50">
        <w:t>regulaarselt</w:t>
      </w:r>
      <w:r w:rsidRPr="00911850" w:rsidR="00605C50">
        <w:t xml:space="preserve"> </w:t>
      </w:r>
      <w:r w:rsidRPr="00911850">
        <w:t>analüüsida, võttes aluseks korrapäraselt kogutud andmed väljastatud korralduste/viibimiskeeldude arvu, selliste korralduste rikkumiste arvu ja selliste rikkumiste tõttu määratud sanktsioonide arvu kohta</w:t>
      </w:r>
      <w:r>
        <w:rPr>
          <w:rStyle w:val="Allmrkuseviide"/>
        </w:rPr>
        <w:footnoteReference w:id="10"/>
      </w:r>
      <w:r w:rsidRPr="00911850">
        <w:t>.</w:t>
      </w:r>
    </w:p>
    <w:p w:rsidR="00D11C55" w:rsidP="00911850" w:rsidRDefault="00D11C55" w14:paraId="77DBA4AC" w14:textId="77777777">
      <w:pPr>
        <w:pStyle w:val="Default"/>
        <w:jc w:val="both"/>
      </w:pPr>
    </w:p>
    <w:p w:rsidR="00D11C55" w:rsidP="00D11C55" w:rsidRDefault="00D11C55" w14:paraId="4ED67FB1" w14:textId="5527CC71">
      <w:pPr>
        <w:pStyle w:val="Default"/>
        <w:jc w:val="both"/>
      </w:pPr>
      <w:proofErr w:type="spellStart"/>
      <w:r w:rsidRPr="00CE237E">
        <w:t>OAS</w:t>
      </w:r>
      <w:r w:rsidRPr="000075D0" w:rsidR="000075D0">
        <w:t>-</w:t>
      </w:r>
      <w:r w:rsidR="0046298C">
        <w:t>i</w:t>
      </w:r>
      <w:r w:rsidRPr="000075D0" w:rsidR="000075D0">
        <w:t>s</w:t>
      </w:r>
      <w:proofErr w:type="spellEnd"/>
      <w:r w:rsidRPr="000F794C">
        <w:t xml:space="preserve"> </w:t>
      </w:r>
      <w:r w:rsidR="0046298C">
        <w:t>määratletakse</w:t>
      </w:r>
      <w:r w:rsidRPr="000F794C" w:rsidR="0046298C">
        <w:t xml:space="preserve"> </w:t>
      </w:r>
      <w:r w:rsidRPr="000F794C">
        <w:t xml:space="preserve">perevägivalla ohver kooskõlas Istanbuli konventsiooniga. </w:t>
      </w:r>
      <w:r w:rsidR="0046298C">
        <w:t>Määratluse</w:t>
      </w:r>
      <w:r w:rsidRPr="000F794C">
        <w:t xml:space="preserve"> järgi kätkeb perevägivald järgmisi olukordi: praeguse või endise abikaasa või elukaaslase vastu suunatud vägivald; laste peresisene väärkohtlemine; vägivald (vana)vanemate suhtes; õdede-vendade omavaheline vägivald. Perevägivalla mõiste ei määra sündmuse toimumise kohta. </w:t>
      </w:r>
      <w:proofErr w:type="spellStart"/>
      <w:r w:rsidRPr="000F794C">
        <w:t>OAS-i</w:t>
      </w:r>
      <w:proofErr w:type="spellEnd"/>
      <w:r w:rsidRPr="000F794C">
        <w:t xml:space="preserve"> seletuskir</w:t>
      </w:r>
      <w:r w:rsidR="00D74C32">
        <w:t>jas</w:t>
      </w:r>
      <w:r w:rsidRPr="000F794C">
        <w:t xml:space="preserve"> </w:t>
      </w:r>
      <w:r w:rsidR="00D74C32">
        <w:t>täpsustatakse,</w:t>
      </w:r>
      <w:r w:rsidRPr="000F794C">
        <w:t xml:space="preserve"> et vägivallajuhtum võib aset leida kas ohvri või vägivalla toimepanija kodus või </w:t>
      </w:r>
      <w:r w:rsidR="00D74C32">
        <w:t xml:space="preserve">sellest </w:t>
      </w:r>
      <w:r w:rsidRPr="000F794C">
        <w:t>väljaspoo</w:t>
      </w:r>
      <w:r w:rsidR="00D74C32">
        <w:t>l</w:t>
      </w:r>
      <w:r w:rsidRPr="000F794C">
        <w:t xml:space="preserve">, näiteks tänaval, külas olles või mujal. Perevägivalla ohvri </w:t>
      </w:r>
      <w:r w:rsidR="00D74C32">
        <w:t>määratlus</w:t>
      </w:r>
      <w:r w:rsidRPr="000F794C" w:rsidR="00D74C32">
        <w:t xml:space="preserve"> </w:t>
      </w:r>
      <w:r w:rsidRPr="000F794C">
        <w:t>on sooneutraalne</w:t>
      </w:r>
      <w:r>
        <w:rPr>
          <w:rStyle w:val="Allmrkuseviide"/>
        </w:rPr>
        <w:footnoteReference w:id="11"/>
      </w:r>
      <w:r w:rsidRPr="000F794C">
        <w:t>.</w:t>
      </w:r>
    </w:p>
    <w:p w:rsidR="00AB0FFA" w:rsidP="00A92A54" w:rsidRDefault="00AB0FFA" w14:paraId="7FB4ECA3" w14:textId="77777777">
      <w:pPr>
        <w:pStyle w:val="Default"/>
        <w:jc w:val="both"/>
      </w:pPr>
    </w:p>
    <w:p w:rsidR="008463D7" w:rsidP="00AB0FFA" w:rsidRDefault="00AB0FFA" w14:paraId="7A869E37" w14:textId="305614CD">
      <w:pPr>
        <w:jc w:val="both"/>
      </w:pPr>
      <w:bookmarkStart w:name="_Hlk193096512" w:id="10"/>
      <w:r w:rsidRPr="004F6E29">
        <w:t>Perevägivald on väga varjatud probleem</w:t>
      </w:r>
      <w:r w:rsidR="001B4FFA">
        <w:t>. A</w:t>
      </w:r>
      <w:r w:rsidRPr="004F6E29">
        <w:t xml:space="preserve">rvatakse, et </w:t>
      </w:r>
      <w:r w:rsidR="00F0305F">
        <w:t>ohvriabisse pöördub</w:t>
      </w:r>
      <w:r w:rsidRPr="004F6E29">
        <w:t xml:space="preserve"> vaid väike osa tegelikest ohvritest. Statistikaameti 2023.</w:t>
      </w:r>
      <w:r w:rsidR="00F5034D">
        <w:t xml:space="preserve"> </w:t>
      </w:r>
      <w:r w:rsidRPr="004F6E29">
        <w:t>a</w:t>
      </w:r>
      <w:r w:rsidR="002D48E2">
        <w:t>asta</w:t>
      </w:r>
      <w:r w:rsidRPr="004F6E29">
        <w:t xml:space="preserve"> </w:t>
      </w:r>
      <w:r w:rsidR="001B4FFA">
        <w:t>uuring</w:t>
      </w:r>
      <w:r w:rsidRPr="004F6E29" w:rsidR="001B4FFA">
        <w:t xml:space="preserve"> </w:t>
      </w:r>
      <w:r w:rsidR="001B4FFA">
        <w:t>näitas</w:t>
      </w:r>
      <w:r w:rsidRPr="004F6E29">
        <w:t xml:space="preserve">, et Eestis on elu jooksul </w:t>
      </w:r>
      <w:r w:rsidRPr="004F6E29" w:rsidR="001B4FFA">
        <w:t xml:space="preserve">kogenud </w:t>
      </w:r>
      <w:r w:rsidRPr="004F6E29">
        <w:t xml:space="preserve">paarisuhtevägivalda 41% naistest. </w:t>
      </w:r>
      <w:r w:rsidR="001B4FFA">
        <w:t>Nendest</w:t>
      </w:r>
      <w:r w:rsidRPr="004F6E29" w:rsidR="001B4FFA">
        <w:t xml:space="preserve"> </w:t>
      </w:r>
      <w:r w:rsidRPr="004F6E29">
        <w:t xml:space="preserve">39% on kogenud vaimset, 13% füüsilist (sh </w:t>
      </w:r>
      <w:r w:rsidRPr="004F6E29">
        <w:lastRenderedPageBreak/>
        <w:t>ähvardamist) ja 9% seksuaalset vägivalda.</w:t>
      </w:r>
      <w:r w:rsidR="00F5034D">
        <w:t xml:space="preserve"> </w:t>
      </w:r>
      <w:r w:rsidRPr="004F6E29">
        <w:t>Keskmisest rohkem on vägivalda kogenud noored naised vanuses 18–29</w:t>
      </w:r>
      <w:r w:rsidR="001B4FFA">
        <w:t>,</w:t>
      </w:r>
      <w:r w:rsidRPr="004F6E29">
        <w:t xml:space="preserve"> kõige vähem </w:t>
      </w:r>
      <w:r w:rsidR="001B4FFA">
        <w:t xml:space="preserve">aga </w:t>
      </w:r>
      <w:r w:rsidRPr="004F6E29">
        <w:t>naised</w:t>
      </w:r>
      <w:r w:rsidR="001B4FFA">
        <w:t xml:space="preserve"> vanuses </w:t>
      </w:r>
      <w:r w:rsidRPr="004F6E29">
        <w:t>65–74 eluaastat</w:t>
      </w:r>
      <w:r w:rsidR="008463D7">
        <w:rPr>
          <w:rStyle w:val="Allmrkuseviide"/>
        </w:rPr>
        <w:footnoteReference w:id="12"/>
      </w:r>
      <w:r w:rsidRPr="004F6E29">
        <w:t>.</w:t>
      </w:r>
    </w:p>
    <w:bookmarkEnd w:id="10"/>
    <w:p w:rsidR="008463D7" w:rsidP="00AB0FFA" w:rsidRDefault="008463D7" w14:paraId="276B1F97" w14:textId="77777777">
      <w:pPr>
        <w:jc w:val="both"/>
      </w:pPr>
    </w:p>
    <w:p w:rsidR="00482675" w:rsidP="00AB0FFA" w:rsidRDefault="00C477C8" w14:paraId="089D9A0B" w14:textId="3B8BCAC4">
      <w:pPr>
        <w:jc w:val="both"/>
      </w:pPr>
      <w:r>
        <w:t xml:space="preserve">Lisaks tehti ülevaade </w:t>
      </w:r>
      <w:r w:rsidR="00E824EC">
        <w:t>o</w:t>
      </w:r>
      <w:r>
        <w:t>hvriabisse pöördumiste kohta ajavahemikus 2022</w:t>
      </w:r>
      <w:r w:rsidRPr="004F6E29" w:rsidR="002D48E2">
        <w:t>–</w:t>
      </w:r>
      <w:r>
        <w:t>2024</w:t>
      </w:r>
      <w:r w:rsidR="00F22E8D">
        <w:t xml:space="preserve">, kusjuures enamik </w:t>
      </w:r>
      <w:proofErr w:type="spellStart"/>
      <w:r w:rsidR="00F22E8D">
        <w:t>pöördujatest</w:t>
      </w:r>
      <w:proofErr w:type="spellEnd"/>
      <w:r w:rsidR="00F22E8D">
        <w:t xml:space="preserve"> on lähisuhtevägivalla ohvrid</w:t>
      </w:r>
      <w:r w:rsidR="00482675">
        <w:t>.</w:t>
      </w:r>
      <w:r w:rsidR="00D24EDD">
        <w:rPr>
          <w:rStyle w:val="Allmrkuseviide"/>
        </w:rPr>
        <w:footnoteReference w:id="13"/>
      </w:r>
      <w:r w:rsidR="00482675">
        <w:t xml:space="preserve"> Täpsem ülevaade pöördumiste arvust aastate lõikes on toodud tabelis 1.</w:t>
      </w:r>
    </w:p>
    <w:p w:rsidR="00F9371B" w:rsidP="00AB0FFA" w:rsidRDefault="00F9371B" w14:paraId="397BEED6" w14:textId="77777777">
      <w:pPr>
        <w:jc w:val="both"/>
      </w:pPr>
    </w:p>
    <w:tbl>
      <w:tblPr>
        <w:tblStyle w:val="Kontuurtabel"/>
        <w:tblW w:w="0" w:type="auto"/>
        <w:tblLook w:val="04A0" w:firstRow="1" w:lastRow="0" w:firstColumn="1" w:lastColumn="0" w:noHBand="0" w:noVBand="1"/>
      </w:tblPr>
      <w:tblGrid>
        <w:gridCol w:w="3020"/>
        <w:gridCol w:w="3332"/>
      </w:tblGrid>
      <w:tr w:rsidR="00C477C8" w:rsidTr="00BB2C11" w14:paraId="36925516" w14:textId="77777777">
        <w:tc>
          <w:tcPr>
            <w:tcW w:w="3020" w:type="dxa"/>
          </w:tcPr>
          <w:p w:rsidRPr="00BB7CEF" w:rsidR="00C477C8" w:rsidP="00261160" w:rsidRDefault="00C477C8" w14:paraId="764A855F" w14:textId="0A652FC1">
            <w:pPr>
              <w:keepNext/>
              <w:keepLines/>
              <w:jc w:val="center"/>
              <w:rPr>
                <w:b/>
                <w:bCs/>
              </w:rPr>
            </w:pPr>
            <w:r w:rsidRPr="00BB7CEF">
              <w:rPr>
                <w:b/>
                <w:bCs/>
              </w:rPr>
              <w:t>Aasta</w:t>
            </w:r>
          </w:p>
        </w:tc>
        <w:tc>
          <w:tcPr>
            <w:tcW w:w="3332" w:type="dxa"/>
          </w:tcPr>
          <w:p w:rsidRPr="00BB7CEF" w:rsidR="00C477C8" w:rsidP="00261160" w:rsidRDefault="00C477C8" w14:paraId="23EB7B5C" w14:textId="196CDA2D">
            <w:pPr>
              <w:keepNext/>
              <w:keepLines/>
              <w:jc w:val="center"/>
              <w:rPr>
                <w:b/>
                <w:bCs/>
              </w:rPr>
            </w:pPr>
            <w:r w:rsidRPr="00BB7CEF">
              <w:rPr>
                <w:b/>
                <w:bCs/>
              </w:rPr>
              <w:t>Ohvriabisse pöördumiste arv</w:t>
            </w:r>
          </w:p>
        </w:tc>
      </w:tr>
      <w:tr w:rsidR="00C477C8" w:rsidTr="00BB2C11" w14:paraId="4AFC2F16" w14:textId="77777777">
        <w:tc>
          <w:tcPr>
            <w:tcW w:w="3020" w:type="dxa"/>
          </w:tcPr>
          <w:p w:rsidR="00C477C8" w:rsidP="00261160" w:rsidRDefault="00C477C8" w14:paraId="26D70A48" w14:textId="2E033463">
            <w:pPr>
              <w:keepNext/>
              <w:keepLines/>
              <w:jc w:val="center"/>
            </w:pPr>
            <w:r>
              <w:t>2022</w:t>
            </w:r>
          </w:p>
        </w:tc>
        <w:tc>
          <w:tcPr>
            <w:tcW w:w="3332" w:type="dxa"/>
          </w:tcPr>
          <w:p w:rsidR="00C477C8" w:rsidP="00261160" w:rsidRDefault="00C477C8" w14:paraId="22B2251B" w14:textId="645A5879">
            <w:pPr>
              <w:keepNext/>
              <w:keepLines/>
              <w:jc w:val="center"/>
            </w:pPr>
            <w:r>
              <w:t>3719</w:t>
            </w:r>
          </w:p>
        </w:tc>
      </w:tr>
      <w:tr w:rsidR="00C477C8" w:rsidTr="00BB2C11" w14:paraId="69008A6A" w14:textId="77777777">
        <w:tc>
          <w:tcPr>
            <w:tcW w:w="3020" w:type="dxa"/>
          </w:tcPr>
          <w:p w:rsidR="00C477C8" w:rsidP="00261160" w:rsidRDefault="00C477C8" w14:paraId="47A74891" w14:textId="59622961">
            <w:pPr>
              <w:keepNext/>
              <w:keepLines/>
              <w:jc w:val="center"/>
            </w:pPr>
            <w:r>
              <w:t>2023</w:t>
            </w:r>
          </w:p>
        </w:tc>
        <w:tc>
          <w:tcPr>
            <w:tcW w:w="3332" w:type="dxa"/>
          </w:tcPr>
          <w:p w:rsidR="00C477C8" w:rsidP="00261160" w:rsidRDefault="00C477C8" w14:paraId="7797B9E4" w14:textId="16983BDF">
            <w:pPr>
              <w:keepNext/>
              <w:keepLines/>
              <w:jc w:val="center"/>
            </w:pPr>
            <w:r>
              <w:t>3586</w:t>
            </w:r>
          </w:p>
        </w:tc>
      </w:tr>
      <w:tr w:rsidR="00C477C8" w:rsidTr="00BB2C11" w14:paraId="7E87C44D" w14:textId="77777777">
        <w:tc>
          <w:tcPr>
            <w:tcW w:w="3020" w:type="dxa"/>
          </w:tcPr>
          <w:p w:rsidR="00C477C8" w:rsidP="00261160" w:rsidRDefault="00F22E8D" w14:paraId="3696A00A" w14:textId="77729E9F">
            <w:pPr>
              <w:keepNext/>
              <w:keepLines/>
              <w:jc w:val="center"/>
            </w:pPr>
            <w:r>
              <w:t>2024</w:t>
            </w:r>
          </w:p>
        </w:tc>
        <w:tc>
          <w:tcPr>
            <w:tcW w:w="3332" w:type="dxa"/>
          </w:tcPr>
          <w:p w:rsidR="00C477C8" w:rsidP="00261160" w:rsidRDefault="00F22E8D" w14:paraId="4B866970" w14:textId="073D6991">
            <w:pPr>
              <w:keepNext/>
              <w:keepLines/>
              <w:jc w:val="center"/>
            </w:pPr>
            <w:r>
              <w:t>3507</w:t>
            </w:r>
          </w:p>
        </w:tc>
      </w:tr>
    </w:tbl>
    <w:p w:rsidRPr="00BB7CEF" w:rsidR="00C477C8" w:rsidP="00BB2C11" w:rsidRDefault="00F22E8D" w14:paraId="18DCAE34" w14:textId="7ADF98ED">
      <w:pPr>
        <w:jc w:val="both"/>
        <w:rPr>
          <w:sz w:val="18"/>
          <w:szCs w:val="18"/>
        </w:rPr>
      </w:pPr>
      <w:r w:rsidRPr="00BB7CEF">
        <w:rPr>
          <w:sz w:val="18"/>
          <w:szCs w:val="18"/>
        </w:rPr>
        <w:t>Tabel 1. Ohvriabisse pöördumiste arv ajavahemikus 2022</w:t>
      </w:r>
      <w:r w:rsidRPr="004F6E29" w:rsidR="00DC786C">
        <w:t>–</w:t>
      </w:r>
      <w:r w:rsidRPr="00BB7CEF">
        <w:rPr>
          <w:sz w:val="18"/>
          <w:szCs w:val="18"/>
        </w:rPr>
        <w:t>2024</w:t>
      </w:r>
    </w:p>
    <w:p w:rsidR="00C477C8" w:rsidP="00AB0FFA" w:rsidRDefault="00C477C8" w14:paraId="15EC9E96" w14:textId="77777777">
      <w:pPr>
        <w:jc w:val="both"/>
      </w:pPr>
    </w:p>
    <w:p w:rsidR="00B84B89" w:rsidP="00B84B89" w:rsidRDefault="00B84B89" w14:paraId="6E3DFD12" w14:textId="123E002B">
      <w:pPr>
        <w:jc w:val="both"/>
      </w:pPr>
      <w:r w:rsidRPr="0053280C">
        <w:t xml:space="preserve">Statistikaameti 2023. aasta suhteuuringu </w:t>
      </w:r>
      <w:r w:rsidR="00F5034D">
        <w:t>„</w:t>
      </w:r>
      <w:r w:rsidRPr="0053280C">
        <w:t>Turvalised suhted pereringis, tööl ja väljaspool</w:t>
      </w:r>
      <w:r w:rsidR="00816AA0">
        <w:rPr>
          <w:rStyle w:val="Allmrkuseviide"/>
        </w:rPr>
        <w:footnoteReference w:id="14"/>
      </w:r>
      <w:r w:rsidR="00F5034D">
        <w:t>“</w:t>
      </w:r>
      <w:r w:rsidRPr="0053280C">
        <w:t xml:space="preserve"> andmetel on lähisuhtevägivalla tugiteenuste olemasolust teadlikud 89,2% naistest ja 80,1% meestest, kes on vägivalda kogenud. Samas uuringus selgus, et kuigi teadlikkus on </w:t>
      </w:r>
      <w:r w:rsidR="0012456C">
        <w:t>suur</w:t>
      </w:r>
      <w:r w:rsidRPr="0053280C">
        <w:t xml:space="preserve">, ei otsi paljud ohvrid abi. </w:t>
      </w:r>
      <w:r w:rsidRPr="009D2C87">
        <w:t xml:space="preserve">Euroopa Liidu Põhiõiguste Amet (FRA) </w:t>
      </w:r>
      <w:r w:rsidR="0012456C">
        <w:t>tegi</w:t>
      </w:r>
      <w:r w:rsidR="00325CFB">
        <w:t xml:space="preserve"> </w:t>
      </w:r>
      <w:r w:rsidRPr="004F6E29">
        <w:t>20</w:t>
      </w:r>
      <w:r>
        <w:t>1</w:t>
      </w:r>
      <w:r w:rsidRPr="004F6E29">
        <w:t>4. aasta</w:t>
      </w:r>
      <w:r w:rsidR="00983AA3">
        <w:t>l</w:t>
      </w:r>
      <w:r w:rsidR="0012456C">
        <w:t xml:space="preserve"> </w:t>
      </w:r>
      <w:r w:rsidR="00325CFB">
        <w:t>uuringu „</w:t>
      </w:r>
      <w:r w:rsidRPr="00325CFB" w:rsidR="00325CFB">
        <w:t>Naistevastane vägivald: Euroopa Liitu hõlmav uuring</w:t>
      </w:r>
      <w:r w:rsidR="00325CFB">
        <w:t>“</w:t>
      </w:r>
      <w:r>
        <w:t xml:space="preserve"> </w:t>
      </w:r>
      <w:r w:rsidR="00325CFB">
        <w:t xml:space="preserve">, mille </w:t>
      </w:r>
      <w:r w:rsidRPr="009D2C87">
        <w:t>kohaselt teatas politseile kõige raskemast perevägivalla juhtumist ainult 14% naistest</w:t>
      </w:r>
      <w:r>
        <w:rPr>
          <w:rStyle w:val="Allmrkuseviide"/>
        </w:rPr>
        <w:footnoteReference w:id="15"/>
      </w:r>
      <w:r w:rsidRPr="009D2C87">
        <w:t>.</w:t>
      </w:r>
    </w:p>
    <w:p w:rsidR="009E734B" w:rsidP="00A92A54" w:rsidRDefault="009E734B" w14:paraId="4B0674B0" w14:textId="77777777">
      <w:pPr>
        <w:pStyle w:val="Default"/>
        <w:jc w:val="both"/>
      </w:pPr>
    </w:p>
    <w:p w:rsidR="00A92A54" w:rsidP="00A92A54" w:rsidRDefault="00A92A54" w14:paraId="3BDA6B9B" w14:textId="04149687">
      <w:pPr>
        <w:pStyle w:val="Normaallaadveeb"/>
        <w:spacing w:before="0" w:beforeAutospacing="0" w:after="0" w:afterAutospacing="0"/>
        <w:jc w:val="both"/>
      </w:pPr>
      <w:r w:rsidRPr="00E70918">
        <w:t>Aastatel 2022</w:t>
      </w:r>
      <w:r w:rsidR="00F5034D">
        <w:t>–</w:t>
      </w:r>
      <w:r w:rsidRPr="00E70918">
        <w:t>2023 kehtesta</w:t>
      </w:r>
      <w:r w:rsidR="00C96793">
        <w:t>s PPA</w:t>
      </w:r>
      <w:r w:rsidRPr="00E70918">
        <w:t xml:space="preserve"> viibimiskeeldu</w:t>
      </w:r>
      <w:r w:rsidR="00EB6B74">
        <w:t xml:space="preserve"> perevägivalla juhtumite korral</w:t>
      </w:r>
      <w:r>
        <w:t xml:space="preserve"> Eestis</w:t>
      </w:r>
      <w:r w:rsidRPr="00E70918">
        <w:t xml:space="preserve"> keskmiselt 450 korral, s</w:t>
      </w:r>
      <w:r w:rsidR="002D48E2">
        <w:t>eal</w:t>
      </w:r>
      <w:r w:rsidRPr="00E70918">
        <w:t>h</w:t>
      </w:r>
      <w:r w:rsidR="002D48E2">
        <w:t>ulgas</w:t>
      </w:r>
      <w:r w:rsidRPr="00E70918">
        <w:t xml:space="preserve"> enamik</w:t>
      </w:r>
      <w:r w:rsidR="00983AA3">
        <w:t>u</w:t>
      </w:r>
      <w:r w:rsidRPr="00E70918">
        <w:t xml:space="preserve">l juhtudel suuliselt (95%), aga üksikutel juhtudel ka kirjalikult (5%). </w:t>
      </w:r>
      <w:r w:rsidR="00EB6B74">
        <w:t>2024</w:t>
      </w:r>
      <w:r w:rsidR="00983AA3">
        <w:t>.</w:t>
      </w:r>
      <w:r w:rsidR="00EB6B74">
        <w:t xml:space="preserve"> aastal oli see number</w:t>
      </w:r>
      <w:r w:rsidRPr="00EB6B74" w:rsidR="00EB6B74">
        <w:t xml:space="preserve"> 49</w:t>
      </w:r>
      <w:r w:rsidR="00EB6B74">
        <w:t xml:space="preserve">1. </w:t>
      </w:r>
      <w:r w:rsidRPr="00E70918">
        <w:t xml:space="preserve">Viibimiskeeldu kohaldatakse </w:t>
      </w:r>
      <w:proofErr w:type="spellStart"/>
      <w:r w:rsidRPr="00E70918">
        <w:t>KorS</w:t>
      </w:r>
      <w:r w:rsidR="007C3D62">
        <w:t>-i</w:t>
      </w:r>
      <w:proofErr w:type="spellEnd"/>
      <w:r w:rsidRPr="00E70918">
        <w:t xml:space="preserve"> alusel ja enamasti juhtudel, kui ei alustata kriminaalmenetlust (84%). Need on peamiselt juhud</w:t>
      </w:r>
      <w:r>
        <w:t xml:space="preserve">, </w:t>
      </w:r>
      <w:r w:rsidRPr="00E70918">
        <w:t>kus kuriteo koosseisu ei ole võim</w:t>
      </w:r>
      <w:r w:rsidR="00983AA3">
        <w:t>a</w:t>
      </w:r>
      <w:r w:rsidRPr="00E70918">
        <w:t xml:space="preserve">lik kohapeal tuvastada ning </w:t>
      </w:r>
      <w:r w:rsidR="00BF2B35">
        <w:t>PPA</w:t>
      </w:r>
      <w:r w:rsidRPr="00E70918">
        <w:t xml:space="preserve"> vajab aega tõendite kogumiseks. Samuti on see aeg, ku</w:t>
      </w:r>
      <w:r w:rsidR="00FC1B84">
        <w:t>i</w:t>
      </w:r>
      <w:r w:rsidRPr="00E70918">
        <w:t xml:space="preserve"> </w:t>
      </w:r>
      <w:r w:rsidR="00462346">
        <w:t>ohver</w:t>
      </w:r>
      <w:r w:rsidRPr="00E70918">
        <w:t xml:space="preserve"> (sh vägivalda pealt näinud kannatajad, kelleks enamasti on lapsed</w:t>
      </w:r>
      <w:r>
        <w:rPr>
          <w:rStyle w:val="Allmrkuseviide"/>
        </w:rPr>
        <w:footnoteReference w:id="16"/>
      </w:r>
      <w:r w:rsidRPr="00E70918">
        <w:t>) saab alustada vajaliku abi saamisega ehk nõustajatega esmaste kontaktide loomisega. Ku</w:t>
      </w:r>
      <w:r w:rsidR="00983AA3">
        <w:t xml:space="preserve">na </w:t>
      </w:r>
      <w:r w:rsidRPr="00E70918">
        <w:t>sageli toimuvad</w:t>
      </w:r>
      <w:r w:rsidR="00D50FF2">
        <w:t xml:space="preserve"> perevägivalla</w:t>
      </w:r>
      <w:r w:rsidRPr="00E70918">
        <w:t xml:space="preserve"> juhtumid töövälisel ajal ja on seotud alkoholi tarvitamisega (eriti nädalavahetuseti ja öösel), siis praktikas piirdutakse pigem korrakaitseametniku, mitte prefekti määratud kuni 12</w:t>
      </w:r>
      <w:r w:rsidR="00C827FF">
        <w:t>-</w:t>
      </w:r>
      <w:r w:rsidRPr="00E70918">
        <w:t>tunnise viibimiskeeluga.</w:t>
      </w:r>
    </w:p>
    <w:p w:rsidR="00F021AD" w:rsidP="00236405" w:rsidRDefault="00F021AD" w14:paraId="27DD79CE" w14:textId="77777777">
      <w:pPr>
        <w:keepNext/>
        <w:jc w:val="both"/>
        <w:rPr>
          <w:b/>
        </w:rPr>
      </w:pPr>
    </w:p>
    <w:p w:rsidR="00F737CA" w:rsidP="00F737CA" w:rsidRDefault="0067321B" w14:paraId="15083B6F" w14:textId="366254A0">
      <w:pPr>
        <w:pStyle w:val="Normaallaadveeb"/>
        <w:spacing w:before="0" w:beforeAutospacing="0" w:after="0" w:afterAutospacing="0"/>
        <w:jc w:val="both"/>
      </w:pPr>
      <w:r>
        <w:t>12 tunnist p</w:t>
      </w:r>
      <w:r w:rsidRPr="00E70918" w:rsidR="00F737CA">
        <w:t>ikema viibimiskeelu kohaldamise õigus on</w:t>
      </w:r>
      <w:r w:rsidR="00056AC7">
        <w:t xml:space="preserve"> </w:t>
      </w:r>
      <w:r w:rsidR="00E75FDA">
        <w:t>praegu</w:t>
      </w:r>
      <w:r w:rsidRPr="00E70918" w:rsidR="00E75FDA">
        <w:t xml:space="preserve"> </w:t>
      </w:r>
      <w:r w:rsidRPr="00E70918" w:rsidR="00F737CA">
        <w:t>üksnes prefektil või muu korrakaitseorgani juhil</w:t>
      </w:r>
      <w:r>
        <w:t>. Kui on vaja 12 tunnist pikemaks ajaks viibimiskeeld kehtestada, võib tekkida probleem</w:t>
      </w:r>
      <w:r w:rsidRPr="00E70918" w:rsidR="00F737CA">
        <w:t xml:space="preserve">, sest nad ei ole </w:t>
      </w:r>
      <w:r>
        <w:t>ööpäe</w:t>
      </w:r>
      <w:r w:rsidR="00266733">
        <w:t>v läbi</w:t>
      </w:r>
      <w:r w:rsidRPr="00E70918" w:rsidR="00F737CA">
        <w:t xml:space="preserve"> kättesaadavad.</w:t>
      </w:r>
    </w:p>
    <w:p w:rsidR="00A41617" w:rsidP="00F737CA" w:rsidRDefault="00A41617" w14:paraId="70A30E99" w14:textId="77777777">
      <w:pPr>
        <w:pStyle w:val="Normaallaadveeb"/>
        <w:spacing w:before="0" w:beforeAutospacing="0" w:after="0" w:afterAutospacing="0"/>
        <w:jc w:val="both"/>
      </w:pPr>
    </w:p>
    <w:p w:rsidR="00C014FF" w:rsidP="00F737CA" w:rsidRDefault="00A41617" w14:paraId="2AC44A24" w14:textId="16237225">
      <w:pPr>
        <w:pStyle w:val="Normaallaadveeb"/>
        <w:spacing w:before="0" w:beforeAutospacing="0" w:after="0" w:afterAutospacing="0"/>
        <w:jc w:val="both"/>
      </w:pPr>
      <w:r w:rsidRPr="00A41617">
        <w:t xml:space="preserve">Lisaks on praktikas tõusetunud probleem, et </w:t>
      </w:r>
      <w:proofErr w:type="spellStart"/>
      <w:r w:rsidRPr="00A41617">
        <w:t>KorS-i</w:t>
      </w:r>
      <w:proofErr w:type="spellEnd"/>
      <w:r w:rsidRPr="00A41617">
        <w:t xml:space="preserve"> § 44 lõike 3 lävend viibimiskeelu kohaldamiseks on liiga kõrge. Sätte kohaselt võib viibimiskeeldu kohaldada kõrgendatud ohu väljaselgitamiseks või tõrjumiseks.</w:t>
      </w:r>
    </w:p>
    <w:p w:rsidR="00C014FF" w:rsidP="00F737CA" w:rsidRDefault="00C014FF" w14:paraId="196B6B89" w14:textId="77777777">
      <w:pPr>
        <w:pStyle w:val="Normaallaadveeb"/>
        <w:spacing w:before="0" w:beforeAutospacing="0" w:after="0" w:afterAutospacing="0"/>
        <w:jc w:val="both"/>
      </w:pPr>
    </w:p>
    <w:p w:rsidR="00A41617" w:rsidP="00F737CA" w:rsidRDefault="00A41617" w14:paraId="5C0089A4" w14:textId="6DB0E2EC">
      <w:pPr>
        <w:pStyle w:val="Normaallaadveeb"/>
        <w:spacing w:before="0" w:beforeAutospacing="0" w:after="0" w:afterAutospacing="0"/>
        <w:jc w:val="both"/>
      </w:pPr>
      <w:proofErr w:type="spellStart"/>
      <w:r w:rsidRPr="00A41617">
        <w:t>KorS</w:t>
      </w:r>
      <w:r w:rsidR="007C3D62">
        <w:t>-i</w:t>
      </w:r>
      <w:proofErr w:type="spellEnd"/>
      <w:r w:rsidRPr="00A41617">
        <w:t xml:space="preserve"> § 5 lõi</w:t>
      </w:r>
      <w:r w:rsidR="00266733">
        <w:t>kega</w:t>
      </w:r>
      <w:r w:rsidRPr="00A41617">
        <w:t xml:space="preserve"> 4 sätesta</w:t>
      </w:r>
      <w:r w:rsidR="00266733">
        <w:t>takse</w:t>
      </w:r>
      <w:r w:rsidRPr="00A41617">
        <w:t xml:space="preserve">, et kõrgendatud oht on oht isiku elule, kehalisele puutumatusele, füüsilisele vabadusele, suure väärtusega varalisele hüvele, suure </w:t>
      </w:r>
      <w:r w:rsidRPr="00A41617">
        <w:lastRenderedPageBreak/>
        <w:t>keskkonnakahju tekkimise oht või karistusseadustiku</w:t>
      </w:r>
      <w:r>
        <w:rPr>
          <w:rStyle w:val="Allmrkuseviide"/>
        </w:rPr>
        <w:footnoteReference w:id="17"/>
      </w:r>
      <w:r w:rsidRPr="00A41617">
        <w:t xml:space="preserve"> (</w:t>
      </w:r>
      <w:r w:rsidR="007C3D62">
        <w:t xml:space="preserve">edaspidi </w:t>
      </w:r>
      <w:proofErr w:type="spellStart"/>
      <w:r w:rsidRPr="00F354E1">
        <w:rPr>
          <w:i/>
        </w:rPr>
        <w:t>KarS</w:t>
      </w:r>
      <w:proofErr w:type="spellEnd"/>
      <w:r w:rsidRPr="00A41617">
        <w:t xml:space="preserve">) 15. peatükis sätestatud I astme kuriteo või 22. peatükis sätestatud kuriteo toimepanemise oht. Kehalise puutumatuse riive </w:t>
      </w:r>
      <w:proofErr w:type="spellStart"/>
      <w:r w:rsidRPr="00A41617">
        <w:t>KorS</w:t>
      </w:r>
      <w:r w:rsidR="007C3D62">
        <w:t>-i</w:t>
      </w:r>
      <w:proofErr w:type="spellEnd"/>
      <w:r w:rsidRPr="00A41617">
        <w:t xml:space="preserve"> tähenduses on seksuaalse enesemääramise õiguse raske rikkumine või raske tervisekahjustuse tekitamine. Raskeks tervisekahjustuseks on </w:t>
      </w:r>
      <w:proofErr w:type="spellStart"/>
      <w:r w:rsidRPr="00A41617">
        <w:t>KarS</w:t>
      </w:r>
      <w:r w:rsidR="00A42437">
        <w:t>-i</w:t>
      </w:r>
      <w:proofErr w:type="spellEnd"/>
      <w:r w:rsidRPr="00A41617">
        <w:t xml:space="preserve"> § 118 kohaselt tervisekahjustus, millega on põhjustatud 1) oht elule; 2) tervisehäire, mis kestab vähemalt neli kuud või kui sellega kaasneb osaline või puuduv töövõime; 3) raske psüühikahäire; 4) raseduse katkemine; 5) nägu oluliselt moonutav ravimatu vigastus; 6) elundi kaotus või selle tegevuse lakkamine või 7) surm. Nimetatud tunnuseid täpsusta</w:t>
      </w:r>
      <w:r w:rsidR="004B6572">
        <w:t>takse</w:t>
      </w:r>
      <w:r w:rsidRPr="00A41617">
        <w:t xml:space="preserve"> Vabariigi Valitsuse 13.</w:t>
      </w:r>
      <w:r w:rsidR="007C3D62">
        <w:t xml:space="preserve"> augusti </w:t>
      </w:r>
      <w:r w:rsidRPr="00A41617">
        <w:t>2002</w:t>
      </w:r>
      <w:r w:rsidR="007C3D62">
        <w:t>. aasta</w:t>
      </w:r>
      <w:r w:rsidRPr="00A41617">
        <w:t xml:space="preserve"> määruse nr 266 „Tervisekahjustuse kohtuarstliku tuvastamise kord“</w:t>
      </w:r>
      <w:r>
        <w:rPr>
          <w:rStyle w:val="Allmrkuseviide"/>
        </w:rPr>
        <w:footnoteReference w:id="18"/>
      </w:r>
      <w:r w:rsidRPr="00A41617">
        <w:t xml:space="preserve"> 3. peatük</w:t>
      </w:r>
      <w:r w:rsidR="004B6572">
        <w:t>is</w:t>
      </w:r>
      <w:r w:rsidRPr="00A41617">
        <w:t>.</w:t>
      </w:r>
    </w:p>
    <w:p w:rsidRPr="00B4795D" w:rsidR="00561C43" w:rsidP="00E763FC" w:rsidRDefault="00561C43" w14:paraId="06DDD247" w14:textId="4AEE8D3A">
      <w:pPr>
        <w:jc w:val="both"/>
      </w:pPr>
    </w:p>
    <w:p w:rsidRPr="00DE2BB6" w:rsidR="008646A6" w:rsidP="00257F41" w:rsidRDefault="00B94CA5" w14:paraId="6F2FD4EE" w14:textId="5873C1C3">
      <w:pPr>
        <w:keepNext/>
        <w:jc w:val="both"/>
        <w:rPr>
          <w:b/>
        </w:rPr>
      </w:pPr>
      <w:r w:rsidRPr="00DE2BB6">
        <w:rPr>
          <w:b/>
        </w:rPr>
        <w:t>2.2. Eelnõu eesmärk ja kavandatud lahendus</w:t>
      </w:r>
    </w:p>
    <w:p w:rsidR="001D336D" w:rsidP="00257F41" w:rsidRDefault="001D336D" w14:paraId="6EB799CD" w14:textId="77777777">
      <w:pPr>
        <w:keepNext/>
        <w:jc w:val="both"/>
      </w:pPr>
    </w:p>
    <w:p w:rsidR="003D1F0F" w:rsidP="00257F41" w:rsidRDefault="00C462DD" w14:paraId="30EEC48C" w14:textId="1CDE5717">
      <w:pPr>
        <w:keepNext/>
        <w:jc w:val="both"/>
      </w:pPr>
      <w:r>
        <w:t xml:space="preserve">Seaduseelnõu </w:t>
      </w:r>
      <w:r w:rsidR="001D336D">
        <w:t>peamine</w:t>
      </w:r>
      <w:r w:rsidRPr="00E70918" w:rsidR="001D336D">
        <w:t xml:space="preserve"> </w:t>
      </w:r>
      <w:r w:rsidRPr="00E70918" w:rsidR="0058025F">
        <w:t>eesmär</w:t>
      </w:r>
      <w:r w:rsidR="001D336D">
        <w:t>k</w:t>
      </w:r>
      <w:r w:rsidRPr="00E70918" w:rsidR="0058025F">
        <w:t xml:space="preserve"> on </w:t>
      </w:r>
      <w:r w:rsidR="001D336D">
        <w:t xml:space="preserve">aidata </w:t>
      </w:r>
      <w:r w:rsidR="0058025F">
        <w:t>perevägivalla</w:t>
      </w:r>
      <w:r w:rsidRPr="00E70918" w:rsidR="0058025F">
        <w:t xml:space="preserve"> </w:t>
      </w:r>
      <w:r w:rsidR="001D336D">
        <w:t>ohvreid</w:t>
      </w:r>
      <w:r w:rsidRPr="00E70918" w:rsidR="0058025F">
        <w:t xml:space="preserve">, sealhulgas lapsi, vägivallaringist väljuda ning tagada </w:t>
      </w:r>
      <w:r w:rsidR="001D336D">
        <w:t>neile</w:t>
      </w:r>
      <w:r w:rsidRPr="00E70918" w:rsidR="001D336D">
        <w:t xml:space="preserve"> </w:t>
      </w:r>
      <w:r w:rsidRPr="00E70918" w:rsidR="0058025F">
        <w:t>parim kaitse ja turvatunne.</w:t>
      </w:r>
      <w:r w:rsidR="00DC015A">
        <w:t xml:space="preserve"> </w:t>
      </w:r>
      <w:commentRangeStart w:id="12"/>
      <w:r w:rsidR="00DC015A">
        <w:t>Selle tagamiseks on kavas muuta ohutaset, mille raames viibimiskeeldu on võimalik rakendada</w:t>
      </w:r>
      <w:commentRangeEnd w:id="12"/>
      <w:r w:rsidR="00E81DA5">
        <w:rPr>
          <w:rStyle w:val="Kommentaariviide"/>
          <w:szCs w:val="20"/>
        </w:rPr>
        <w:commentReference w:id="12"/>
      </w:r>
      <w:r w:rsidR="00DC015A">
        <w:t>. Lisaks, k</w:t>
      </w:r>
      <w:r w:rsidRPr="00E70918" w:rsidR="0058025F">
        <w:t xml:space="preserve">una suur osa perevägivalla juhtumitest leiab aset nädalavahetustel, </w:t>
      </w:r>
      <w:r w:rsidR="001D336D">
        <w:t xml:space="preserve">võimaldab </w:t>
      </w:r>
      <w:r w:rsidRPr="00E70918" w:rsidR="0058025F">
        <w:t xml:space="preserve">viibimiskeelu </w:t>
      </w:r>
      <w:r w:rsidR="001D336D">
        <w:t xml:space="preserve">kohaldamise tähtaja </w:t>
      </w:r>
      <w:r w:rsidRPr="00E70918" w:rsidR="001D336D">
        <w:t>pikendami</w:t>
      </w:r>
      <w:r w:rsidR="007A054D">
        <w:t>ne</w:t>
      </w:r>
      <w:r w:rsidR="001D336D">
        <w:t xml:space="preserve"> seniselt 12-lt tunnilt 72-le tunnile</w:t>
      </w:r>
      <w:r w:rsidRPr="00E70918" w:rsidR="001D336D">
        <w:t xml:space="preserve"> </w:t>
      </w:r>
      <w:r w:rsidRPr="00E70918" w:rsidR="0058025F">
        <w:t>tagada ohvrile parem</w:t>
      </w:r>
      <w:r w:rsidR="001D336D">
        <w:t>a</w:t>
      </w:r>
      <w:r w:rsidRPr="00E70918" w:rsidR="0058025F">
        <w:t xml:space="preserve"> </w:t>
      </w:r>
      <w:r w:rsidR="001D336D">
        <w:t xml:space="preserve">juurdepääsu </w:t>
      </w:r>
      <w:r w:rsidRPr="00E70918" w:rsidR="0058025F">
        <w:t>sotsiaalteenuste</w:t>
      </w:r>
      <w:r w:rsidR="001D336D">
        <w:t>le, sealhulgas</w:t>
      </w:r>
      <w:r w:rsidRPr="00E70918" w:rsidR="0058025F">
        <w:t xml:space="preserve"> psühholoogili</w:t>
      </w:r>
      <w:r w:rsidR="001D336D">
        <w:t>sele</w:t>
      </w:r>
      <w:r w:rsidRPr="00E70918" w:rsidR="0058025F">
        <w:t xml:space="preserve"> ja sotsiaal</w:t>
      </w:r>
      <w:r w:rsidR="001D336D">
        <w:t>sele</w:t>
      </w:r>
      <w:r w:rsidRPr="00E70918" w:rsidR="0058025F">
        <w:t xml:space="preserve"> nõustami</w:t>
      </w:r>
      <w:r w:rsidR="001D336D">
        <w:t>sele</w:t>
      </w:r>
      <w:r w:rsidRPr="00E70918" w:rsidR="0058025F">
        <w:t xml:space="preserve">, </w:t>
      </w:r>
      <w:r w:rsidR="0058025F">
        <w:t>ennekõike kontaktnõustamise näol.</w:t>
      </w:r>
    </w:p>
    <w:p w:rsidR="00A335E0" w:rsidP="00257F41" w:rsidRDefault="00A335E0" w14:paraId="5E776096" w14:textId="77777777">
      <w:pPr>
        <w:keepNext/>
        <w:jc w:val="both"/>
      </w:pPr>
    </w:p>
    <w:p w:rsidR="00A335E0" w:rsidP="00A335E0" w:rsidRDefault="00A335E0" w14:paraId="63D9D474" w14:textId="28F48E82">
      <w:pPr>
        <w:jc w:val="both"/>
      </w:pPr>
      <w:r>
        <w:t>Pikema viibimiskeelu</w:t>
      </w:r>
      <w:r w:rsidDel="00B40BC5">
        <w:t xml:space="preserve"> </w:t>
      </w:r>
      <w:r>
        <w:t xml:space="preserve">korral on abivajajal rohkem võimalusi </w:t>
      </w:r>
      <w:r w:rsidRPr="0086651E">
        <w:t>tegutseda teadlikult ja läbimõeldult. Näiteks saab vajadus</w:t>
      </w:r>
      <w:r w:rsidR="007A054D">
        <w:t>t mööda</w:t>
      </w:r>
      <w:r w:rsidRPr="0086651E">
        <w:t xml:space="preserve"> pöörduda prokuratuuri poole, et taotleda lähenemiskeeldu, minna erakorralise meditsiini osakonda (</w:t>
      </w:r>
      <w:r>
        <w:t xml:space="preserve">edaspidi </w:t>
      </w:r>
      <w:r w:rsidRPr="00CD5E6B">
        <w:rPr>
          <w:i/>
        </w:rPr>
        <w:t>EMO</w:t>
      </w:r>
      <w:r w:rsidRPr="0086651E">
        <w:t xml:space="preserve">) või perearsti juurde vigastuste fikseerimiseks. Samuti on rohkem aega kaaluda elukoha vahetust </w:t>
      </w:r>
      <w:r w:rsidR="007A054D">
        <w:t>–</w:t>
      </w:r>
      <w:r w:rsidRPr="0086651E">
        <w:t xml:space="preserve"> pakkida asjad rahulikult ja korraldada transport.</w:t>
      </w:r>
      <w:r>
        <w:t xml:space="preserve"> Samuti saab järgmisel päeval võtta</w:t>
      </w:r>
      <w:r w:rsidR="003F1215">
        <w:t xml:space="preserve"> </w:t>
      </w:r>
      <w:r>
        <w:t>ka vajadusel ühendust lastekaitsetöötajaga, et leida lahendus lastega seotud probleemidele. Kõiki neid tegevusi saab teha rahulikumas tempos, teadlikult ja läbimõeldult</w:t>
      </w:r>
      <w:r>
        <w:rPr>
          <w:rStyle w:val="Allmrkuseviide"/>
        </w:rPr>
        <w:footnoteReference w:id="19"/>
      </w:r>
      <w:r>
        <w:t>. Arvestada tuleb pikema viibimiskeelu puhul ka sellega, et kui sündmused toimuvad reedel, siis praeguse kuni 12-tunnise viibimiskeelu jooksul puudub abivajajal võimalus kuhugi pöörduda, välja arvatud</w:t>
      </w:r>
      <w:r w:rsidRPr="00FF1053">
        <w:t xml:space="preserve"> EMO ja</w:t>
      </w:r>
      <w:r>
        <w:t xml:space="preserve"> naiste tugikeskus. Naiste tugikeskusel on juhtumeid, kus neil on tulnud kiiresti aidata naisel või siis ise korraldada kodu</w:t>
      </w:r>
      <w:r w:rsidR="00CC2D8B">
        <w:t>-</w:t>
      </w:r>
      <w:r>
        <w:t xml:space="preserve"> ja farmiloomade edasine hooldus</w:t>
      </w:r>
      <w:r>
        <w:rPr>
          <w:rStyle w:val="Allmrkuseviide"/>
        </w:rPr>
        <w:footnoteReference w:id="20"/>
      </w:r>
      <w:r>
        <w:t>.</w:t>
      </w:r>
    </w:p>
    <w:p w:rsidR="00A335E0" w:rsidP="00257F41" w:rsidRDefault="00A335E0" w14:paraId="73B1864E" w14:textId="77777777">
      <w:pPr>
        <w:keepNext/>
        <w:jc w:val="both"/>
      </w:pPr>
    </w:p>
    <w:p w:rsidR="00A335E0" w:rsidP="00A335E0" w:rsidRDefault="00A335E0" w14:paraId="3E4F6ABD" w14:textId="32EB134C">
      <w:pPr>
        <w:jc w:val="both"/>
      </w:pPr>
      <w:r>
        <w:t xml:space="preserve">Kehtiva 12-tunnise viibimiskeelu puhul </w:t>
      </w:r>
      <w:r w:rsidRPr="000616F9">
        <w:t xml:space="preserve">peab abivajav inimene tegema kodust lahkumise või </w:t>
      </w:r>
      <w:r>
        <w:t xml:space="preserve">sinna </w:t>
      </w:r>
      <w:r w:rsidRPr="000616F9">
        <w:t>jäämise otsuse äärmiselt pingelises ja akuutse kriisi olukorras</w:t>
      </w:r>
      <w:r>
        <w:t xml:space="preserve">. </w:t>
      </w:r>
      <w:r w:rsidRPr="005E16E2">
        <w:t>Kuigi vägivalda toime pannud isik suunatakse kodust lahkuma, jääb ohver sageli šokiseisundisse – ta on emotsionaalselt kurnatud ja väsinud, kuid temalt oodatakse sel hetkel kiireid ja elumuutvaid otsuseid.</w:t>
      </w:r>
      <w:r>
        <w:t xml:space="preserve"> </w:t>
      </w:r>
      <w:r w:rsidRPr="00E92660">
        <w:t>Sellises seisundis ei ole võimalik eeldada, et inimene suudaks tegutseda rahulikult ja kaalutletult. Otsused, mida ta teeb šoki ja trauma seisundis, võivad hiljem osutuda kahjulik</w:t>
      </w:r>
      <w:r w:rsidR="00216C6C">
        <w:t>u</w:t>
      </w:r>
      <w:r w:rsidRPr="00E92660">
        <w:t xml:space="preserve">ks või ohuks tema turvalisusele. Praeguse 12-tunnise ajapiirangu tingimustes peab </w:t>
      </w:r>
      <w:r>
        <w:t>inimene</w:t>
      </w:r>
      <w:r w:rsidRPr="00E92660">
        <w:t xml:space="preserve"> sageli tegutsema kiiresti, ilma et tal oleks aega olukorda läbi mõelda või nõu küsida.</w:t>
      </w:r>
      <w:r>
        <w:t xml:space="preserve"> </w:t>
      </w:r>
      <w:r w:rsidRPr="00BC1308">
        <w:t xml:space="preserve">Akuutse vägivallakogemuse järgses seisundis ei tohi inimest survestada kiiresti tegutsema – see võib tekitada </w:t>
      </w:r>
      <w:r w:rsidR="00216C6C">
        <w:t>lisa</w:t>
      </w:r>
      <w:r w:rsidRPr="00BC1308">
        <w:t>kahju. Seetõttu on oluline, et süsteem võimaldaks kriisiolukorras rohkem aega otsustamiseks ja toetamiseks.</w:t>
      </w:r>
    </w:p>
    <w:p w:rsidR="00EC3763" w:rsidP="00257F41" w:rsidRDefault="00EC3763" w14:paraId="5E1C355A" w14:textId="29FD72C0">
      <w:pPr>
        <w:keepNext/>
        <w:jc w:val="both"/>
      </w:pPr>
    </w:p>
    <w:p w:rsidR="00EC3763" w:rsidP="00EC3763" w:rsidRDefault="00EC3763" w14:paraId="41DDA412" w14:textId="4FAE8D1E">
      <w:pPr>
        <w:keepNext/>
        <w:jc w:val="both"/>
      </w:pPr>
      <w:r>
        <w:t>Perevägivalla o</w:t>
      </w:r>
      <w:r w:rsidRPr="00C462DD">
        <w:t xml:space="preserve">hvrid ei ole </w:t>
      </w:r>
      <w:r>
        <w:t>sageli</w:t>
      </w:r>
      <w:r w:rsidRPr="00C462DD">
        <w:t xml:space="preserve"> trauma </w:t>
      </w:r>
      <w:r>
        <w:t>tõttu</w:t>
      </w:r>
      <w:r w:rsidRPr="00C462DD">
        <w:t xml:space="preserve"> võimelised </w:t>
      </w:r>
      <w:r>
        <w:t>neile edastatud</w:t>
      </w:r>
      <w:r w:rsidR="00216C6C">
        <w:t xml:space="preserve"> teavet</w:t>
      </w:r>
      <w:r w:rsidRPr="00C462DD">
        <w:t xml:space="preserve"> </w:t>
      </w:r>
      <w:r w:rsidR="00511F80">
        <w:t xml:space="preserve">kohe </w:t>
      </w:r>
      <w:r w:rsidRPr="00C462DD">
        <w:t xml:space="preserve">vastu võtma ega </w:t>
      </w:r>
      <w:r>
        <w:t xml:space="preserve">oma vajadusi adekvaatselt </w:t>
      </w:r>
      <w:r w:rsidRPr="00C462DD">
        <w:t>hindama, s</w:t>
      </w:r>
      <w:r>
        <w:t>eal</w:t>
      </w:r>
      <w:r w:rsidRPr="00C462DD">
        <w:t>h</w:t>
      </w:r>
      <w:r>
        <w:t>ulgas</w:t>
      </w:r>
      <w:r w:rsidRPr="00C462DD">
        <w:t xml:space="preserve"> mõistma hilisemat abivajadust. </w:t>
      </w:r>
      <w:r w:rsidRPr="00C462DD">
        <w:lastRenderedPageBreak/>
        <w:t>Veelgi enam, kõrge riskiga vägivalla üks tunnuse</w:t>
      </w:r>
      <w:r w:rsidR="00924894">
        <w:t>id</w:t>
      </w:r>
      <w:r w:rsidRPr="00C462DD">
        <w:t xml:space="preserve"> on see, et </w:t>
      </w:r>
      <w:r>
        <w:t>ohver</w:t>
      </w:r>
      <w:r w:rsidRPr="00C462DD">
        <w:t xml:space="preserve"> ei pruugi olla võimeline oma seisundit adekvaatselt hindama ja normaliseerib rasket vägivalda</w:t>
      </w:r>
      <w:r>
        <w:rPr>
          <w:rStyle w:val="Allmrkuseviide"/>
        </w:rPr>
        <w:footnoteReference w:id="21"/>
      </w:r>
      <w:r w:rsidRPr="00C462DD">
        <w:t>.</w:t>
      </w:r>
    </w:p>
    <w:p w:rsidR="001D336D" w:rsidP="00B35037" w:rsidRDefault="001D336D" w14:paraId="24876DE7" w14:textId="77777777">
      <w:pPr>
        <w:jc w:val="both"/>
        <w:rPr>
          <w:bCs/>
        </w:rPr>
      </w:pPr>
    </w:p>
    <w:p w:rsidRPr="003601AC" w:rsidR="00D76FCE" w:rsidP="00B35037" w:rsidRDefault="006E7ED3" w14:paraId="76B803E1" w14:textId="7DE064C9">
      <w:pPr>
        <w:jc w:val="both"/>
        <w:rPr>
          <w:bCs/>
        </w:rPr>
      </w:pPr>
      <w:proofErr w:type="spellStart"/>
      <w:r w:rsidRPr="003601AC">
        <w:rPr>
          <w:bCs/>
        </w:rPr>
        <w:t>KorS</w:t>
      </w:r>
      <w:r w:rsidRPr="003601AC" w:rsidR="00747077">
        <w:rPr>
          <w:bCs/>
        </w:rPr>
        <w:t>-is</w:t>
      </w:r>
      <w:proofErr w:type="spellEnd"/>
      <w:r w:rsidRPr="003601AC" w:rsidR="00747077">
        <w:rPr>
          <w:bCs/>
        </w:rPr>
        <w:t xml:space="preserve"> tehakse järgmised muudatused</w:t>
      </w:r>
      <w:r w:rsidRPr="003601AC">
        <w:rPr>
          <w:bCs/>
        </w:rPr>
        <w:t>:</w:t>
      </w:r>
    </w:p>
    <w:p w:rsidRPr="003601AC" w:rsidR="00780A7E" w:rsidP="00645C5C" w:rsidRDefault="000D13A6" w14:paraId="19B33DD1" w14:textId="6B12BBD9">
      <w:pPr>
        <w:pStyle w:val="Loendilik"/>
        <w:numPr>
          <w:ilvl w:val="0"/>
          <w:numId w:val="46"/>
        </w:numPr>
        <w:spacing w:after="0" w:line="240" w:lineRule="auto"/>
        <w:jc w:val="both"/>
        <w:rPr>
          <w:rFonts w:ascii="Times New Roman" w:hAnsi="Times New Roman"/>
          <w:bCs/>
          <w:sz w:val="24"/>
          <w:szCs w:val="24"/>
        </w:rPr>
      </w:pPr>
      <w:r w:rsidRPr="003601AC">
        <w:rPr>
          <w:rFonts w:ascii="Times New Roman" w:hAnsi="Times New Roman"/>
          <w:bCs/>
          <w:sz w:val="24"/>
          <w:szCs w:val="24"/>
        </w:rPr>
        <w:t>e</w:t>
      </w:r>
      <w:r w:rsidRPr="003601AC" w:rsidR="00780A7E">
        <w:rPr>
          <w:rFonts w:ascii="Times New Roman" w:hAnsi="Times New Roman"/>
          <w:bCs/>
          <w:sz w:val="24"/>
          <w:szCs w:val="24"/>
        </w:rPr>
        <w:t>elnõuga laiendatakse ohu raskusastet, lisades „olulise ohu“, mis võimaldab tegutseda ka juhul, kus oht ei ole tingimata kõrgendatud, kuid sellel on võimalikud tõsised tagajärjed tervisele ja heaolule</w:t>
      </w:r>
      <w:r w:rsidRPr="003601AC" w:rsidR="003601AC">
        <w:rPr>
          <w:rFonts w:ascii="Times New Roman" w:hAnsi="Times New Roman"/>
          <w:bCs/>
          <w:sz w:val="24"/>
          <w:szCs w:val="24"/>
        </w:rPr>
        <w:t>;</w:t>
      </w:r>
    </w:p>
    <w:p w:rsidR="0043406F" w:rsidP="0043406F" w:rsidRDefault="0043406F" w14:paraId="11B38D3B" w14:textId="77777777">
      <w:pPr>
        <w:pStyle w:val="Loendilik"/>
        <w:numPr>
          <w:ilvl w:val="0"/>
          <w:numId w:val="46"/>
        </w:numPr>
        <w:spacing w:after="0" w:line="240" w:lineRule="auto"/>
        <w:jc w:val="both"/>
        <w:rPr>
          <w:rFonts w:ascii="Times New Roman" w:hAnsi="Times New Roman"/>
          <w:bCs/>
          <w:sz w:val="24"/>
          <w:szCs w:val="24"/>
        </w:rPr>
      </w:pPr>
      <w:r w:rsidRPr="0043406F">
        <w:rPr>
          <w:rFonts w:ascii="Times New Roman" w:hAnsi="Times New Roman"/>
          <w:bCs/>
          <w:sz w:val="24"/>
          <w:szCs w:val="24"/>
        </w:rPr>
        <w:t xml:space="preserve">viibimiskeeldu võib </w:t>
      </w:r>
      <w:r w:rsidRPr="0043406F" w:rsidR="00364DC9">
        <w:rPr>
          <w:rFonts w:ascii="Times New Roman" w:hAnsi="Times New Roman"/>
          <w:bCs/>
          <w:sz w:val="24"/>
          <w:szCs w:val="24"/>
        </w:rPr>
        <w:t>üle</w:t>
      </w:r>
      <w:r w:rsidRPr="0043406F">
        <w:rPr>
          <w:rFonts w:ascii="Times New Roman" w:hAnsi="Times New Roman"/>
          <w:bCs/>
          <w:sz w:val="24"/>
          <w:szCs w:val="24"/>
        </w:rPr>
        <w:t xml:space="preserve"> </w:t>
      </w:r>
      <w:r w:rsidRPr="0043406F" w:rsidR="00364DC9">
        <w:rPr>
          <w:rFonts w:ascii="Times New Roman" w:hAnsi="Times New Roman"/>
          <w:bCs/>
          <w:sz w:val="24"/>
          <w:szCs w:val="24"/>
        </w:rPr>
        <w:t xml:space="preserve">12 tunni kohaldada </w:t>
      </w:r>
      <w:r w:rsidRPr="0043406F">
        <w:rPr>
          <w:rFonts w:ascii="Times New Roman" w:hAnsi="Times New Roman"/>
          <w:bCs/>
          <w:sz w:val="24"/>
          <w:szCs w:val="24"/>
        </w:rPr>
        <w:t>mitte ainult prefekti või muu korrakaitseorgani juhi loal, vaid ka prefekti volitatud ametiisiku loal;</w:t>
      </w:r>
    </w:p>
    <w:p w:rsidRPr="0043406F" w:rsidR="004D42A0" w:rsidP="003601AC" w:rsidRDefault="004D42A0" w14:paraId="0AEB73CB" w14:textId="76F12079">
      <w:pPr>
        <w:pStyle w:val="Loendilik"/>
        <w:numPr>
          <w:ilvl w:val="0"/>
          <w:numId w:val="46"/>
        </w:numPr>
        <w:spacing w:after="0" w:line="240" w:lineRule="auto"/>
        <w:jc w:val="both"/>
        <w:rPr>
          <w:rFonts w:eastAsiaTheme="minorHAnsi"/>
          <w:color w:val="000000" w:themeColor="text1"/>
        </w:rPr>
      </w:pPr>
      <w:r w:rsidRPr="003601AC">
        <w:rPr>
          <w:rFonts w:ascii="Times New Roman" w:hAnsi="Times New Roman"/>
          <w:bCs/>
          <w:sz w:val="24"/>
          <w:szCs w:val="24"/>
        </w:rPr>
        <w:t xml:space="preserve">lisatakse täiendus, et viibimiskeeldu on </w:t>
      </w:r>
      <w:r w:rsidRPr="003601AC" w:rsidR="00D15E01">
        <w:rPr>
          <w:rFonts w:ascii="Times New Roman" w:hAnsi="Times New Roman"/>
          <w:bCs/>
          <w:sz w:val="24"/>
          <w:szCs w:val="24"/>
        </w:rPr>
        <w:t xml:space="preserve">politseil </w:t>
      </w:r>
      <w:r w:rsidRPr="003601AC">
        <w:rPr>
          <w:rFonts w:ascii="Times New Roman" w:hAnsi="Times New Roman"/>
          <w:bCs/>
          <w:sz w:val="24"/>
          <w:szCs w:val="24"/>
        </w:rPr>
        <w:t xml:space="preserve">võimalik rakendada </w:t>
      </w:r>
      <w:r w:rsidRPr="003601AC" w:rsidR="004C4D00">
        <w:rPr>
          <w:rFonts w:ascii="Times New Roman" w:hAnsi="Times New Roman"/>
          <w:bCs/>
          <w:sz w:val="24"/>
          <w:szCs w:val="24"/>
        </w:rPr>
        <w:t xml:space="preserve">kõrgendatud ja olulise ohu väljaselgitamiseks või tõrjumiseks </w:t>
      </w:r>
      <w:proofErr w:type="spellStart"/>
      <w:r w:rsidRPr="003601AC" w:rsidR="00D15E01">
        <w:rPr>
          <w:rFonts w:ascii="Times New Roman" w:hAnsi="Times New Roman"/>
          <w:bCs/>
          <w:sz w:val="24"/>
          <w:szCs w:val="24"/>
        </w:rPr>
        <w:t>OAS-i</w:t>
      </w:r>
      <w:proofErr w:type="spellEnd"/>
      <w:r w:rsidRPr="003601AC" w:rsidR="00D15E01">
        <w:rPr>
          <w:rFonts w:ascii="Times New Roman" w:hAnsi="Times New Roman"/>
          <w:bCs/>
          <w:sz w:val="24"/>
          <w:szCs w:val="24"/>
        </w:rPr>
        <w:t xml:space="preserve"> tähenduses perevägivalla ohvrite õiguste kaitseks kuni 72 tundi</w:t>
      </w:r>
      <w:r w:rsidRPr="003601AC" w:rsidR="003601AC">
        <w:rPr>
          <w:rFonts w:ascii="Times New Roman" w:hAnsi="Times New Roman"/>
          <w:bCs/>
          <w:sz w:val="24"/>
          <w:szCs w:val="24"/>
        </w:rPr>
        <w:t>.</w:t>
      </w:r>
    </w:p>
    <w:p w:rsidR="008B3712" w:rsidP="00B35037" w:rsidRDefault="008B3712" w14:paraId="0A18731A" w14:textId="77777777">
      <w:pPr>
        <w:jc w:val="both"/>
        <w:rPr>
          <w:bCs/>
        </w:rPr>
      </w:pPr>
    </w:p>
    <w:p w:rsidRPr="00D4445E" w:rsidR="00561C43" w:rsidP="00B35037" w:rsidRDefault="00561C43" w14:paraId="6BD733CC" w14:textId="34867A2A">
      <w:pPr>
        <w:jc w:val="both"/>
        <w:rPr>
          <w:b/>
          <w:bCs/>
        </w:rPr>
      </w:pPr>
      <w:r w:rsidRPr="00D4445E">
        <w:rPr>
          <w:b/>
          <w:bCs/>
        </w:rPr>
        <w:t>2</w:t>
      </w:r>
      <w:r w:rsidR="00B94CA5">
        <w:rPr>
          <w:b/>
          <w:bCs/>
        </w:rPr>
        <w:t>.3.</w:t>
      </w:r>
      <w:r w:rsidRPr="00D4445E">
        <w:rPr>
          <w:b/>
          <w:bCs/>
        </w:rPr>
        <w:t xml:space="preserve"> Eelnõu põhiseaduspärasus</w:t>
      </w:r>
    </w:p>
    <w:p w:rsidR="00561C43" w:rsidP="006D4F88" w:rsidRDefault="00561C43" w14:paraId="7C8390EA" w14:textId="77777777">
      <w:pPr>
        <w:jc w:val="both"/>
        <w:rPr>
          <w:bCs/>
        </w:rPr>
      </w:pPr>
    </w:p>
    <w:p w:rsidRPr="006C2BA2" w:rsidR="00AD73B8" w:rsidP="00AD73B8" w:rsidRDefault="00AD73B8" w14:paraId="67EC6981" w14:textId="016A9D9D">
      <w:pPr>
        <w:jc w:val="both"/>
      </w:pPr>
      <w:r w:rsidRPr="006C2BA2">
        <w:t xml:space="preserve">Viibimiskeelu rakendamisel tuleb hinnata, kas see meede on vajalik isiku enda või teise isiku kaitseks. Viibimiskeelu sisuks on mitu liikumisvabaduse keeldu: 1) keeld viibida teatud kohas; 2) keeld läheneda teatud kohale; 3) keeld viibida teatud isiku läheduses; 4) läbipääsukeeld. Nimetatud keelud on tagatavad järgmiste kohustustega </w:t>
      </w:r>
      <w:r w:rsidR="00E11376">
        <w:t>–</w:t>
      </w:r>
      <w:r w:rsidRPr="006C2BA2">
        <w:t xml:space="preserve"> lahkuda teatud kohast; mitte läheneda teatud kohale või mitte läheneda teatud isikule.</w:t>
      </w:r>
    </w:p>
    <w:p w:rsidRPr="006C2BA2" w:rsidR="00AD73B8" w:rsidP="00AD73B8" w:rsidRDefault="00AD73B8" w14:paraId="73986F7F" w14:textId="77777777">
      <w:pPr>
        <w:jc w:val="both"/>
      </w:pPr>
    </w:p>
    <w:p w:rsidRPr="006C2BA2" w:rsidR="00AD73B8" w:rsidP="00AD73B8" w:rsidRDefault="00AD73B8" w14:paraId="39FA6215" w14:textId="15DC1C26">
      <w:pPr>
        <w:jc w:val="both"/>
      </w:pPr>
      <w:proofErr w:type="spellStart"/>
      <w:r w:rsidRPr="006C2BA2">
        <w:t>PS-i</w:t>
      </w:r>
      <w:proofErr w:type="spellEnd"/>
      <w:r w:rsidRPr="006C2BA2">
        <w:t xml:space="preserve"> §</w:t>
      </w:r>
      <w:r w:rsidR="00581783">
        <w:t>-ga</w:t>
      </w:r>
      <w:r w:rsidRPr="006C2BA2">
        <w:t xml:space="preserve"> 34 an</w:t>
      </w:r>
      <w:r w:rsidR="00581783">
        <w:t>takse</w:t>
      </w:r>
      <w:r w:rsidRPr="006C2BA2">
        <w:t xml:space="preserve"> igaühele, kes viibib seaduslikult Eestis, õigus vabalt liikuda. Nimetatud õigust võib piirata seaduses sätestatud juhtudel ja korras teiste inimeste õiguste ja vabaduste kaitseks, riigikaitse huvides, loodusõnnetuse ja katastroofi korral, nakkushaiguse leviku tõkestamiseks, looduskeskkonna kaitseks, alaealise või vaimuhaige järelevalvetuse ärahoidmiseks </w:t>
      </w:r>
      <w:r w:rsidR="00581783">
        <w:t>ning</w:t>
      </w:r>
      <w:r w:rsidRPr="006C2BA2">
        <w:t xml:space="preserve"> kriminaalmenetluse tagamiseks. Seega </w:t>
      </w:r>
      <w:r w:rsidR="00581783">
        <w:t>seisneb</w:t>
      </w:r>
      <w:r w:rsidRPr="006C2BA2">
        <w:t xml:space="preserve"> viibimiskeelu kehtestamisel põhiline õiguslik riive liikumisvabaduse piiramises.</w:t>
      </w:r>
    </w:p>
    <w:p w:rsidRPr="006C2BA2" w:rsidR="00AD73B8" w:rsidP="00AD73B8" w:rsidRDefault="00AD73B8" w14:paraId="55919EB6" w14:textId="77777777">
      <w:pPr>
        <w:jc w:val="both"/>
      </w:pPr>
    </w:p>
    <w:p w:rsidRPr="001B794D" w:rsidR="00AD73B8" w:rsidP="00AD73B8" w:rsidRDefault="00AD73B8" w14:paraId="4E829936" w14:textId="70277C17">
      <w:pPr>
        <w:jc w:val="both"/>
      </w:pPr>
      <w:r w:rsidRPr="006C2BA2">
        <w:t xml:space="preserve">Õigus vabalt liikuda ja elukohta valida on tagatud ka mitme rahvusvahelise inimõigusaktiga. </w:t>
      </w:r>
      <w:hyperlink w:history="1" r:id="rId18">
        <w:r w:rsidRPr="006C2BA2" w:rsidR="00CB48E7">
          <w:rPr>
            <w:rStyle w:val="Hperlink"/>
          </w:rPr>
          <w:t>Euroopa inimõiguste ja põhivabaduste kaitse konventsioonis</w:t>
        </w:r>
      </w:hyperlink>
      <w:r w:rsidRPr="006C2BA2">
        <w:t xml:space="preserve"> on see õigus sätestatud 4.</w:t>
      </w:r>
      <w:r w:rsidR="006146A3">
        <w:t> </w:t>
      </w:r>
      <w:r w:rsidRPr="006C2BA2">
        <w:t>lisaprotokolli artiklis 2, mille lõi</w:t>
      </w:r>
      <w:r w:rsidR="006146A3">
        <w:t>kes</w:t>
      </w:r>
      <w:r w:rsidRPr="006C2BA2">
        <w:t xml:space="preserve"> 1 käsitle</w:t>
      </w:r>
      <w:r w:rsidR="006146A3">
        <w:t>takse</w:t>
      </w:r>
      <w:r w:rsidRPr="006C2BA2">
        <w:t xml:space="preserve"> õigust vabalt liikuda ja elukohta valida. Samasugune õigus sisaldub ka </w:t>
      </w:r>
      <w:hyperlink w:history="1" r:id="rId19">
        <w:r w:rsidRPr="006C2BA2">
          <w:rPr>
            <w:rStyle w:val="Hperlink"/>
          </w:rPr>
          <w:t>kodaniku- ja poliitiliste õiguste rahvusvahelise pakti</w:t>
        </w:r>
      </w:hyperlink>
      <w:r w:rsidRPr="006C2BA2">
        <w:t xml:space="preserve"> artikli 12 punktis 1 ning inimõiguste </w:t>
      </w:r>
      <w:proofErr w:type="spellStart"/>
      <w:r w:rsidRPr="006C2BA2">
        <w:t>ülddeklaratsiooni</w:t>
      </w:r>
      <w:proofErr w:type="spellEnd"/>
      <w:r w:rsidRPr="006C2BA2">
        <w:t xml:space="preserve"> artikli 13 punktis 1. ELPH artikli 45 lõike 1 kohaselt on Euroopa Liidu </w:t>
      </w:r>
      <w:r w:rsidR="00FA18B8">
        <w:rPr>
          <w:bCs/>
        </w:rPr>
        <w:t xml:space="preserve">(edaspidi </w:t>
      </w:r>
      <w:r w:rsidRPr="001B794D" w:rsidR="00FA18B8">
        <w:rPr>
          <w:i/>
        </w:rPr>
        <w:t>EL</w:t>
      </w:r>
      <w:r w:rsidR="00FA18B8">
        <w:rPr>
          <w:bCs/>
        </w:rPr>
        <w:t xml:space="preserve">) </w:t>
      </w:r>
      <w:r w:rsidRPr="001B794D">
        <w:t>kodanikul õigus liikmesriikide territooriumil vabalt liikuda ja elada.</w:t>
      </w:r>
    </w:p>
    <w:p w:rsidRPr="001B794D" w:rsidR="00AD73B8" w:rsidP="00AD73B8" w:rsidRDefault="00AD73B8" w14:paraId="033C9871" w14:textId="77777777">
      <w:pPr>
        <w:jc w:val="both"/>
      </w:pPr>
    </w:p>
    <w:p w:rsidRPr="001B794D" w:rsidR="00AD73B8" w:rsidP="00AD73B8" w:rsidRDefault="00AD73B8" w14:paraId="46B0E923" w14:textId="7F321550">
      <w:pPr>
        <w:jc w:val="both"/>
      </w:pPr>
      <w:r w:rsidRPr="001B794D">
        <w:t>Lisaks võib viibimiskeelu kehtestamisel olla riivatud ka isikupuutumatus (</w:t>
      </w:r>
      <w:proofErr w:type="spellStart"/>
      <w:r w:rsidRPr="001B794D">
        <w:t>PS</w:t>
      </w:r>
      <w:r w:rsidR="00C90EAE">
        <w:t>-i</w:t>
      </w:r>
      <w:proofErr w:type="spellEnd"/>
      <w:r w:rsidRPr="001B794D">
        <w:t xml:space="preserve"> § 20), kui viibimiskeelu tagamiseks rakendatakse isiku suhtes sundi; omandipuutumatus (</w:t>
      </w:r>
      <w:proofErr w:type="spellStart"/>
      <w:r w:rsidRPr="001B794D">
        <w:t>PS</w:t>
      </w:r>
      <w:r w:rsidR="00C90EAE">
        <w:t>-i</w:t>
      </w:r>
      <w:proofErr w:type="spellEnd"/>
      <w:r w:rsidRPr="001B794D">
        <w:t xml:space="preserve"> § 32), kui viibimiskeeluga kaasneb omandi kasutamise piiramine; kogunemisvabadus ja sellega seonduvalt ka sõnavabadus (PS §</w:t>
      </w:r>
      <w:r w:rsidR="00C90EAE">
        <w:t>-i</w:t>
      </w:r>
      <w:r w:rsidRPr="001B794D">
        <w:t xml:space="preserve"> 47) ning eneseteost</w:t>
      </w:r>
      <w:r w:rsidR="002B6D3D">
        <w:t>us</w:t>
      </w:r>
      <w:r w:rsidRPr="001B794D">
        <w:t>vabadus (</w:t>
      </w:r>
      <w:proofErr w:type="spellStart"/>
      <w:r w:rsidRPr="001B794D">
        <w:t>PS</w:t>
      </w:r>
      <w:r w:rsidR="00C90EAE">
        <w:t>-i</w:t>
      </w:r>
      <w:proofErr w:type="spellEnd"/>
      <w:r w:rsidRPr="001B794D">
        <w:t xml:space="preserve"> § 19), kui isikul ei võimaldata viibimiskeelu kohas koosolekut pidada.</w:t>
      </w:r>
    </w:p>
    <w:p w:rsidRPr="001B794D" w:rsidR="00AD73B8" w:rsidP="00AD73B8" w:rsidRDefault="00AD73B8" w14:paraId="0BECC581" w14:textId="77777777">
      <w:pPr>
        <w:jc w:val="both"/>
      </w:pPr>
    </w:p>
    <w:p w:rsidRPr="001B794D" w:rsidR="00AD73B8" w:rsidP="00AD73B8" w:rsidRDefault="00AD73B8" w14:paraId="15618B8E" w14:textId="7E7A11F3">
      <w:pPr>
        <w:jc w:val="both"/>
      </w:pPr>
      <w:r w:rsidRPr="001B794D">
        <w:t xml:space="preserve">Nii </w:t>
      </w:r>
      <w:proofErr w:type="spellStart"/>
      <w:r w:rsidRPr="001B794D">
        <w:t>PS-i</w:t>
      </w:r>
      <w:proofErr w:type="spellEnd"/>
      <w:r w:rsidRPr="001B794D">
        <w:t xml:space="preserve"> §</w:t>
      </w:r>
      <w:r w:rsidR="002B6D3D">
        <w:t>-ga</w:t>
      </w:r>
      <w:r w:rsidRPr="001B794D">
        <w:t xml:space="preserve"> 34 kui ka §</w:t>
      </w:r>
      <w:r w:rsidR="002B6D3D">
        <w:t>-ga</w:t>
      </w:r>
      <w:r w:rsidRPr="001B794D">
        <w:t xml:space="preserve"> 20 lub</w:t>
      </w:r>
      <w:r w:rsidR="002B6D3D">
        <w:t>atakse</w:t>
      </w:r>
      <w:r w:rsidRPr="001B794D">
        <w:t xml:space="preserve"> kehtestada piiranguid isiku vabadusele liikuda. Paragrahvis 34 on loetletud hulk liikumisvabaduse piiramise lubatavaid aluseid. Nii võib liikumisvabadust piirata teiste inimeste õiguste ja vabaduste kaitseks. Näiteks joobnuna mootorsõidukit juhtinud isiku mootorsõiduki juhtimisõiguse peatamine, mis piirab tema liikumisvabadust, võib olla kohane vahend kaitsmaks teiste isikute elu, tervist ja omandit</w:t>
      </w:r>
      <w:r w:rsidRPr="001B794D">
        <w:rPr>
          <w:vertAlign w:val="superscript"/>
        </w:rPr>
        <w:footnoteReference w:id="22"/>
      </w:r>
      <w:r w:rsidRPr="001B794D">
        <w:t>.</w:t>
      </w:r>
    </w:p>
    <w:p w:rsidRPr="001B794D" w:rsidR="00AD73B8" w:rsidP="00AD73B8" w:rsidRDefault="00AD73B8" w14:paraId="5A338812" w14:textId="77777777">
      <w:pPr>
        <w:jc w:val="both"/>
      </w:pPr>
    </w:p>
    <w:p w:rsidRPr="001B794D" w:rsidR="00AD73B8" w:rsidP="00AD73B8" w:rsidRDefault="00AD73B8" w14:paraId="05F8114E" w14:textId="18C7D3C2">
      <w:pPr>
        <w:jc w:val="both"/>
      </w:pPr>
      <w:proofErr w:type="spellStart"/>
      <w:r w:rsidRPr="001B794D">
        <w:lastRenderedPageBreak/>
        <w:t>KorS-is</w:t>
      </w:r>
      <w:proofErr w:type="spellEnd"/>
      <w:r w:rsidRPr="001B794D">
        <w:t xml:space="preserve"> on toodud loetelu juhtudest, mil viibimiskeeld võidakse kehtestada. Seda loetelu tuleb tõlgendada </w:t>
      </w:r>
      <w:proofErr w:type="spellStart"/>
      <w:r w:rsidRPr="001B794D">
        <w:t>PS-i</w:t>
      </w:r>
      <w:proofErr w:type="spellEnd"/>
      <w:r w:rsidRPr="001B794D">
        <w:t xml:space="preserve"> §-s 34 loetletud liikumisvabaduse piiramise lubatavate aluste valguses, mitte neid aluseid laiendavalt.</w:t>
      </w:r>
    </w:p>
    <w:p w:rsidRPr="001B794D" w:rsidR="00AD73B8" w:rsidP="00AD73B8" w:rsidRDefault="00AD73B8" w14:paraId="18BC8CFE" w14:textId="77777777">
      <w:pPr>
        <w:jc w:val="both"/>
      </w:pPr>
    </w:p>
    <w:p w:rsidRPr="001B794D" w:rsidR="00AD73B8" w:rsidP="00AD73B8" w:rsidRDefault="00AD73B8" w14:paraId="1479B3D5" w14:textId="2F9467AC">
      <w:pPr>
        <w:jc w:val="both"/>
      </w:pPr>
      <w:proofErr w:type="spellStart"/>
      <w:r w:rsidRPr="001B794D">
        <w:t>KorS</w:t>
      </w:r>
      <w:r w:rsidR="00EA756B">
        <w:rPr>
          <w:bCs/>
        </w:rPr>
        <w:t>-i</w:t>
      </w:r>
      <w:proofErr w:type="spellEnd"/>
      <w:r w:rsidRPr="001B794D">
        <w:t xml:space="preserve"> § 7 kohaselt järgib korrakaitseorgan riiklikku järelevalvet teostades järgmisi põhimõtteid:</w:t>
      </w:r>
    </w:p>
    <w:p w:rsidRPr="001B794D" w:rsidR="00AD73B8" w:rsidP="00AD73B8" w:rsidRDefault="00AD73B8" w14:paraId="1BF4B7C4" w14:textId="0E994FF8">
      <w:pPr>
        <w:numPr>
          <w:ilvl w:val="0"/>
          <w:numId w:val="49"/>
        </w:numPr>
        <w:jc w:val="both"/>
      </w:pPr>
      <w:r w:rsidRPr="001B794D">
        <w:t>kohaldab mitmest sobivast ja vajalikust riikliku järelevalve meetmest seda, mis nii isikut kui ka üldsust eeldatavalt kõige vähem kahjustab (meetme sobivus ja vajalikkus)</w:t>
      </w:r>
      <w:r w:rsidR="00DB7671">
        <w:t>;</w:t>
      </w:r>
    </w:p>
    <w:p w:rsidRPr="001B794D" w:rsidR="00AD73B8" w:rsidP="00AD73B8" w:rsidRDefault="00AD73B8" w14:paraId="163A9553" w14:textId="206DE095">
      <w:pPr>
        <w:numPr>
          <w:ilvl w:val="0"/>
          <w:numId w:val="49"/>
        </w:numPr>
        <w:jc w:val="both"/>
      </w:pPr>
      <w:r w:rsidRPr="001B794D">
        <w:t xml:space="preserve">kohaldab ainult sellist riikliku järelevalve meedet, mis on proportsionaalne, arvestades meetmega taotletavat eesmärki ja kiireloomulist kohaldamist nõudvat olukorda (meetme proportsionaalsus </w:t>
      </w:r>
      <w:proofErr w:type="spellStart"/>
      <w:r w:rsidRPr="001B794D">
        <w:rPr>
          <w:i/>
        </w:rPr>
        <w:t>stricto</w:t>
      </w:r>
      <w:proofErr w:type="spellEnd"/>
      <w:r w:rsidRPr="001B794D">
        <w:rPr>
          <w:i/>
        </w:rPr>
        <w:t xml:space="preserve"> </w:t>
      </w:r>
      <w:proofErr w:type="spellStart"/>
      <w:r w:rsidRPr="001B794D">
        <w:rPr>
          <w:i/>
        </w:rPr>
        <w:t>sensu</w:t>
      </w:r>
      <w:proofErr w:type="spellEnd"/>
      <w:r w:rsidRPr="001B794D">
        <w:t xml:space="preserve"> ehk mõõdukus)</w:t>
      </w:r>
      <w:r w:rsidR="00BE4CAF">
        <w:t>;</w:t>
      </w:r>
      <w:r w:rsidRPr="001B794D">
        <w:t xml:space="preserve"> ja</w:t>
      </w:r>
    </w:p>
    <w:p w:rsidRPr="001B794D" w:rsidR="00AD73B8" w:rsidP="00AD73B8" w:rsidRDefault="00AD73B8" w14:paraId="607F50B1" w14:textId="77777777">
      <w:pPr>
        <w:numPr>
          <w:ilvl w:val="0"/>
          <w:numId w:val="49"/>
        </w:numPr>
        <w:jc w:val="both"/>
      </w:pPr>
      <w:r w:rsidRPr="001B794D">
        <w:t>kohaldab riikliku järelevalve meedet vaid nii kaua, kui selle eesmärk on saavutatud või seda ei ole enam võimalik saavutada (meetme proportsionaalsuse ajaline mõõde).</w:t>
      </w:r>
    </w:p>
    <w:p w:rsidRPr="001B794D" w:rsidR="00AD73B8" w:rsidP="00AD73B8" w:rsidRDefault="00AD73B8" w14:paraId="0F477158" w14:textId="77777777">
      <w:pPr>
        <w:jc w:val="both"/>
      </w:pPr>
    </w:p>
    <w:p w:rsidRPr="001B794D" w:rsidR="00AD73B8" w:rsidP="00AD73B8" w:rsidRDefault="00AD73B8" w14:paraId="42D3E4AE" w14:textId="5188CFF4">
      <w:pPr>
        <w:jc w:val="both"/>
      </w:pPr>
      <w:r w:rsidRPr="001B794D">
        <w:t xml:space="preserve">Meetme sobivus ja vajalikkus tähendab, et korrakaitsetegevus peab olema eelkõige </w:t>
      </w:r>
      <w:r w:rsidR="00E005C7">
        <w:t>tõhus</w:t>
      </w:r>
      <w:r w:rsidRPr="001B794D">
        <w:t xml:space="preserve">, oht tuleb kõrvaldada võimalikult kiiresti ja lõplikult. Ühe ja sama ohu kõrvaldamiseks </w:t>
      </w:r>
      <w:r w:rsidR="00BE4CAF">
        <w:t>võib sobida</w:t>
      </w:r>
      <w:r w:rsidRPr="001B794D">
        <w:t xml:space="preserve"> mitu meedet. Vajalikkus tähendab, et korrakaitseks tuleb kasutada mitmest võrdsest sobivast vahendist seda, mis koormab üksikisikuid ja avalikkust </w:t>
      </w:r>
      <w:r w:rsidR="00BE4CAF">
        <w:t>kõige vähem</w:t>
      </w:r>
      <w:r w:rsidRPr="001B794D">
        <w:t>. Meetme proportsionaalsuse nõudest tuleneb, et meede ei tohi olla ebaproportsionaalselt koormav ega muul viisil ebamõõdukas suhtes saavutatava eesmärgiga</w:t>
      </w:r>
      <w:r w:rsidRPr="001B794D">
        <w:rPr>
          <w:vertAlign w:val="superscript"/>
        </w:rPr>
        <w:footnoteReference w:id="23"/>
      </w:r>
      <w:r w:rsidRPr="001B794D">
        <w:t>. Proportsionaalsuse põhimõtte ajaline mõõde hõlmab seda, et vahendi kasutamine on proportsionaalne nii kaua</w:t>
      </w:r>
      <w:r w:rsidR="00BE4CAF">
        <w:t>,</w:t>
      </w:r>
      <w:r w:rsidRPr="001B794D">
        <w:t xml:space="preserve"> kui ei ole ära langenud tema rakendamise vajadus või on arusaadav, et selle vahendiga pole eesmärgi saavutamine enam võimalik.</w:t>
      </w:r>
    </w:p>
    <w:p w:rsidRPr="001B794D" w:rsidR="00AD73B8" w:rsidP="00AD73B8" w:rsidRDefault="00AD73B8" w14:paraId="55F8CB64" w14:textId="77777777">
      <w:pPr>
        <w:jc w:val="both"/>
      </w:pPr>
    </w:p>
    <w:p w:rsidR="003F1215" w:rsidP="00AD73B8" w:rsidRDefault="00CB48E7" w14:paraId="2E43272F" w14:textId="6507ED47">
      <w:pPr>
        <w:jc w:val="both"/>
      </w:pPr>
      <w:r w:rsidRPr="00BA7FF4">
        <w:t>Eelnõu</w:t>
      </w:r>
      <w:r w:rsidRPr="00BA7FF4" w:rsidR="00AD73B8">
        <w:t xml:space="preserve"> kohaselt </w:t>
      </w:r>
      <w:r w:rsidRPr="00BA7FF4" w:rsidR="000711FD">
        <w:t xml:space="preserve">säilib </w:t>
      </w:r>
      <w:r w:rsidRPr="00BA7FF4" w:rsidR="00A271A7">
        <w:t>politsei või seaduses sätestatud juhul muu korrakaitseorgani ametiisik</w:t>
      </w:r>
      <w:r w:rsidRPr="00BA7FF4" w:rsidR="000711FD">
        <w:t>u</w:t>
      </w:r>
      <w:r w:rsidRPr="00BA7FF4" w:rsidR="00A271A7">
        <w:t xml:space="preserve"> </w:t>
      </w:r>
      <w:r w:rsidRPr="00BA7FF4" w:rsidR="000711FD">
        <w:t xml:space="preserve">õigus </w:t>
      </w:r>
      <w:r w:rsidRPr="00BA7FF4" w:rsidR="00A271A7">
        <w:t xml:space="preserve">kohaldada viibimiskeeldu kuni 12 tundi. </w:t>
      </w:r>
      <w:r w:rsidRPr="00BA7FF4" w:rsidR="00364DC9">
        <w:t>Kui praegu on üle 12</w:t>
      </w:r>
      <w:r w:rsidR="004B56FC">
        <w:t>-</w:t>
      </w:r>
      <w:r w:rsidRPr="00BA7FF4" w:rsidR="00364DC9">
        <w:t>tunnise viibimiskeelu kehtestamise õigus politsei puhul prefektil ja muu korrakaitseorgani puhul selle juhil, kes peab hindama pikemaajalise viibimiskeelu kohaldamise vajalikkust ja sobivust, siis edaspidi võib üle 12</w:t>
      </w:r>
      <w:r w:rsidR="004B56FC">
        <w:t>-</w:t>
      </w:r>
      <w:r w:rsidRPr="00BA7FF4" w:rsidR="00364DC9">
        <w:t>tunni</w:t>
      </w:r>
      <w:r w:rsidR="004B56FC">
        <w:t>st</w:t>
      </w:r>
      <w:r w:rsidRPr="00BA7FF4" w:rsidR="00364DC9">
        <w:t xml:space="preserve"> viibimiskeeldu kohaldada ka prefekti volitatud ametiisiku loal. Ühtlasi plaanitakse eelnõuga anda politseile lisa</w:t>
      </w:r>
      <w:r w:rsidRPr="00BA7FF4" w:rsidR="00A271A7">
        <w:t>võimalus</w:t>
      </w:r>
      <w:r w:rsidR="003F1215">
        <w:t xml:space="preserve"> </w:t>
      </w:r>
      <w:r w:rsidRPr="00BA7FF4" w:rsidR="00364DC9">
        <w:rPr>
          <w:bCs/>
        </w:rPr>
        <w:t xml:space="preserve">kohaldada viibimiskeeldu eelnõukohase </w:t>
      </w:r>
      <w:proofErr w:type="spellStart"/>
      <w:r w:rsidRPr="00BA7FF4" w:rsidR="00364DC9">
        <w:rPr>
          <w:bCs/>
        </w:rPr>
        <w:t>KorS-i</w:t>
      </w:r>
      <w:proofErr w:type="spellEnd"/>
      <w:r w:rsidRPr="00BA7FF4" w:rsidR="00364DC9">
        <w:rPr>
          <w:bCs/>
        </w:rPr>
        <w:t xml:space="preserve"> § 44 lõike 1 punktis 3 sätestatud juhul perevägivalla ohvrite õiguste kaitseks kuni 72 tundi</w:t>
      </w:r>
      <w:r w:rsidRPr="00BA7FF4" w:rsidR="00AD73B8">
        <w:t>.</w:t>
      </w:r>
    </w:p>
    <w:p w:rsidRPr="00BA7FF4" w:rsidR="00AD73B8" w:rsidP="00AD73B8" w:rsidRDefault="00AD73B8" w14:paraId="3852CDFE" w14:textId="77777777">
      <w:pPr>
        <w:jc w:val="both"/>
      </w:pPr>
    </w:p>
    <w:p w:rsidRPr="001B794D" w:rsidR="005F6D09" w:rsidP="00AD73B8" w:rsidRDefault="00AD73B8" w14:paraId="6FAC3391" w14:textId="6C93F399">
      <w:pPr>
        <w:jc w:val="both"/>
      </w:pPr>
      <w:r w:rsidRPr="00BA7FF4">
        <w:t xml:space="preserve">Sätestades </w:t>
      </w:r>
      <w:proofErr w:type="spellStart"/>
      <w:r w:rsidRPr="00BA7FF4">
        <w:t>KorS-i</w:t>
      </w:r>
      <w:proofErr w:type="spellEnd"/>
      <w:r w:rsidRPr="00BA7FF4">
        <w:t xml:space="preserve"> §-s 44 konkreetse ajalise piirangu, </w:t>
      </w:r>
      <w:r w:rsidR="006F5E0F">
        <w:t xml:space="preserve">mis on </w:t>
      </w:r>
      <w:r w:rsidRPr="00BA7FF4" w:rsidR="00364DC9">
        <w:t xml:space="preserve">maksimaalselt </w:t>
      </w:r>
      <w:r w:rsidRPr="00BA7FF4">
        <w:t xml:space="preserve">72 tundi, </w:t>
      </w:r>
      <w:r w:rsidR="006F5E0F">
        <w:t>ja</w:t>
      </w:r>
      <w:r w:rsidRPr="00BA7FF4" w:rsidR="006F5E0F">
        <w:t xml:space="preserve"> </w:t>
      </w:r>
      <w:r w:rsidRPr="00BA7FF4">
        <w:t>seades viibimiskeelu kohaldamise aluseks teatud kriteeriumid, on tagatud põhiõiguse riive aspektist proportsionaalsus</w:t>
      </w:r>
      <w:r w:rsidR="006F5E0F">
        <w:t>,</w:t>
      </w:r>
      <w:r w:rsidRPr="00BA7FF4">
        <w:t xml:space="preserve"> arvestades eesmärki, mida saavutada soovitakse.</w:t>
      </w:r>
    </w:p>
    <w:p w:rsidRPr="001B794D" w:rsidR="005F6D09" w:rsidP="00AD73B8" w:rsidRDefault="005F6D09" w14:paraId="2112F24F" w14:textId="77777777">
      <w:pPr>
        <w:jc w:val="both"/>
      </w:pPr>
    </w:p>
    <w:p w:rsidRPr="001B794D" w:rsidR="005F6D09" w:rsidP="005F6D09" w:rsidRDefault="00AD73B8" w14:paraId="465AC7D4" w14:textId="68386190">
      <w:pPr>
        <w:jc w:val="both"/>
      </w:pPr>
      <w:r w:rsidRPr="001B794D">
        <w:t xml:space="preserve">Viibimiskeeldu võib olla vaja kohaldada korrarikkumise toimepannud isikule tema kodu suhtes, mis on isiku suhtes tema põhiõigusi riivav. Meetme kohaldamise vajaduse ja kestuse üle otsustamisel peab </w:t>
      </w:r>
      <w:r w:rsidRPr="001B794D" w:rsidR="005F6D09">
        <w:t>politsei</w:t>
      </w:r>
      <w:r w:rsidRPr="001B794D">
        <w:t xml:space="preserve"> hindama konkreetset olukorda </w:t>
      </w:r>
      <w:r w:rsidR="00087A6B">
        <w:t>ning</w:t>
      </w:r>
      <w:r w:rsidRPr="001B794D">
        <w:t xml:space="preserve"> võimalusi muul viisil tagada kannatanu turvalisus. Kui aga tegemist on perekonna ühise koduga, mis küll faktiliselt kuulub korrarikkujale, siis kaaluvad teiste pereliikmete turvalisus ja heaolu üle rikkuja õiguse ning on proportsionaalne keelata tal oma kodus teatud aja jooksul viibimine.</w:t>
      </w:r>
    </w:p>
    <w:p w:rsidRPr="001B794D" w:rsidR="005F6D09" w:rsidP="005F6D09" w:rsidRDefault="005F6D09" w14:paraId="0AE37C38" w14:textId="77777777">
      <w:pPr>
        <w:jc w:val="both"/>
      </w:pPr>
    </w:p>
    <w:p w:rsidRPr="001B794D" w:rsidR="005F6D09" w:rsidP="005F6D09" w:rsidRDefault="005F6D09" w14:paraId="7ED84B35" w14:textId="09C513EB">
      <w:pPr>
        <w:jc w:val="both"/>
      </w:pPr>
      <w:r w:rsidRPr="001B794D">
        <w:t>Kui viibimiskeeld tähendab, et isik ei saa ajutiselt kasutada oma eluaset, võib see tõstatada omandiõiguse riive</w:t>
      </w:r>
      <w:r w:rsidR="00087A6B">
        <w:t xml:space="preserve"> </w:t>
      </w:r>
      <w:r w:rsidRPr="001B794D" w:rsidR="00087A6B">
        <w:t>küsimusi</w:t>
      </w:r>
      <w:r w:rsidRPr="001B794D">
        <w:t xml:space="preserve">. </w:t>
      </w:r>
      <w:proofErr w:type="spellStart"/>
      <w:r w:rsidRPr="001B794D">
        <w:t>PS</w:t>
      </w:r>
      <w:r w:rsidR="000711FD">
        <w:t>-i</w:t>
      </w:r>
      <w:proofErr w:type="spellEnd"/>
      <w:r w:rsidRPr="001B794D">
        <w:t xml:space="preserve"> § 32 kohaselt võib omandi kasutamist piirata üksnes avalikes huvides </w:t>
      </w:r>
      <w:r w:rsidR="00087A6B">
        <w:t>ja</w:t>
      </w:r>
      <w:r w:rsidRPr="001B794D" w:rsidR="00087A6B">
        <w:t xml:space="preserve"> </w:t>
      </w:r>
      <w:r w:rsidRPr="001B794D">
        <w:t>proportsionaalsuse põhimõtet järgides.</w:t>
      </w:r>
    </w:p>
    <w:p w:rsidRPr="001B794D" w:rsidR="00AD73B8" w:rsidP="00AD73B8" w:rsidRDefault="00AD73B8" w14:paraId="5BB564D6" w14:textId="4ACA333A">
      <w:pPr>
        <w:jc w:val="both"/>
      </w:pPr>
    </w:p>
    <w:p w:rsidRPr="001B794D" w:rsidR="005F6D09" w:rsidP="005F6D09" w:rsidRDefault="005F6D09" w14:paraId="0EDBB7AC" w14:textId="25D7996C">
      <w:pPr>
        <w:jc w:val="both"/>
      </w:pPr>
      <w:r w:rsidRPr="001B794D">
        <w:t>Viibimiskeeld võib otseselt mõjutada isiku era- ja perekonnaelu, eriti kui see sunnib kedagi oma kodust ajutiselt</w:t>
      </w:r>
      <w:r w:rsidRPr="00087A6B" w:rsidR="00087A6B">
        <w:t xml:space="preserve"> </w:t>
      </w:r>
      <w:r w:rsidRPr="001B794D" w:rsidR="00087A6B">
        <w:t>lahkuma</w:t>
      </w:r>
      <w:r w:rsidRPr="001B794D">
        <w:t xml:space="preserve">. </w:t>
      </w:r>
      <w:proofErr w:type="spellStart"/>
      <w:r w:rsidRPr="001B794D">
        <w:t>PS-i</w:t>
      </w:r>
      <w:proofErr w:type="spellEnd"/>
      <w:r w:rsidRPr="001B794D">
        <w:t xml:space="preserve"> §</w:t>
      </w:r>
      <w:r w:rsidR="00087A6B">
        <w:t>-ga</w:t>
      </w:r>
      <w:r w:rsidRPr="001B794D">
        <w:t xml:space="preserve"> 26 taga</w:t>
      </w:r>
      <w:r w:rsidR="00087A6B">
        <w:t>takse</w:t>
      </w:r>
      <w:r w:rsidRPr="001B794D">
        <w:t xml:space="preserve"> isikule eraelu puutumatus ja võimalda</w:t>
      </w:r>
      <w:r w:rsidR="00087A6B">
        <w:t>takse</w:t>
      </w:r>
      <w:r w:rsidRPr="001B794D">
        <w:t xml:space="preserve"> riiklikku sekkumist vaid seaduses ettenähtud alustel.</w:t>
      </w:r>
    </w:p>
    <w:p w:rsidRPr="001B794D" w:rsidR="005F6D09" w:rsidP="00AD73B8" w:rsidRDefault="005F6D09" w14:paraId="10D09BB3" w14:textId="77777777">
      <w:pPr>
        <w:jc w:val="both"/>
      </w:pPr>
    </w:p>
    <w:p w:rsidRPr="002A01C2" w:rsidR="00AD73B8" w:rsidP="00AD73B8" w:rsidRDefault="00AD73B8" w14:paraId="2D624B21" w14:textId="060CF3EF">
      <w:pPr>
        <w:jc w:val="both"/>
      </w:pPr>
      <w:r w:rsidRPr="001B794D">
        <w:t xml:space="preserve">Kui kehtiva </w:t>
      </w:r>
      <w:proofErr w:type="spellStart"/>
      <w:r w:rsidRPr="001B794D">
        <w:t>KorS-i</w:t>
      </w:r>
      <w:proofErr w:type="spellEnd"/>
      <w:r w:rsidRPr="001B794D">
        <w:t xml:space="preserve"> järgi tohib viibimiskeelu kehtestada isiku elu või tervist ähvardava vahetu ohu korral või kõrgendatud ohu väljaselgitamiseks või tõrjumiseks, siis eelnõuga soovitakse sätestada võimalus </w:t>
      </w:r>
      <w:r w:rsidRPr="001B794D" w:rsidR="00C30B6B">
        <w:t>kohalda</w:t>
      </w:r>
      <w:r w:rsidR="00C30B6B">
        <w:t>da</w:t>
      </w:r>
      <w:r w:rsidRPr="001B794D" w:rsidR="00C30B6B">
        <w:t xml:space="preserve"> </w:t>
      </w:r>
      <w:r w:rsidRPr="001B794D">
        <w:t>viibimiskeel</w:t>
      </w:r>
      <w:r w:rsidR="00C30B6B">
        <w:t>d</w:t>
      </w:r>
      <w:r w:rsidRPr="001B794D">
        <w:t xml:space="preserve">u </w:t>
      </w:r>
      <w:r w:rsidRPr="002311A3" w:rsidR="00851702">
        <w:t>kõrgendatud ja</w:t>
      </w:r>
      <w:r w:rsidRPr="00AD268A" w:rsidR="00851702">
        <w:t xml:space="preserve"> olulise ohu </w:t>
      </w:r>
      <w:r w:rsidRPr="002311A3" w:rsidR="00851702">
        <w:t>väljaselgitamiseks või tõrjumiseks</w:t>
      </w:r>
      <w:r w:rsidRPr="006B672D">
        <w:t>.</w:t>
      </w:r>
      <w:r w:rsidRPr="001B794D">
        <w:t xml:space="preserve"> </w:t>
      </w:r>
      <w:r w:rsidR="006C62E4">
        <w:t>Teisisõnu,</w:t>
      </w:r>
      <w:r w:rsidRPr="001B794D">
        <w:t xml:space="preserve"> kavandatav</w:t>
      </w:r>
      <w:r w:rsidR="006C62E4">
        <w:t>a</w:t>
      </w:r>
      <w:r w:rsidRPr="001B794D">
        <w:t xml:space="preserve"> regulatsioon</w:t>
      </w:r>
      <w:r w:rsidR="006C62E4">
        <w:t>iga</w:t>
      </w:r>
      <w:r w:rsidRPr="001B794D">
        <w:t xml:space="preserve"> ei nõu</w:t>
      </w:r>
      <w:r w:rsidR="006C62E4">
        <w:t>t</w:t>
      </w:r>
      <w:r w:rsidRPr="001B794D">
        <w:t xml:space="preserve">a, et isiku elule ja tervisele oleks vahetu oht või esineks kõrgendatud ohu kahtlus. Piisab sellest, et isiku liikumisvabadust piiratakse teiste isikute elu ja tervise kaitseks. </w:t>
      </w:r>
      <w:r w:rsidR="006C62E4">
        <w:t>Seda, e</w:t>
      </w:r>
      <w:r w:rsidRPr="001B794D">
        <w:t>t nende elu ja tervis peaksid olema vahetus ohus, sät</w:t>
      </w:r>
      <w:r w:rsidR="006C62E4">
        <w:t>tega</w:t>
      </w:r>
      <w:r w:rsidRPr="001B794D">
        <w:t xml:space="preserve"> ei nõu</w:t>
      </w:r>
      <w:r w:rsidR="006C62E4">
        <w:t>t</w:t>
      </w:r>
      <w:r w:rsidRPr="001B794D">
        <w:t xml:space="preserve">a: seega piisab, kui inimene kujutab endast neile õigushüvedele pelgalt abstraktset ohtu. See tähendab, et võimalik on kehtestada isikule viibimiskeeld seetõttu, et ta võib teiste isikute elu ja tervist kahjustama hakata. Sellise prognoosi püstitamine peab </w:t>
      </w:r>
      <w:r w:rsidR="00EA756B">
        <w:rPr>
          <w:bCs/>
        </w:rPr>
        <w:t>tuginema</w:t>
      </w:r>
      <w:r w:rsidRPr="002A01C2">
        <w:t xml:space="preserve"> konkreetsetel</w:t>
      </w:r>
      <w:r w:rsidR="006C62E4">
        <w:t>e</w:t>
      </w:r>
      <w:r w:rsidRPr="002A01C2">
        <w:t xml:space="preserve"> asjaoludel</w:t>
      </w:r>
      <w:r w:rsidR="006C62E4">
        <w:t>e</w:t>
      </w:r>
      <w:r w:rsidRPr="002A01C2">
        <w:t xml:space="preserve">, sest </w:t>
      </w:r>
      <w:proofErr w:type="spellStart"/>
      <w:r w:rsidRPr="002A01C2">
        <w:t>puhtteoreetiliselt</w:t>
      </w:r>
      <w:proofErr w:type="spellEnd"/>
      <w:r w:rsidRPr="002A01C2">
        <w:t xml:space="preserve"> kujutab iga inimene endast ohtu teiste inimeste elule või tervisele. Selli</w:t>
      </w:r>
      <w:r w:rsidR="00EA756B">
        <w:rPr>
          <w:bCs/>
        </w:rPr>
        <w:t>ne</w:t>
      </w:r>
      <w:r w:rsidRPr="002A01C2">
        <w:t xml:space="preserve"> teoreetilisel kaalutlusel inimese vabaduse piiramine aga ei oleks mõistlik ega proportsionaalne.</w:t>
      </w:r>
    </w:p>
    <w:p w:rsidRPr="002A01C2" w:rsidR="00AD73B8" w:rsidP="00AD73B8" w:rsidRDefault="00AD73B8" w14:paraId="2EE907D5" w14:textId="57E0326B">
      <w:pPr>
        <w:jc w:val="both"/>
      </w:pPr>
    </w:p>
    <w:p w:rsidRPr="002A01C2" w:rsidR="00AD73B8" w:rsidP="00AD73B8" w:rsidRDefault="00AD73B8" w14:paraId="3CDE3DDC" w14:textId="601A71BE">
      <w:pPr>
        <w:jc w:val="both"/>
      </w:pPr>
      <w:r w:rsidRPr="002A01C2">
        <w:t xml:space="preserve">Viibimiskeelu kehtestamise üle otsustamisel arvestatakse varasemaid väljakutseid, laste ja teiste pereliikmete huve, korrarikkuja või ohu tekitaja isikut ja tema suhtumist toimepandusse, kannatanu suhtumist korrarikkuja või ohu tekitaja isikusse ja tema käitumisse </w:t>
      </w:r>
      <w:r w:rsidR="006C62E4">
        <w:t>ning</w:t>
      </w:r>
      <w:r w:rsidRPr="002A01C2">
        <w:t xml:space="preserve"> muid konkreetse </w:t>
      </w:r>
      <w:r w:rsidR="00B3214F">
        <w:rPr>
          <w:bCs/>
        </w:rPr>
        <w:t>perevägivalla</w:t>
      </w:r>
      <w:r w:rsidR="00476E99">
        <w:rPr>
          <w:bCs/>
        </w:rPr>
        <w:t xml:space="preserve"> </w:t>
      </w:r>
      <w:r w:rsidRPr="006B672D">
        <w:t>juhtumi</w:t>
      </w:r>
      <w:r w:rsidRPr="002A01C2">
        <w:t xml:space="preserve"> faktilisi asjaolusid, mis võivad mõjutada juhtumi edasist kulgu. Liikumisvabaduse riive ei võta inimeselt ära võimalust liikuda kõikvõimalikesse muudesse kohtadesse.</w:t>
      </w:r>
    </w:p>
    <w:p w:rsidR="00313F0E" w:rsidP="006D4F88" w:rsidRDefault="00313F0E" w14:paraId="733D15BC" w14:textId="77777777">
      <w:pPr>
        <w:jc w:val="both"/>
        <w:rPr>
          <w:bCs/>
        </w:rPr>
      </w:pPr>
    </w:p>
    <w:p w:rsidRPr="005F6D09" w:rsidR="005F6D09" w:rsidP="002A01C2" w:rsidRDefault="005F6D09" w14:paraId="3C9B535F" w14:textId="46BFD402">
      <w:pPr>
        <w:jc w:val="both"/>
        <w:rPr>
          <w:bCs/>
        </w:rPr>
      </w:pPr>
      <w:r>
        <w:rPr>
          <w:bCs/>
        </w:rPr>
        <w:t>Kokkuvõtvalt, analüüsides kavandatavate muudatuste põhiseaduspärasust, on m</w:t>
      </w:r>
      <w:r w:rsidRPr="005F6D09">
        <w:rPr>
          <w:bCs/>
        </w:rPr>
        <w:t>uudatused kavandatud seadusesättega ja täpselt sätestatud</w:t>
      </w:r>
      <w:r w:rsidR="006C62E4">
        <w:rPr>
          <w:bCs/>
        </w:rPr>
        <w:t xml:space="preserve"> ning seega</w:t>
      </w:r>
      <w:r w:rsidRPr="005F6D09">
        <w:rPr>
          <w:bCs/>
        </w:rPr>
        <w:t xml:space="preserve"> vastavad seaduslikkuse põhimõttele.</w:t>
      </w:r>
      <w:r>
        <w:rPr>
          <w:bCs/>
        </w:rPr>
        <w:t xml:space="preserve"> </w:t>
      </w:r>
      <w:r w:rsidRPr="005F6D09">
        <w:rPr>
          <w:bCs/>
        </w:rPr>
        <w:t xml:space="preserve">Eesmärk kaitsta isikuid perevägivalla olukorras ja ennetada võimalikke ohte on </w:t>
      </w:r>
      <w:r>
        <w:rPr>
          <w:bCs/>
        </w:rPr>
        <w:t>õiguspärane</w:t>
      </w:r>
      <w:r w:rsidRPr="005F6D09">
        <w:rPr>
          <w:bCs/>
        </w:rPr>
        <w:t xml:space="preserve"> ning kooskõlas </w:t>
      </w:r>
      <w:proofErr w:type="spellStart"/>
      <w:r>
        <w:rPr>
          <w:bCs/>
        </w:rPr>
        <w:t>PS-is</w:t>
      </w:r>
      <w:proofErr w:type="spellEnd"/>
      <w:r w:rsidRPr="005F6D09">
        <w:rPr>
          <w:bCs/>
        </w:rPr>
        <w:t xml:space="preserve"> tunnustatud avalike huvide ja inimõiguste kaitse põhimõtetega.</w:t>
      </w:r>
      <w:r>
        <w:rPr>
          <w:bCs/>
        </w:rPr>
        <w:t xml:space="preserve"> </w:t>
      </w:r>
      <w:r w:rsidR="00392BEA">
        <w:rPr>
          <w:bCs/>
        </w:rPr>
        <w:t xml:space="preserve">Kavandatavad muudatused vastavad </w:t>
      </w:r>
      <w:r w:rsidRPr="001630DC" w:rsidR="00392BEA">
        <w:rPr>
          <w:bCs/>
        </w:rPr>
        <w:t>p</w:t>
      </w:r>
      <w:r w:rsidRPr="002A01C2">
        <w:t>roportsionaalsus</w:t>
      </w:r>
      <w:r w:rsidRPr="002A01C2" w:rsidR="00392BEA">
        <w:t>e põhimõttele, sest</w:t>
      </w:r>
      <w:r w:rsidR="00392BEA">
        <w:rPr>
          <w:b/>
          <w:bCs/>
        </w:rPr>
        <w:t xml:space="preserve"> </w:t>
      </w:r>
      <w:r w:rsidRPr="003627FB" w:rsidR="00392BEA">
        <w:t>v</w:t>
      </w:r>
      <w:r w:rsidRPr="005F6D09">
        <w:rPr>
          <w:bCs/>
        </w:rPr>
        <w:t>iibimiskeeld võib olla tõhus meede perevägivalla ohvrite kaitseks ja konfliktide eskaleerumise ärahoidmiseks.</w:t>
      </w:r>
      <w:r w:rsidR="00392BEA">
        <w:rPr>
          <w:bCs/>
        </w:rPr>
        <w:t xml:space="preserve"> </w:t>
      </w:r>
      <w:r w:rsidRPr="005F6D09">
        <w:rPr>
          <w:bCs/>
        </w:rPr>
        <w:t>Meetme tõhusus sõltub selle kohaldamise tingimustest. Keelu ajutine iseloom (kuni 72 tundi) aitab tasakaalustada isikuõigusi ja avalikke huve. Oluline on tagada, et meede</w:t>
      </w:r>
      <w:r w:rsidR="0012319B">
        <w:rPr>
          <w:bCs/>
        </w:rPr>
        <w:t>t</w:t>
      </w:r>
      <w:r w:rsidRPr="005F6D09">
        <w:rPr>
          <w:bCs/>
        </w:rPr>
        <w:t xml:space="preserve"> kohaldata</w:t>
      </w:r>
      <w:r w:rsidR="0012319B">
        <w:rPr>
          <w:bCs/>
        </w:rPr>
        <w:t>ks</w:t>
      </w:r>
      <w:r w:rsidRPr="005F6D09">
        <w:rPr>
          <w:bCs/>
        </w:rPr>
        <w:t xml:space="preserve"> ainult tõendatud juhtudel </w:t>
      </w:r>
      <w:r w:rsidR="00382FDB">
        <w:rPr>
          <w:bCs/>
        </w:rPr>
        <w:t>ja</w:t>
      </w:r>
      <w:r w:rsidRPr="005F6D09" w:rsidR="00382FDB">
        <w:rPr>
          <w:bCs/>
        </w:rPr>
        <w:t xml:space="preserve"> </w:t>
      </w:r>
      <w:r w:rsidRPr="005F6D09">
        <w:rPr>
          <w:bCs/>
        </w:rPr>
        <w:t xml:space="preserve">et selle </w:t>
      </w:r>
      <w:r w:rsidR="00392BEA">
        <w:rPr>
          <w:bCs/>
        </w:rPr>
        <w:t xml:space="preserve">kohaldamise õiguspärasuse üle saaks </w:t>
      </w:r>
      <w:r w:rsidRPr="005F6D09">
        <w:rPr>
          <w:bCs/>
        </w:rPr>
        <w:t>vajaduse</w:t>
      </w:r>
      <w:r w:rsidR="00382FDB">
        <w:rPr>
          <w:bCs/>
        </w:rPr>
        <w:t xml:space="preserve"> korral</w:t>
      </w:r>
      <w:r w:rsidRPr="005F6D09">
        <w:rPr>
          <w:bCs/>
        </w:rPr>
        <w:t xml:space="preserve"> </w:t>
      </w:r>
      <w:r w:rsidR="00392BEA">
        <w:rPr>
          <w:bCs/>
        </w:rPr>
        <w:t xml:space="preserve">otsustada </w:t>
      </w:r>
      <w:r w:rsidRPr="005F6D09">
        <w:rPr>
          <w:bCs/>
        </w:rPr>
        <w:t>kohus.</w:t>
      </w:r>
      <w:r w:rsidR="006A07FE">
        <w:rPr>
          <w:bCs/>
        </w:rPr>
        <w:t xml:space="preserve"> </w:t>
      </w:r>
      <w:r w:rsidRPr="006A07FE" w:rsidR="006A07FE">
        <w:rPr>
          <w:bCs/>
        </w:rPr>
        <w:t>Kui viibimiskeelu kohaldamine peab kestma</w:t>
      </w:r>
      <w:r w:rsidDel="00D850BD" w:rsidR="006A07FE">
        <w:rPr>
          <w:bCs/>
        </w:rPr>
        <w:t xml:space="preserve"> </w:t>
      </w:r>
      <w:r w:rsidR="00D850BD">
        <w:rPr>
          <w:bCs/>
        </w:rPr>
        <w:t xml:space="preserve">12 </w:t>
      </w:r>
      <w:r w:rsidR="006A07FE">
        <w:rPr>
          <w:bCs/>
        </w:rPr>
        <w:t xml:space="preserve">tunnist </w:t>
      </w:r>
      <w:r w:rsidRPr="006A07FE" w:rsidR="006A07FE">
        <w:rPr>
          <w:bCs/>
        </w:rPr>
        <w:t>kauem, on edasine keelu pikendamine lubatud vaid prefekti, tema volitatud ametiisiku või muu korrakaitseorgani juhi loal. Selle eesmärk on tugevdada viibimiskeelu kohaldamise järelevalvet ning tagada, et pikemaajalis</w:t>
      </w:r>
      <w:r w:rsidR="009F6346">
        <w:rPr>
          <w:bCs/>
        </w:rPr>
        <w:t>i</w:t>
      </w:r>
      <w:r w:rsidRPr="006A07FE" w:rsidR="006A07FE">
        <w:rPr>
          <w:bCs/>
        </w:rPr>
        <w:t xml:space="preserve"> isikuvabaduse piirangu</w:t>
      </w:r>
      <w:r w:rsidR="009F6346">
        <w:rPr>
          <w:bCs/>
        </w:rPr>
        <w:t>i</w:t>
      </w:r>
      <w:r w:rsidRPr="006A07FE" w:rsidR="006A07FE">
        <w:rPr>
          <w:bCs/>
        </w:rPr>
        <w:t>d oleks kõrgema taseme otsustaja kaalutle</w:t>
      </w:r>
      <w:r w:rsidR="009F6346">
        <w:rPr>
          <w:bCs/>
        </w:rPr>
        <w:t>n</w:t>
      </w:r>
      <w:r w:rsidRPr="006A07FE" w:rsidR="006A07FE">
        <w:rPr>
          <w:bCs/>
        </w:rPr>
        <w:t>ud ja põhjenda</w:t>
      </w:r>
      <w:r w:rsidR="009F6346">
        <w:rPr>
          <w:bCs/>
        </w:rPr>
        <w:t>n</w:t>
      </w:r>
      <w:r w:rsidRPr="006A07FE" w:rsidR="006A07FE">
        <w:rPr>
          <w:bCs/>
        </w:rPr>
        <w:t>ud.</w:t>
      </w:r>
    </w:p>
    <w:p w:rsidR="005F6D09" w:rsidP="006D4F88" w:rsidRDefault="005F6D09" w14:paraId="62CB820D" w14:textId="77777777">
      <w:pPr>
        <w:jc w:val="both"/>
        <w:rPr>
          <w:bCs/>
        </w:rPr>
      </w:pPr>
    </w:p>
    <w:p w:rsidRPr="00C660EC" w:rsidR="00D6540A" w:rsidP="00C17C63" w:rsidRDefault="00D6540A" w14:paraId="4B10EEAC" w14:textId="77777777">
      <w:pPr>
        <w:keepNext/>
        <w:jc w:val="both"/>
        <w:rPr>
          <w:b/>
          <w:bCs/>
          <w:sz w:val="26"/>
          <w:szCs w:val="26"/>
        </w:rPr>
      </w:pPr>
      <w:r w:rsidRPr="00C660EC">
        <w:rPr>
          <w:b/>
          <w:bCs/>
          <w:sz w:val="26"/>
          <w:szCs w:val="26"/>
        </w:rPr>
        <w:t>3. Eelnõu sisu ja võrdlev analüüs</w:t>
      </w:r>
    </w:p>
    <w:p w:rsidRPr="008F6E33" w:rsidR="008E2E30" w:rsidP="00C17C63" w:rsidRDefault="008E2E30" w14:paraId="63A11379" w14:textId="77777777">
      <w:pPr>
        <w:keepNext/>
        <w:jc w:val="both"/>
        <w:rPr>
          <w:b/>
          <w:bCs/>
        </w:rPr>
      </w:pPr>
    </w:p>
    <w:p w:rsidR="00D6540A" w:rsidP="00C17C63" w:rsidRDefault="00D6540A" w14:paraId="357504BD" w14:textId="78BA0318">
      <w:pPr>
        <w:keepNext/>
        <w:jc w:val="both"/>
        <w:rPr>
          <w:bCs/>
        </w:rPr>
      </w:pPr>
      <w:r w:rsidRPr="008F6E33">
        <w:rPr>
          <w:bCs/>
        </w:rPr>
        <w:t xml:space="preserve">Eelnõu koosneb </w:t>
      </w:r>
      <w:r w:rsidR="005B5523">
        <w:rPr>
          <w:b/>
        </w:rPr>
        <w:t>kahest</w:t>
      </w:r>
      <w:r w:rsidRPr="00B8760F" w:rsidR="005B5523">
        <w:rPr>
          <w:b/>
        </w:rPr>
        <w:t xml:space="preserve"> </w:t>
      </w:r>
      <w:r w:rsidRPr="00B8760F">
        <w:rPr>
          <w:b/>
        </w:rPr>
        <w:t>paragrahvist</w:t>
      </w:r>
      <w:r w:rsidR="006D4E5A">
        <w:rPr>
          <w:bCs/>
        </w:rPr>
        <w:t xml:space="preserve">: </w:t>
      </w:r>
      <w:r w:rsidR="005B5523">
        <w:rPr>
          <w:bCs/>
        </w:rPr>
        <w:t xml:space="preserve">§-s 1 </w:t>
      </w:r>
      <w:r w:rsidRPr="008F6E33" w:rsidR="00BD3AB4">
        <w:rPr>
          <w:bCs/>
        </w:rPr>
        <w:t>muud</w:t>
      </w:r>
      <w:r w:rsidR="00BD3AB4">
        <w:rPr>
          <w:bCs/>
        </w:rPr>
        <w:t>etakse</w:t>
      </w:r>
      <w:r w:rsidRPr="008F6E33" w:rsidR="00BD3AB4">
        <w:rPr>
          <w:bCs/>
        </w:rPr>
        <w:t xml:space="preserve"> </w:t>
      </w:r>
      <w:proofErr w:type="spellStart"/>
      <w:r w:rsidR="005F573F">
        <w:rPr>
          <w:bCs/>
        </w:rPr>
        <w:t>KorS-i</w:t>
      </w:r>
      <w:proofErr w:type="spellEnd"/>
      <w:r w:rsidR="005B5523">
        <w:rPr>
          <w:bCs/>
        </w:rPr>
        <w:t xml:space="preserve"> ja §-s 2 esitatakse seaduse muudatuse jõustumise aeg</w:t>
      </w:r>
      <w:r w:rsidRPr="00141E17" w:rsidR="009B0DDD">
        <w:t>.</w:t>
      </w:r>
    </w:p>
    <w:p w:rsidRPr="008F6E33" w:rsidR="00D6540A" w:rsidP="00C17C63" w:rsidRDefault="00D6540A" w14:paraId="6543A332" w14:textId="77777777">
      <w:pPr>
        <w:keepNext/>
        <w:jc w:val="both"/>
        <w:rPr>
          <w:b/>
          <w:bCs/>
          <w:u w:val="single"/>
        </w:rPr>
      </w:pPr>
    </w:p>
    <w:p w:rsidRPr="008709CB" w:rsidR="008709CB" w:rsidP="008709CB" w:rsidRDefault="004E5A37" w14:paraId="2AF81A0D" w14:textId="1DFCD05F">
      <w:pPr>
        <w:jc w:val="both"/>
        <w:rPr>
          <w:rFonts w:eastAsiaTheme="minorHAnsi"/>
          <w:bCs/>
        </w:rPr>
      </w:pPr>
      <w:proofErr w:type="spellStart"/>
      <w:r>
        <w:rPr>
          <w:rFonts w:eastAsiaTheme="minorHAnsi"/>
          <w:bCs/>
        </w:rPr>
        <w:t>KorS-i</w:t>
      </w:r>
      <w:proofErr w:type="spellEnd"/>
      <w:r>
        <w:rPr>
          <w:rFonts w:eastAsiaTheme="minorHAnsi"/>
          <w:bCs/>
        </w:rPr>
        <w:t xml:space="preserve"> §-s 44 on esitatud viibimiskeelu kohaldamist puudutavad sätted. Paragrahvi 44 lõikes 1 on toodud, millistel juhtudel </w:t>
      </w:r>
      <w:r w:rsidR="0015662B">
        <w:rPr>
          <w:rFonts w:eastAsiaTheme="minorHAnsi"/>
          <w:bCs/>
        </w:rPr>
        <w:t xml:space="preserve">võib </w:t>
      </w:r>
      <w:r>
        <w:rPr>
          <w:rFonts w:eastAsiaTheme="minorHAnsi"/>
          <w:bCs/>
        </w:rPr>
        <w:t xml:space="preserve">politsei või muu korrakaitseorgan viibimiskeeldu kohaldada </w:t>
      </w:r>
      <w:r w:rsidR="008709CB">
        <w:rPr>
          <w:rFonts w:eastAsiaTheme="minorHAnsi"/>
          <w:bCs/>
        </w:rPr>
        <w:t xml:space="preserve">(nt </w:t>
      </w:r>
      <w:r w:rsidRPr="008709CB" w:rsidR="008709CB">
        <w:rPr>
          <w:rFonts w:eastAsiaTheme="minorHAnsi"/>
          <w:bCs/>
        </w:rPr>
        <w:t>isiku elu või tervist ähvardava vahetu ohu korral</w:t>
      </w:r>
      <w:r w:rsidR="008709CB">
        <w:rPr>
          <w:rFonts w:eastAsiaTheme="minorHAnsi"/>
          <w:bCs/>
        </w:rPr>
        <w:t xml:space="preserve">, </w:t>
      </w:r>
      <w:r w:rsidRPr="008709CB" w:rsidR="008709CB">
        <w:rPr>
          <w:rFonts w:eastAsiaTheme="minorHAnsi"/>
          <w:bCs/>
        </w:rPr>
        <w:t>kõrgendatud ohu väljaselgitamiseks või tõrjumiseks</w:t>
      </w:r>
      <w:r w:rsidR="008709CB">
        <w:rPr>
          <w:rFonts w:eastAsiaTheme="minorHAnsi"/>
          <w:bCs/>
        </w:rPr>
        <w:t xml:space="preserve">, </w:t>
      </w:r>
      <w:r w:rsidRPr="008709CB" w:rsidR="008709CB">
        <w:rPr>
          <w:rFonts w:eastAsiaTheme="minorHAnsi"/>
          <w:bCs/>
        </w:rPr>
        <w:t>süüteomenetluse läbiviimise tagamiseks</w:t>
      </w:r>
      <w:r w:rsidR="008709CB">
        <w:rPr>
          <w:rFonts w:eastAsiaTheme="minorHAnsi"/>
          <w:bCs/>
        </w:rPr>
        <w:t>)</w:t>
      </w:r>
      <w:r>
        <w:rPr>
          <w:rFonts w:eastAsiaTheme="minorHAnsi"/>
          <w:bCs/>
        </w:rPr>
        <w:t xml:space="preserve">. </w:t>
      </w:r>
      <w:proofErr w:type="spellStart"/>
      <w:r w:rsidR="008709CB">
        <w:rPr>
          <w:rFonts w:eastAsiaTheme="minorHAnsi"/>
          <w:bCs/>
        </w:rPr>
        <w:t>KorS-i</w:t>
      </w:r>
      <w:proofErr w:type="spellEnd"/>
      <w:r w:rsidR="008709CB">
        <w:rPr>
          <w:rFonts w:eastAsiaTheme="minorHAnsi"/>
          <w:bCs/>
        </w:rPr>
        <w:t xml:space="preserve"> § 44 lõike 3 kohaselt võib l</w:t>
      </w:r>
      <w:r w:rsidRPr="008709CB" w:rsidR="008709CB">
        <w:rPr>
          <w:rFonts w:eastAsiaTheme="minorHAnsi"/>
          <w:bCs/>
        </w:rPr>
        <w:t>õikes</w:t>
      </w:r>
      <w:r w:rsidR="0015662B">
        <w:rPr>
          <w:rFonts w:eastAsiaTheme="minorHAnsi"/>
          <w:bCs/>
        </w:rPr>
        <w:t> </w:t>
      </w:r>
      <w:r w:rsidRPr="008709CB" w:rsidR="008709CB">
        <w:rPr>
          <w:rFonts w:eastAsiaTheme="minorHAnsi"/>
          <w:bCs/>
        </w:rPr>
        <w:t>1 sätestatud tingimustel keelata isikute läbipääsu kindlaksmääratud ajal kindlaksmääratud kohast või juurdepääsu sellele kohale. Võimaluse korral tuleb säilitada isiku juurdepääs tema elu- või tööruumile.</w:t>
      </w:r>
      <w:r w:rsidR="008709CB">
        <w:rPr>
          <w:rFonts w:eastAsiaTheme="minorHAnsi"/>
          <w:bCs/>
        </w:rPr>
        <w:t xml:space="preserve"> Lõike 4 järgi võib v</w:t>
      </w:r>
      <w:r w:rsidRPr="008709CB" w:rsidR="008709CB">
        <w:rPr>
          <w:rFonts w:eastAsiaTheme="minorHAnsi"/>
          <w:bCs/>
        </w:rPr>
        <w:t xml:space="preserve">iibimiskeeldu kohaldada kuni </w:t>
      </w:r>
      <w:proofErr w:type="spellStart"/>
      <w:r w:rsidR="008709CB">
        <w:rPr>
          <w:rFonts w:eastAsiaTheme="minorHAnsi"/>
          <w:bCs/>
        </w:rPr>
        <w:t>KorS-i</w:t>
      </w:r>
      <w:proofErr w:type="spellEnd"/>
      <w:r w:rsidR="008709CB">
        <w:rPr>
          <w:rFonts w:eastAsiaTheme="minorHAnsi"/>
          <w:bCs/>
        </w:rPr>
        <w:t xml:space="preserve"> § 44</w:t>
      </w:r>
      <w:r w:rsidRPr="008709CB" w:rsidR="008709CB">
        <w:rPr>
          <w:rFonts w:eastAsiaTheme="minorHAnsi"/>
          <w:bCs/>
        </w:rPr>
        <w:t xml:space="preserve"> lõikes 1 sätestatud aluse äralangemiseni.</w:t>
      </w:r>
      <w:r w:rsidRPr="008709CB" w:rsidR="008709CB">
        <w:rPr>
          <w:rFonts w:ascii="Arial" w:hAnsi="Arial" w:cs="Arial"/>
          <w:color w:val="202020"/>
          <w:sz w:val="21"/>
          <w:szCs w:val="21"/>
          <w:shd w:val="clear" w:color="auto" w:fill="FFFFFF"/>
        </w:rPr>
        <w:t xml:space="preserve"> </w:t>
      </w:r>
      <w:r w:rsidRPr="000F4F8B" w:rsidR="008709CB">
        <w:rPr>
          <w:color w:val="202020"/>
          <w:shd w:val="clear" w:color="auto" w:fill="FFFFFF"/>
        </w:rPr>
        <w:t>Lõike 5 kohaselt võib p</w:t>
      </w:r>
      <w:r w:rsidRPr="008709CB" w:rsidR="008709CB">
        <w:rPr>
          <w:rFonts w:eastAsiaTheme="minorHAnsi"/>
          <w:bCs/>
        </w:rPr>
        <w:t>olitsei või seaduses sätestatud juhul muu korrakaitseorgani ametiisik kohaldada viibimiskeeldu kuni 12 tundi. Üle 12 tunni võib viibimiskeeldu kohaldada üksnes prefekti või muu korrakaitseorgani juhi loal.</w:t>
      </w:r>
    </w:p>
    <w:p w:rsidR="00074B17" w:rsidP="008709CB" w:rsidRDefault="00074B17" w14:paraId="5E2B55BA" w14:textId="77777777">
      <w:pPr>
        <w:jc w:val="both"/>
        <w:rPr>
          <w:rFonts w:eastAsiaTheme="minorHAnsi"/>
          <w:bCs/>
        </w:rPr>
      </w:pPr>
    </w:p>
    <w:p w:rsidR="00DF6A5C" w:rsidP="00CB28C8" w:rsidRDefault="00074B17" w14:paraId="1D147E5C" w14:textId="55BCC100">
      <w:pPr>
        <w:jc w:val="both"/>
        <w:rPr>
          <w:rFonts w:eastAsiaTheme="minorHAnsi"/>
          <w:bCs/>
        </w:rPr>
      </w:pPr>
      <w:r w:rsidRPr="002338E8">
        <w:rPr>
          <w:rFonts w:eastAsiaTheme="minorHAnsi"/>
          <w:b/>
        </w:rPr>
        <w:lastRenderedPageBreak/>
        <w:t>Eelnõu § 1</w:t>
      </w:r>
      <w:r w:rsidR="00EB321D">
        <w:rPr>
          <w:rFonts w:eastAsiaTheme="minorHAnsi"/>
          <w:b/>
        </w:rPr>
        <w:t xml:space="preserve"> punkti</w:t>
      </w:r>
      <w:r w:rsidR="009538F0">
        <w:rPr>
          <w:rFonts w:eastAsiaTheme="minorHAnsi"/>
          <w:b/>
        </w:rPr>
        <w:t>ga</w:t>
      </w:r>
      <w:r w:rsidRPr="002338E8">
        <w:rPr>
          <w:rFonts w:eastAsiaTheme="minorHAnsi"/>
          <w:b/>
        </w:rPr>
        <w:t xml:space="preserve"> 1</w:t>
      </w:r>
      <w:r>
        <w:rPr>
          <w:rFonts w:eastAsiaTheme="minorHAnsi"/>
          <w:b/>
        </w:rPr>
        <w:t xml:space="preserve"> </w:t>
      </w:r>
      <w:r w:rsidR="00F579FC">
        <w:rPr>
          <w:rFonts w:eastAsiaTheme="minorHAnsi"/>
          <w:bCs/>
        </w:rPr>
        <w:t xml:space="preserve">täiendatakse </w:t>
      </w:r>
      <w:proofErr w:type="spellStart"/>
      <w:r w:rsidRPr="002338E8" w:rsidR="00EB321D">
        <w:rPr>
          <w:rFonts w:eastAsiaTheme="minorHAnsi"/>
          <w:bCs/>
        </w:rPr>
        <w:t>KorS</w:t>
      </w:r>
      <w:r w:rsidR="00EB321D">
        <w:rPr>
          <w:rFonts w:eastAsiaTheme="minorHAnsi"/>
          <w:bCs/>
        </w:rPr>
        <w:t>-i</w:t>
      </w:r>
      <w:proofErr w:type="spellEnd"/>
      <w:r w:rsidRPr="002338E8" w:rsidR="00EB321D">
        <w:rPr>
          <w:rFonts w:eastAsiaTheme="minorHAnsi"/>
          <w:bCs/>
        </w:rPr>
        <w:t xml:space="preserve"> §</w:t>
      </w:r>
      <w:r w:rsidR="00EB321D">
        <w:rPr>
          <w:rFonts w:eastAsiaTheme="minorHAnsi"/>
          <w:bCs/>
        </w:rPr>
        <w:t xml:space="preserve"> </w:t>
      </w:r>
      <w:r w:rsidRPr="002338E8" w:rsidR="00EB321D">
        <w:rPr>
          <w:rFonts w:eastAsiaTheme="minorHAnsi"/>
          <w:bCs/>
        </w:rPr>
        <w:t>4</w:t>
      </w:r>
      <w:r w:rsidR="00EB321D">
        <w:rPr>
          <w:rFonts w:eastAsiaTheme="minorHAnsi"/>
          <w:bCs/>
        </w:rPr>
        <w:t>4</w:t>
      </w:r>
      <w:r w:rsidRPr="002338E8" w:rsidR="00EB321D">
        <w:rPr>
          <w:rFonts w:eastAsiaTheme="minorHAnsi"/>
          <w:bCs/>
        </w:rPr>
        <w:t xml:space="preserve"> </w:t>
      </w:r>
      <w:r w:rsidR="00EB321D">
        <w:rPr>
          <w:rFonts w:eastAsiaTheme="minorHAnsi"/>
          <w:bCs/>
        </w:rPr>
        <w:t>lõike 1</w:t>
      </w:r>
      <w:r w:rsidR="00F579FC">
        <w:rPr>
          <w:rFonts w:eastAsiaTheme="minorHAnsi"/>
          <w:bCs/>
        </w:rPr>
        <w:t xml:space="preserve"> punkti 3</w:t>
      </w:r>
      <w:r w:rsidR="000B7881">
        <w:rPr>
          <w:rFonts w:eastAsiaTheme="minorHAnsi"/>
          <w:bCs/>
        </w:rPr>
        <w:t xml:space="preserve"> nii, et viibimiskeel</w:t>
      </w:r>
      <w:r w:rsidR="00227090">
        <w:rPr>
          <w:rFonts w:eastAsiaTheme="minorHAnsi"/>
          <w:bCs/>
        </w:rPr>
        <w:t>d</w:t>
      </w:r>
      <w:r w:rsidR="000B7881">
        <w:rPr>
          <w:rFonts w:eastAsiaTheme="minorHAnsi"/>
          <w:bCs/>
        </w:rPr>
        <w:t xml:space="preserve">u saab rakendada ka </w:t>
      </w:r>
      <w:r w:rsidRPr="00BA7FF4" w:rsidR="000B7881">
        <w:rPr>
          <w:rFonts w:eastAsiaTheme="minorHAnsi"/>
          <w:b/>
        </w:rPr>
        <w:t>olulise ohu väljaselgitamiseks</w:t>
      </w:r>
      <w:r w:rsidRPr="00BA7FF4" w:rsidR="00D850BD">
        <w:rPr>
          <w:rFonts w:eastAsiaTheme="minorHAnsi"/>
          <w:b/>
        </w:rPr>
        <w:t xml:space="preserve"> või tõrjumiseks</w:t>
      </w:r>
      <w:r w:rsidR="000B7881">
        <w:rPr>
          <w:rFonts w:eastAsiaTheme="minorHAnsi"/>
          <w:bCs/>
        </w:rPr>
        <w:t>.</w:t>
      </w:r>
      <w:r w:rsidR="00E5362C">
        <w:rPr>
          <w:rFonts w:eastAsiaTheme="minorHAnsi"/>
          <w:bCs/>
        </w:rPr>
        <w:t xml:space="preserve"> </w:t>
      </w:r>
      <w:r w:rsidR="00B23B39">
        <w:rPr>
          <w:rFonts w:eastAsiaTheme="minorHAnsi"/>
          <w:bCs/>
        </w:rPr>
        <w:t>See</w:t>
      </w:r>
      <w:r w:rsidR="00E5362C">
        <w:rPr>
          <w:rFonts w:eastAsiaTheme="minorHAnsi"/>
          <w:bCs/>
        </w:rPr>
        <w:t xml:space="preserve"> muudatus anna</w:t>
      </w:r>
      <w:r w:rsidR="00D850BD">
        <w:rPr>
          <w:rFonts w:eastAsiaTheme="minorHAnsi"/>
          <w:bCs/>
        </w:rPr>
        <w:t>b</w:t>
      </w:r>
      <w:r w:rsidR="00E5362C">
        <w:rPr>
          <w:rFonts w:eastAsiaTheme="minorHAnsi"/>
          <w:bCs/>
        </w:rPr>
        <w:t xml:space="preserve"> vajaliku aja ja võimaluse tuvastada riske ja ohte, mis näiteks perevägivalla puhul pole alati silmanäh</w:t>
      </w:r>
      <w:r w:rsidR="00F13B43">
        <w:rPr>
          <w:rFonts w:eastAsiaTheme="minorHAnsi"/>
          <w:bCs/>
        </w:rPr>
        <w:t>tav</w:t>
      </w:r>
      <w:r w:rsidR="00E5362C">
        <w:rPr>
          <w:rFonts w:eastAsiaTheme="minorHAnsi"/>
          <w:bCs/>
        </w:rPr>
        <w:t>, n</w:t>
      </w:r>
      <w:r w:rsidR="00F13B43">
        <w:rPr>
          <w:rFonts w:eastAsiaTheme="minorHAnsi"/>
          <w:bCs/>
        </w:rPr>
        <w:t>äiteks</w:t>
      </w:r>
      <w:r w:rsidR="00E5362C">
        <w:rPr>
          <w:rFonts w:eastAsiaTheme="minorHAnsi"/>
          <w:bCs/>
        </w:rPr>
        <w:t xml:space="preserve"> vaimse vägivalla puhul.</w:t>
      </w:r>
    </w:p>
    <w:p w:rsidR="00E5362C" w:rsidP="00CB28C8" w:rsidRDefault="00E5362C" w14:paraId="25D5F8F9" w14:textId="77777777">
      <w:pPr>
        <w:jc w:val="both"/>
        <w:rPr>
          <w:rFonts w:eastAsiaTheme="minorHAnsi"/>
          <w:bCs/>
        </w:rPr>
      </w:pPr>
    </w:p>
    <w:p w:rsidRPr="00DF6A5C" w:rsidR="00DF6A5C" w:rsidP="00DF6A5C" w:rsidRDefault="00DF6A5C" w14:paraId="71C35847" w14:textId="0C452CEC">
      <w:pPr>
        <w:jc w:val="both"/>
        <w:rPr>
          <w:rFonts w:eastAsiaTheme="minorHAnsi"/>
          <w:bCs/>
        </w:rPr>
      </w:pPr>
      <w:r w:rsidRPr="00DF6A5C">
        <w:rPr>
          <w:rFonts w:eastAsiaTheme="minorHAnsi"/>
          <w:bCs/>
        </w:rPr>
        <w:t xml:space="preserve">Muudatusega täpsustatakse, et politsei või muu korrakaitseorgan (kui seadus seda ette näeb) võib kehtestada viibimiskeelu lisaks </w:t>
      </w:r>
      <w:r w:rsidR="005A3763">
        <w:rPr>
          <w:rFonts w:eastAsiaTheme="minorHAnsi"/>
          <w:bCs/>
        </w:rPr>
        <w:t>kõrgendatud</w:t>
      </w:r>
      <w:r w:rsidRPr="00DF6A5C" w:rsidR="005A3763">
        <w:rPr>
          <w:rFonts w:eastAsiaTheme="minorHAnsi"/>
          <w:bCs/>
        </w:rPr>
        <w:t xml:space="preserve"> </w:t>
      </w:r>
      <w:r w:rsidRPr="00DF6A5C">
        <w:rPr>
          <w:rFonts w:eastAsiaTheme="minorHAnsi"/>
          <w:bCs/>
        </w:rPr>
        <w:t>ohu</w:t>
      </w:r>
      <w:r w:rsidR="005A3763">
        <w:rPr>
          <w:rStyle w:val="Allmrkuseviide"/>
          <w:rFonts w:eastAsiaTheme="minorHAnsi"/>
          <w:bCs/>
        </w:rPr>
        <w:footnoteReference w:id="24"/>
      </w:r>
      <w:r w:rsidRPr="00DF6A5C">
        <w:rPr>
          <w:rFonts w:eastAsiaTheme="minorHAnsi"/>
          <w:bCs/>
        </w:rPr>
        <w:t xml:space="preserve"> tõrjumisele ka siis, kui see on vajalik isiku elu või tervist ähvardava </w:t>
      </w:r>
      <w:r w:rsidRPr="00847FC4">
        <w:rPr>
          <w:rFonts w:eastAsiaTheme="minorHAnsi"/>
        </w:rPr>
        <w:t>ohu väljaselgitamiseks</w:t>
      </w:r>
      <w:r w:rsidRPr="00DF6A5C">
        <w:rPr>
          <w:rFonts w:eastAsiaTheme="minorHAnsi"/>
          <w:bCs/>
        </w:rPr>
        <w:t>.</w:t>
      </w:r>
      <w:r>
        <w:rPr>
          <w:rFonts w:eastAsiaTheme="minorHAnsi"/>
          <w:bCs/>
        </w:rPr>
        <w:t xml:space="preserve"> Kehtiv </w:t>
      </w:r>
      <w:proofErr w:type="spellStart"/>
      <w:r>
        <w:rPr>
          <w:rFonts w:eastAsiaTheme="minorHAnsi"/>
          <w:bCs/>
        </w:rPr>
        <w:t>KorS-i</w:t>
      </w:r>
      <w:proofErr w:type="spellEnd"/>
      <w:r w:rsidRPr="00DF6A5C">
        <w:rPr>
          <w:rFonts w:eastAsiaTheme="minorHAnsi"/>
          <w:bCs/>
        </w:rPr>
        <w:t xml:space="preserve"> sõnastus võimaldab viibimiskeeldu rakendada peamiselt siis, kui oht on juba tuvastatud ja see </w:t>
      </w:r>
      <w:r w:rsidRPr="00DF6A5C" w:rsidR="00A03D24">
        <w:rPr>
          <w:rFonts w:eastAsiaTheme="minorHAnsi"/>
          <w:bCs/>
        </w:rPr>
        <w:t xml:space="preserve">tuleb </w:t>
      </w:r>
      <w:r w:rsidRPr="00DF6A5C">
        <w:rPr>
          <w:rFonts w:eastAsiaTheme="minorHAnsi"/>
          <w:bCs/>
        </w:rPr>
        <w:t>tõrjuda. Muudatus annab korrakaitseorganile õiguse tegutseda ka ennetavalt – olukordades, kus on alust kahtlustada ohtu elu</w:t>
      </w:r>
      <w:r w:rsidR="00DE2590">
        <w:rPr>
          <w:rFonts w:eastAsiaTheme="minorHAnsi"/>
          <w:bCs/>
        </w:rPr>
        <w:t>le</w:t>
      </w:r>
      <w:r w:rsidRPr="00DF6A5C">
        <w:rPr>
          <w:rFonts w:eastAsiaTheme="minorHAnsi"/>
          <w:bCs/>
        </w:rPr>
        <w:t xml:space="preserve"> või tervise</w:t>
      </w:r>
      <w:r w:rsidR="00DE2590">
        <w:rPr>
          <w:rFonts w:eastAsiaTheme="minorHAnsi"/>
          <w:bCs/>
        </w:rPr>
        <w:t>le</w:t>
      </w:r>
      <w:r w:rsidRPr="00DF6A5C">
        <w:rPr>
          <w:rFonts w:eastAsiaTheme="minorHAnsi"/>
          <w:bCs/>
        </w:rPr>
        <w:t xml:space="preserve">, kuid ohu ulatus või olemasolu vajab veel täiendavat selgitamist. See muudab viibimiskeelu rakendamise paindlikumaks </w:t>
      </w:r>
      <w:r w:rsidR="00871FC9">
        <w:rPr>
          <w:rFonts w:eastAsiaTheme="minorHAnsi"/>
          <w:bCs/>
        </w:rPr>
        <w:t>ja</w:t>
      </w:r>
      <w:r w:rsidRPr="00DF6A5C" w:rsidR="00871FC9">
        <w:rPr>
          <w:rFonts w:eastAsiaTheme="minorHAnsi"/>
          <w:bCs/>
        </w:rPr>
        <w:t xml:space="preserve"> </w:t>
      </w:r>
      <w:r w:rsidRPr="00DF6A5C">
        <w:rPr>
          <w:rFonts w:eastAsiaTheme="minorHAnsi"/>
          <w:bCs/>
        </w:rPr>
        <w:t>võimaldab kiirema</w:t>
      </w:r>
      <w:r w:rsidR="00871FC9">
        <w:rPr>
          <w:rFonts w:eastAsiaTheme="minorHAnsi"/>
          <w:bCs/>
        </w:rPr>
        <w:t>l</w:t>
      </w:r>
      <w:r w:rsidRPr="00DF6A5C">
        <w:rPr>
          <w:rFonts w:eastAsiaTheme="minorHAnsi"/>
          <w:bCs/>
        </w:rPr>
        <w:t>t reageer</w:t>
      </w:r>
      <w:r w:rsidR="00871FC9">
        <w:rPr>
          <w:rFonts w:eastAsiaTheme="minorHAnsi"/>
          <w:bCs/>
        </w:rPr>
        <w:t>ida</w:t>
      </w:r>
      <w:r w:rsidRPr="00DF6A5C">
        <w:rPr>
          <w:rFonts w:eastAsiaTheme="minorHAnsi"/>
          <w:bCs/>
        </w:rPr>
        <w:t xml:space="preserve"> potentsiaalselt ohtlikele olukordadele.</w:t>
      </w:r>
    </w:p>
    <w:p w:rsidR="00DF6A5C" w:rsidP="00CB28C8" w:rsidRDefault="00DF6A5C" w14:paraId="665A0729" w14:textId="77777777">
      <w:pPr>
        <w:jc w:val="both"/>
        <w:rPr>
          <w:rFonts w:eastAsiaTheme="minorHAnsi"/>
          <w:bCs/>
        </w:rPr>
      </w:pPr>
    </w:p>
    <w:p w:rsidR="00DF6A5C" w:rsidP="00DF6A5C" w:rsidRDefault="00DF6A5C" w14:paraId="2B8216A9" w14:textId="275949E9">
      <w:pPr>
        <w:jc w:val="both"/>
        <w:rPr>
          <w:rFonts w:eastAsiaTheme="minorHAnsi"/>
          <w:bCs/>
        </w:rPr>
      </w:pPr>
      <w:r>
        <w:rPr>
          <w:rFonts w:eastAsiaTheme="minorHAnsi"/>
          <w:bCs/>
        </w:rPr>
        <w:t>Muudatusega</w:t>
      </w:r>
      <w:r w:rsidRPr="00DF6A5C">
        <w:rPr>
          <w:rFonts w:eastAsiaTheme="minorHAnsi"/>
          <w:bCs/>
        </w:rPr>
        <w:t xml:space="preserve"> laiendatakse viibimiskeelu rakendamise alust, võimaldades seda kasutada </w:t>
      </w:r>
      <w:r>
        <w:rPr>
          <w:rFonts w:eastAsiaTheme="minorHAnsi"/>
          <w:bCs/>
        </w:rPr>
        <w:t xml:space="preserve">ka </w:t>
      </w:r>
      <w:r w:rsidRPr="00D725B3">
        <w:rPr>
          <w:rFonts w:eastAsiaTheme="minorHAnsi"/>
          <w:b/>
        </w:rPr>
        <w:t>olulise ohu</w:t>
      </w:r>
      <w:r>
        <w:rPr>
          <w:rFonts w:eastAsiaTheme="minorHAnsi"/>
          <w:bCs/>
        </w:rPr>
        <w:t xml:space="preserve"> </w:t>
      </w:r>
      <w:r w:rsidRPr="002311A3">
        <w:t>väljaselgitamiseks või tõrjumiseks</w:t>
      </w:r>
      <w:r>
        <w:t>.</w:t>
      </w:r>
      <w:r w:rsidR="00D725B3">
        <w:rPr>
          <w:rFonts w:eastAsiaTheme="minorHAnsi"/>
          <w:bCs/>
        </w:rPr>
        <w:t xml:space="preserve"> </w:t>
      </w:r>
      <w:proofErr w:type="spellStart"/>
      <w:r w:rsidR="005854F9">
        <w:rPr>
          <w:rFonts w:eastAsiaTheme="minorHAnsi"/>
          <w:bCs/>
        </w:rPr>
        <w:t>KorS-i</w:t>
      </w:r>
      <w:proofErr w:type="spellEnd"/>
      <w:r w:rsidR="005854F9">
        <w:rPr>
          <w:rFonts w:eastAsiaTheme="minorHAnsi"/>
          <w:bCs/>
        </w:rPr>
        <w:t xml:space="preserve"> </w:t>
      </w:r>
      <w:r w:rsidR="005854F9">
        <w:rPr>
          <w:bCs/>
        </w:rPr>
        <w:t>§</w:t>
      </w:r>
      <w:r w:rsidR="008D1919">
        <w:rPr>
          <w:bCs/>
        </w:rPr>
        <w:t>-s</w:t>
      </w:r>
      <w:r w:rsidR="005854F9">
        <w:rPr>
          <w:bCs/>
        </w:rPr>
        <w:t xml:space="preserve"> 5 t</w:t>
      </w:r>
      <w:r w:rsidR="008D1919">
        <w:rPr>
          <w:bCs/>
        </w:rPr>
        <w:t>uuakse</w:t>
      </w:r>
      <w:r w:rsidR="005854F9">
        <w:rPr>
          <w:bCs/>
        </w:rPr>
        <w:t xml:space="preserve"> välja, et </w:t>
      </w:r>
      <w:r w:rsidR="009B69CB">
        <w:rPr>
          <w:bCs/>
        </w:rPr>
        <w:t>„</w:t>
      </w:r>
      <w:r w:rsidR="005854F9">
        <w:rPr>
          <w:bCs/>
        </w:rPr>
        <w:t>oluline oht</w:t>
      </w:r>
      <w:r w:rsidR="009B69CB">
        <w:rPr>
          <w:bCs/>
        </w:rPr>
        <w:t>“</w:t>
      </w:r>
      <w:r w:rsidR="005854F9">
        <w:rPr>
          <w:bCs/>
        </w:rPr>
        <w:t xml:space="preserve"> on</w:t>
      </w:r>
      <w:r w:rsidRPr="005854F9" w:rsidR="005854F9">
        <w:rPr>
          <w:bCs/>
        </w:rPr>
        <w:t xml:space="preserve"> oht isiku tervisele, olulise väärtusega varalisele hüvele</w:t>
      </w:r>
      <w:r w:rsidR="00072011">
        <w:rPr>
          <w:bCs/>
        </w:rPr>
        <w:t xml:space="preserve"> ja</w:t>
      </w:r>
      <w:r w:rsidRPr="005854F9" w:rsidR="005854F9">
        <w:rPr>
          <w:bCs/>
        </w:rPr>
        <w:t xml:space="preserve"> keskkonnale või käesoleva paragrahvi lõikes 4 nimetamata kuriteo toimepanemise oht.</w:t>
      </w:r>
      <w:r w:rsidR="005854F9">
        <w:rPr>
          <w:rFonts w:eastAsiaTheme="minorHAnsi"/>
          <w:bCs/>
        </w:rPr>
        <w:t xml:space="preserve"> Perevägivalla juhtumid </w:t>
      </w:r>
      <w:r w:rsidRPr="005854F9" w:rsidR="005854F9">
        <w:rPr>
          <w:rFonts w:eastAsiaTheme="minorHAnsi"/>
          <w:bCs/>
        </w:rPr>
        <w:t>on seotud elu ja tervise ohu tõrjumise ja väljaselgitamisega</w:t>
      </w:r>
      <w:r w:rsidR="005854F9">
        <w:rPr>
          <w:rFonts w:eastAsiaTheme="minorHAnsi"/>
          <w:bCs/>
        </w:rPr>
        <w:t>.</w:t>
      </w:r>
      <w:r w:rsidRPr="00DF6A5C">
        <w:rPr>
          <w:rFonts w:eastAsiaTheme="minorHAnsi"/>
          <w:bCs/>
        </w:rPr>
        <w:t xml:space="preserve"> Praktikas tähendab see, et korrakaitseorgan saab ajutiselt piirata isikute viibimist teatud alal</w:t>
      </w:r>
      <w:r w:rsidR="00A73190">
        <w:rPr>
          <w:rFonts w:eastAsiaTheme="minorHAnsi"/>
          <w:bCs/>
        </w:rPr>
        <w:t>,</w:t>
      </w:r>
      <w:r w:rsidRPr="00DF6A5C">
        <w:rPr>
          <w:rFonts w:eastAsiaTheme="minorHAnsi"/>
          <w:bCs/>
        </w:rPr>
        <w:t xml:space="preserve"> näiteks juhul, kui on tuvastatud märgid võimaliku ohu</w:t>
      </w:r>
      <w:r w:rsidR="0039169D">
        <w:rPr>
          <w:rFonts w:eastAsiaTheme="minorHAnsi"/>
          <w:bCs/>
        </w:rPr>
        <w:t>olukorra</w:t>
      </w:r>
      <w:r w:rsidRPr="00DF6A5C">
        <w:rPr>
          <w:rFonts w:eastAsiaTheme="minorHAnsi"/>
          <w:bCs/>
        </w:rPr>
        <w:t xml:space="preserve"> kohta (tundmatu aine lekkimine, varisemisohu kahtlus jms), kuid ohu täpne olemus vajab veel kontrollimist.</w:t>
      </w:r>
    </w:p>
    <w:p w:rsidR="00DF6A5C" w:rsidP="00DF6A5C" w:rsidRDefault="00DF6A5C" w14:paraId="2620A7FA" w14:textId="77777777">
      <w:pPr>
        <w:jc w:val="both"/>
        <w:rPr>
          <w:rFonts w:eastAsiaTheme="minorHAnsi"/>
          <w:bCs/>
        </w:rPr>
      </w:pPr>
    </w:p>
    <w:p w:rsidR="00F36A05" w:rsidP="00F36A05" w:rsidRDefault="00F36A05" w14:paraId="72097A63" w14:textId="6D2744BE">
      <w:pPr>
        <w:jc w:val="both"/>
      </w:pPr>
      <w:r w:rsidRPr="0005513D">
        <w:t xml:space="preserve">Et viibimiskeeld oleks </w:t>
      </w:r>
      <w:r w:rsidRPr="00426027">
        <w:rPr>
          <w:b/>
          <w:bCs/>
        </w:rPr>
        <w:t xml:space="preserve">tõhus meede perevägivalla </w:t>
      </w:r>
      <w:r w:rsidR="00AD4816">
        <w:rPr>
          <w:b/>
          <w:bCs/>
        </w:rPr>
        <w:t>eskaleerumis</w:t>
      </w:r>
      <w:r w:rsidR="003E6733">
        <w:rPr>
          <w:b/>
          <w:bCs/>
        </w:rPr>
        <w:t>e</w:t>
      </w:r>
      <w:r w:rsidR="00AD4816">
        <w:rPr>
          <w:b/>
          <w:bCs/>
        </w:rPr>
        <w:t xml:space="preserve"> ärahoid</w:t>
      </w:r>
      <w:r w:rsidR="003E6733">
        <w:rPr>
          <w:b/>
          <w:bCs/>
        </w:rPr>
        <w:t>miseks</w:t>
      </w:r>
      <w:r w:rsidRPr="0005513D">
        <w:t xml:space="preserve">, peaks seda saama kohaldada ka juhtudel, kus esineb selge oht ohvri tervisele, isegi kui vahetu oht </w:t>
      </w:r>
      <w:r>
        <w:t xml:space="preserve">elule </w:t>
      </w:r>
      <w:r w:rsidRPr="0005513D">
        <w:t xml:space="preserve">puudub. Vägivald ei piirdu ainult füüsiliste rünnakutega – psühholoogiline terror, majanduslik kontroll ja seksuaalne vägivald on sageli raskemini tuvastatavad, kuid nende mõju ohvrile võib olla sama hävitav. Näiteks kui </w:t>
      </w:r>
      <w:r>
        <w:t>üks kooselupartner</w:t>
      </w:r>
      <w:r w:rsidRPr="0005513D">
        <w:t xml:space="preserve"> on </w:t>
      </w:r>
      <w:r>
        <w:t>teise</w:t>
      </w:r>
      <w:r w:rsidRPr="0005513D">
        <w:t xml:space="preserve"> partneri pangakontod blokeerinud, teda pidevalt alandanud ning ähvardanud, et </w:t>
      </w:r>
      <w:r>
        <w:t>too</w:t>
      </w:r>
      <w:r w:rsidRPr="0005513D">
        <w:t xml:space="preserve"> ei saa</w:t>
      </w:r>
      <w:r>
        <w:t>ks</w:t>
      </w:r>
      <w:r w:rsidRPr="0005513D">
        <w:t xml:space="preserve"> ilma temata hakkama, võib see viia ohvri täielikku sõltuvusse ega pruugi anda talle võimalust olukorrast väljuda.</w:t>
      </w:r>
    </w:p>
    <w:p w:rsidRPr="0005513D" w:rsidR="00F36A05" w:rsidP="00F36A05" w:rsidRDefault="00F36A05" w14:paraId="70A92731" w14:textId="77777777">
      <w:pPr>
        <w:jc w:val="both"/>
      </w:pPr>
    </w:p>
    <w:p w:rsidRPr="00DF6A5C" w:rsidR="00F36A05" w:rsidP="00F36A05" w:rsidRDefault="00F36A05" w14:paraId="1B179179" w14:textId="40BDCF46">
      <w:pPr>
        <w:jc w:val="both"/>
        <w:rPr>
          <w:rFonts w:eastAsiaTheme="minorHAnsi"/>
          <w:bCs/>
        </w:rPr>
      </w:pPr>
      <w:r w:rsidRPr="0005513D">
        <w:t xml:space="preserve">Politseil on vaja aega, et koguda tõendeid ja mõista olukorra tegelikku ohtlikkust, samas kui ohver vajab tuge ja kindlustunnet, et tal on turvaline koht, kus viibida, ning piisavalt aega, et teha teadlikke otsuseid oma edasise elu ja turvalisuse kohta. Viibimiskeelu eesmärk peaks olema tagada ohvri kaitse mitte ainult vahetu füüsilise ohu eest, vaid ka siis, kui on alust arvata, et vägivald </w:t>
      </w:r>
      <w:r w:rsidR="007031F6">
        <w:t>on varjatud või</w:t>
      </w:r>
      <w:r w:rsidRPr="0005513D">
        <w:t xml:space="preserve"> võib jätkuda või süveneda.</w:t>
      </w:r>
    </w:p>
    <w:p w:rsidR="00F36A05" w:rsidP="00DF6A5C" w:rsidRDefault="00F36A05" w14:paraId="47D9A1DC" w14:textId="77777777">
      <w:pPr>
        <w:jc w:val="both"/>
        <w:rPr>
          <w:rFonts w:eastAsiaTheme="minorHAnsi"/>
          <w:bCs/>
        </w:rPr>
      </w:pPr>
    </w:p>
    <w:p w:rsidR="00F36A05" w:rsidP="00F36A05" w:rsidRDefault="00F36A05" w14:paraId="450551CA" w14:textId="5DBEC071">
      <w:pPr>
        <w:jc w:val="both"/>
      </w:pPr>
      <w:r>
        <w:t xml:space="preserve">Perevägivallajuhtumite korral võib osutuda vajalikuks kehtestada viibimiskeeld viisil, </w:t>
      </w:r>
      <w:r w:rsidRPr="00E05679">
        <w:t xml:space="preserve">mis keelab </w:t>
      </w:r>
      <w:proofErr w:type="spellStart"/>
      <w:r w:rsidRPr="00E05679">
        <w:t>vägivallatsejal</w:t>
      </w:r>
      <w:proofErr w:type="spellEnd"/>
      <w:r w:rsidRPr="00E05679">
        <w:t xml:space="preserve"> oma pereliikmele teatud arvu meetrite ulatuses läheneda. Lisaks tuleb olukorra tõsidusest ja ohu iseloomust lähtuvalt kaaluda võimalust kehtestada </w:t>
      </w:r>
      <w:proofErr w:type="spellStart"/>
      <w:r w:rsidRPr="00E05679">
        <w:t>vägivallatsejale</w:t>
      </w:r>
      <w:proofErr w:type="spellEnd"/>
      <w:r w:rsidRPr="00E05679">
        <w:t xml:space="preserve"> eluruumis viibimise keeld. See tähendab, et isikule võib ajutiselt keelata oma kodus viibimise, kui teise isiku turvalisust ei ole võimalik tagada üksnes liikumispiirangu kehtestamisega (nt teatud </w:t>
      </w:r>
      <w:r>
        <w:t>ruumidesse</w:t>
      </w:r>
      <w:r w:rsidRPr="00E05679">
        <w:t xml:space="preserve"> sisenemise keeld või minimaalne distants samas eluruumis).</w:t>
      </w:r>
    </w:p>
    <w:p w:rsidR="00F36A05" w:rsidP="00F36A05" w:rsidRDefault="00F36A05" w14:paraId="781F7DAF" w14:textId="77777777">
      <w:pPr>
        <w:jc w:val="both"/>
      </w:pPr>
    </w:p>
    <w:p w:rsidR="00F36A05" w:rsidP="00F36A05" w:rsidRDefault="00F36A05" w14:paraId="6B259177" w14:textId="4A4BA644">
      <w:pPr>
        <w:jc w:val="both"/>
      </w:pPr>
      <w:r>
        <w:t xml:space="preserve">Kindlasti peab viibimiskeeldu kohaldav politseiametnik enne keelu kehtestamist kaaluma, </w:t>
      </w:r>
      <w:r w:rsidRPr="00E05679">
        <w:t xml:space="preserve">kas ja kuidas oleks võimalik tagada kannatanu ohutus, ilma et see piiraks põhjendamatult teise isiku õigusi. </w:t>
      </w:r>
      <w:r>
        <w:t xml:space="preserve">Politseiametnik peab hindama, kas </w:t>
      </w:r>
      <w:r w:rsidR="00986C24">
        <w:t xml:space="preserve">siis, kui </w:t>
      </w:r>
      <w:r>
        <w:t xml:space="preserve">eluruumi </w:t>
      </w:r>
      <w:r w:rsidR="00986C24">
        <w:t xml:space="preserve">kasutatakse </w:t>
      </w:r>
      <w:r>
        <w:t>ühisel</w:t>
      </w:r>
      <w:r w:rsidR="00986C24">
        <w:t>t</w:t>
      </w:r>
      <w:r>
        <w:t xml:space="preserve"> samal ajal</w:t>
      </w:r>
      <w:r w:rsidR="00986C24">
        <w:t>,</w:t>
      </w:r>
      <w:r>
        <w:t xml:space="preserve"> on üldse võimalik kohustada </w:t>
      </w:r>
      <w:r w:rsidR="00986C24">
        <w:t xml:space="preserve">isikut </w:t>
      </w:r>
      <w:r>
        <w:t xml:space="preserve">hoiduma teisest isikust teatud kaugusele või mitte sisenema </w:t>
      </w:r>
      <w:r>
        <w:lastRenderedPageBreak/>
        <w:t xml:space="preserve">teatud ruumidesse. </w:t>
      </w:r>
      <w:r w:rsidRPr="00E05679">
        <w:t>Kui aga ohu iseloom on selline, et lahus hoidmine ühise eluruumi piires ei ole realistlik või piisav (nt väikese</w:t>
      </w:r>
      <w:r w:rsidR="00986C24">
        <w:t>s</w:t>
      </w:r>
      <w:r w:rsidRPr="00E05679">
        <w:t xml:space="preserve"> korteri</w:t>
      </w:r>
      <w:r w:rsidR="00986C24">
        <w:t>s</w:t>
      </w:r>
      <w:r w:rsidRPr="00E05679">
        <w:t>, kus puudub võimalus distantsi hoida), võib osutuda vältimatuks keelata ohu põhjustajal oma kodus viibimine.</w:t>
      </w:r>
      <w:r w:rsidR="00663E9B">
        <w:t xml:space="preserve"> Politsei kasutab juba </w:t>
      </w:r>
      <w:r w:rsidR="00986C24">
        <w:t xml:space="preserve">praegu </w:t>
      </w:r>
      <w:r w:rsidR="00663E9B">
        <w:t>oma töös perevä</w:t>
      </w:r>
      <w:r w:rsidR="00B94901">
        <w:t>givalla</w:t>
      </w:r>
      <w:r w:rsidR="00663E9B">
        <w:t xml:space="preserve"> sündmuste hindamiseks </w:t>
      </w:r>
      <w:r w:rsidR="00A335E0">
        <w:t>lähisuhtevägivalla</w:t>
      </w:r>
      <w:r w:rsidR="00663E9B">
        <w:t xml:space="preserve"> </w:t>
      </w:r>
      <w:r w:rsidR="00A335E0">
        <w:t>hindamislehte</w:t>
      </w:r>
      <w:r w:rsidR="00663E9B">
        <w:t xml:space="preserve"> </w:t>
      </w:r>
      <w:r w:rsidR="00986C24">
        <w:t xml:space="preserve">ja </w:t>
      </w:r>
      <w:r w:rsidR="00663E9B">
        <w:t>seda saab kasutada ka edaspidi viibimiskeelu rakendamiseks.</w:t>
      </w:r>
    </w:p>
    <w:p w:rsidR="00F36A05" w:rsidP="00F36A05" w:rsidRDefault="00F36A05" w14:paraId="1B4A7BD7" w14:textId="77777777">
      <w:pPr>
        <w:jc w:val="both"/>
      </w:pPr>
    </w:p>
    <w:p w:rsidR="00F36A05" w:rsidP="00F36A05" w:rsidRDefault="00F36A05" w14:paraId="137DB974" w14:textId="6E7AC0AA">
      <w:pPr>
        <w:jc w:val="both"/>
      </w:pPr>
      <w:r w:rsidRPr="007C0084">
        <w:t>Arvestades, et tegu on olulise põhiõiguste riivega, peab politsei olema enne viibimiskeelu kehtestamist veendunud, et isikul on reaalselt olemas alternatiivne peatumispaik. See tähendab, et politsei peab kontrollima, kas isikul on võimalik ööbida sugulaste või tuttavate juures või kas tal on ligipääs muule ajutisele eluruumile (nt varjupaik või muu sotsiaalteenus). Kui isikul puudub igasugune võimalus leida viivitamat</w:t>
      </w:r>
      <w:r w:rsidR="006F513C">
        <w:t>a</w:t>
      </w:r>
      <w:r w:rsidRPr="007C0084">
        <w:t xml:space="preserve"> ajutine elukoht, peab politsei hindama, kas viibimiskeelu kehtestamine on siiski vajalik ja kas on olemas mõni muu lahendus kannatanu turvalisuse tagamiseks.</w:t>
      </w:r>
    </w:p>
    <w:p w:rsidR="00F36A05" w:rsidP="00DF6A5C" w:rsidRDefault="00F36A05" w14:paraId="5240688D" w14:textId="77777777">
      <w:pPr>
        <w:jc w:val="both"/>
        <w:rPr>
          <w:rFonts w:eastAsiaTheme="minorHAnsi"/>
          <w:bCs/>
        </w:rPr>
      </w:pPr>
    </w:p>
    <w:p w:rsidRPr="00DF6A5C" w:rsidR="00DF6A5C" w:rsidP="00DF6A5C" w:rsidRDefault="00DF6A5C" w14:paraId="3FB2F217" w14:textId="260B35CE">
      <w:pPr>
        <w:jc w:val="both"/>
        <w:rPr>
          <w:rFonts w:eastAsiaTheme="minorHAnsi"/>
          <w:bCs/>
        </w:rPr>
      </w:pPr>
      <w:r w:rsidRPr="00DF6A5C">
        <w:rPr>
          <w:rFonts w:eastAsiaTheme="minorHAnsi"/>
          <w:bCs/>
        </w:rPr>
        <w:t xml:space="preserve">Muudatuse eesmärk on suurendada korrakaitseorganite ennetusvõimekust ja tagada, et viibimiskeeld oleks tõhus vahend mitte ainult juba tuvastatud ohu tõrjumisel, vaid ka selle väljaselgitamisel. See aitab paremini kaitsta avalikku </w:t>
      </w:r>
      <w:r>
        <w:rPr>
          <w:rFonts w:eastAsiaTheme="minorHAnsi"/>
          <w:bCs/>
        </w:rPr>
        <w:t>korda</w:t>
      </w:r>
      <w:r w:rsidRPr="00DF6A5C">
        <w:rPr>
          <w:rFonts w:eastAsiaTheme="minorHAnsi"/>
          <w:bCs/>
        </w:rPr>
        <w:t xml:space="preserve"> </w:t>
      </w:r>
      <w:r w:rsidR="009242F7">
        <w:rPr>
          <w:rFonts w:eastAsiaTheme="minorHAnsi"/>
          <w:bCs/>
        </w:rPr>
        <w:t>ning</w:t>
      </w:r>
      <w:r w:rsidRPr="00DF6A5C">
        <w:rPr>
          <w:rFonts w:eastAsiaTheme="minorHAnsi"/>
          <w:bCs/>
        </w:rPr>
        <w:t xml:space="preserve"> inimeste elu </w:t>
      </w:r>
      <w:r w:rsidR="009242F7">
        <w:rPr>
          <w:rFonts w:eastAsiaTheme="minorHAnsi"/>
          <w:bCs/>
        </w:rPr>
        <w:t>ja</w:t>
      </w:r>
      <w:r w:rsidRPr="00DF6A5C">
        <w:rPr>
          <w:rFonts w:eastAsiaTheme="minorHAnsi"/>
          <w:bCs/>
        </w:rPr>
        <w:t xml:space="preserve"> tervist.</w:t>
      </w:r>
    </w:p>
    <w:p w:rsidR="000B7881" w:rsidP="00CB28C8" w:rsidRDefault="000B7881" w14:paraId="080812CC" w14:textId="77777777">
      <w:pPr>
        <w:jc w:val="both"/>
        <w:rPr>
          <w:rFonts w:eastAsiaTheme="minorHAnsi"/>
          <w:bCs/>
        </w:rPr>
      </w:pPr>
    </w:p>
    <w:p w:rsidR="003E6733" w:rsidP="00CB28C8" w:rsidRDefault="0015777D" w14:paraId="7E0FB40A" w14:textId="4E5F8CEF">
      <w:pPr>
        <w:jc w:val="both"/>
      </w:pPr>
      <w:r>
        <w:rPr>
          <w:b/>
          <w:bCs/>
        </w:rPr>
        <w:t xml:space="preserve">Eelnõu </w:t>
      </w:r>
      <w:r w:rsidRPr="002338E8">
        <w:rPr>
          <w:rFonts w:eastAsiaTheme="minorHAnsi"/>
          <w:b/>
        </w:rPr>
        <w:t>§</w:t>
      </w:r>
      <w:r>
        <w:rPr>
          <w:rFonts w:eastAsiaTheme="minorHAnsi"/>
          <w:b/>
        </w:rPr>
        <w:t xml:space="preserve"> 1 punkti</w:t>
      </w:r>
      <w:r w:rsidR="00C64420">
        <w:rPr>
          <w:rFonts w:eastAsiaTheme="minorHAnsi"/>
          <w:b/>
        </w:rPr>
        <w:t>ga</w:t>
      </w:r>
      <w:r>
        <w:rPr>
          <w:rFonts w:eastAsiaTheme="minorHAnsi"/>
          <w:b/>
        </w:rPr>
        <w:t xml:space="preserve"> </w:t>
      </w:r>
      <w:r w:rsidR="00973D38">
        <w:rPr>
          <w:rFonts w:eastAsiaTheme="minorHAnsi"/>
          <w:b/>
        </w:rPr>
        <w:t>2</w:t>
      </w:r>
      <w:r>
        <w:rPr>
          <w:rFonts w:eastAsiaTheme="minorHAnsi"/>
          <w:b/>
        </w:rPr>
        <w:t xml:space="preserve"> </w:t>
      </w:r>
      <w:r w:rsidR="002E437C">
        <w:t>täiendatakse</w:t>
      </w:r>
      <w:r>
        <w:t xml:space="preserve"> </w:t>
      </w:r>
      <w:proofErr w:type="spellStart"/>
      <w:r>
        <w:t>KorS-i</w:t>
      </w:r>
      <w:proofErr w:type="spellEnd"/>
      <w:r w:rsidR="000B7881">
        <w:t xml:space="preserve"> </w:t>
      </w:r>
      <w:r w:rsidR="001668E8">
        <w:t>§</w:t>
      </w:r>
      <w:r>
        <w:t xml:space="preserve"> </w:t>
      </w:r>
      <w:r w:rsidRPr="002338E8">
        <w:rPr>
          <w:rFonts w:eastAsiaTheme="minorHAnsi"/>
          <w:bCs/>
        </w:rPr>
        <w:t>4</w:t>
      </w:r>
      <w:r>
        <w:rPr>
          <w:rFonts w:eastAsiaTheme="minorHAnsi"/>
          <w:bCs/>
        </w:rPr>
        <w:t xml:space="preserve">4 </w:t>
      </w:r>
      <w:r w:rsidR="003E6733">
        <w:rPr>
          <w:rFonts w:eastAsiaTheme="minorHAnsi"/>
          <w:bCs/>
        </w:rPr>
        <w:t xml:space="preserve">lõiget </w:t>
      </w:r>
      <w:r>
        <w:rPr>
          <w:rFonts w:eastAsiaTheme="minorHAnsi"/>
          <w:bCs/>
        </w:rPr>
        <w:t>5</w:t>
      </w:r>
      <w:r w:rsidR="003E6733">
        <w:rPr>
          <w:rFonts w:eastAsiaTheme="minorHAnsi"/>
          <w:bCs/>
        </w:rPr>
        <w:t xml:space="preserve">. Lõike esimest lauset võrreldes kehtiva </w:t>
      </w:r>
      <w:proofErr w:type="spellStart"/>
      <w:r w:rsidR="003E6733">
        <w:rPr>
          <w:rFonts w:eastAsiaTheme="minorHAnsi"/>
          <w:bCs/>
        </w:rPr>
        <w:t>KorS-iga</w:t>
      </w:r>
      <w:proofErr w:type="spellEnd"/>
      <w:r w:rsidR="003E6733">
        <w:rPr>
          <w:rFonts w:eastAsiaTheme="minorHAnsi"/>
          <w:bCs/>
        </w:rPr>
        <w:t xml:space="preserve"> ei muudeta.</w:t>
      </w:r>
      <w:r>
        <w:rPr>
          <w:rFonts w:eastAsiaTheme="minorHAnsi"/>
          <w:bCs/>
        </w:rPr>
        <w:t xml:space="preserve"> </w:t>
      </w:r>
      <w:r w:rsidR="003E6733">
        <w:t>Lõike teist lauset täiendatakse selliselt, et lisaks prefektile ja muu korrakaitseorgani juhile on õigus v</w:t>
      </w:r>
      <w:r w:rsidR="00973D38">
        <w:t xml:space="preserve">iibimiskeelu </w:t>
      </w:r>
      <w:r w:rsidR="003E6733">
        <w:t xml:space="preserve">kestust üle 12 tunni </w:t>
      </w:r>
      <w:r w:rsidR="00973D38">
        <w:t>pikenda</w:t>
      </w:r>
      <w:r w:rsidR="003E6733">
        <w:t>da</w:t>
      </w:r>
      <w:r w:rsidR="00973D38">
        <w:t xml:space="preserve"> prefekti volitatud isikul. Seda põhjusel, et prefektid pole kättesaadavad ööpäev</w:t>
      </w:r>
      <w:r w:rsidR="00D709EB">
        <w:t xml:space="preserve"> </w:t>
      </w:r>
      <w:r w:rsidR="000711FD">
        <w:t>ringi</w:t>
      </w:r>
      <w:r w:rsidR="00973D38">
        <w:t xml:space="preserve"> ja nädalavahetustel, samas</w:t>
      </w:r>
      <w:r w:rsidR="00D709EB">
        <w:t xml:space="preserve"> kui</w:t>
      </w:r>
      <w:r w:rsidR="00973D38">
        <w:t xml:space="preserve"> perevägivalla juhtumid leiavad aset tihtipeale just nädalavahetus</w:t>
      </w:r>
      <w:r w:rsidR="00A243C9">
        <w:t>t</w:t>
      </w:r>
      <w:r w:rsidR="00973D38">
        <w:t>el ning ö</w:t>
      </w:r>
      <w:r w:rsidR="00FC5D53">
        <w:t>ö</w:t>
      </w:r>
      <w:r w:rsidR="00973D38">
        <w:t>tundidel.</w:t>
      </w:r>
      <w:r w:rsidR="003E6733">
        <w:t xml:space="preserve"> Lõiget</w:t>
      </w:r>
      <w:r w:rsidR="00A243C9">
        <w:t> </w:t>
      </w:r>
      <w:r w:rsidR="003E6733">
        <w:t>5 täiendatakse kolmanda lausega, milles nähakse ette, et v</w:t>
      </w:r>
      <w:r w:rsidRPr="00420FB9" w:rsidR="003E6733">
        <w:t>iibimiskeelu kohaldamisel käesoleva paragrahvi lõike 1</w:t>
      </w:r>
      <w:r w:rsidRPr="00420FB9" w:rsidR="003E6733">
        <w:rPr>
          <w:i/>
          <w:iCs/>
        </w:rPr>
        <w:t> </w:t>
      </w:r>
      <w:r w:rsidRPr="00420FB9" w:rsidR="003E6733">
        <w:t xml:space="preserve">punktis 3 sätestatud juhul võib politsei põhjendatud vajadusel viibimiskeeldu kohaldada </w:t>
      </w:r>
      <w:proofErr w:type="spellStart"/>
      <w:r w:rsidR="003E6733">
        <w:t>OAS-i</w:t>
      </w:r>
      <w:proofErr w:type="spellEnd"/>
      <w:r w:rsidRPr="00420FB9" w:rsidR="003E6733">
        <w:t xml:space="preserve"> tähenduses perevägivalla ohvrite õiguste kaitseks kuni 72 tundi</w:t>
      </w:r>
      <w:r w:rsidR="003E6733">
        <w:t>.</w:t>
      </w:r>
    </w:p>
    <w:p w:rsidR="003E6733" w:rsidP="00CB28C8" w:rsidRDefault="003E6733" w14:paraId="4A0EA608" w14:textId="77777777">
      <w:pPr>
        <w:jc w:val="both"/>
      </w:pPr>
    </w:p>
    <w:p w:rsidR="003059AA" w:rsidP="00CB28C8" w:rsidRDefault="003059AA" w14:paraId="5655C111" w14:textId="62778167">
      <w:pPr>
        <w:jc w:val="both"/>
      </w:pPr>
      <w:r>
        <w:t>Perevägivalla ohvri</w:t>
      </w:r>
      <w:r w:rsidR="00D709EB">
        <w:t>le</w:t>
      </w:r>
      <w:r>
        <w:t xml:space="preserve"> on</w:t>
      </w:r>
      <w:r w:rsidRPr="00FB15DF">
        <w:t xml:space="preserve"> oluline</w:t>
      </w:r>
      <w:r w:rsidR="00B62F72">
        <w:t>, et</w:t>
      </w:r>
      <w:r w:rsidRPr="00FB15DF">
        <w:t xml:space="preserve"> </w:t>
      </w:r>
      <w:proofErr w:type="spellStart"/>
      <w:r w:rsidR="006A75AA">
        <w:t>vägivallatsejale</w:t>
      </w:r>
      <w:proofErr w:type="spellEnd"/>
      <w:r w:rsidR="006A75AA">
        <w:t xml:space="preserve"> </w:t>
      </w:r>
      <w:r w:rsidR="00B035F2">
        <w:t>oleks võimalik kehtestada</w:t>
      </w:r>
      <w:r w:rsidRPr="00FB15DF" w:rsidR="00B035F2">
        <w:t xml:space="preserve"> </w:t>
      </w:r>
      <w:r w:rsidR="00EA248B">
        <w:t>kuni</w:t>
      </w:r>
      <w:r w:rsidRPr="00FB15DF" w:rsidR="00EA248B">
        <w:t xml:space="preserve"> </w:t>
      </w:r>
      <w:r w:rsidRPr="00FB15DF">
        <w:t>72-tunnine</w:t>
      </w:r>
      <w:r>
        <w:t xml:space="preserve"> </w:t>
      </w:r>
      <w:r w:rsidRPr="00FB15DF">
        <w:t>viibimiskeeld</w:t>
      </w:r>
      <w:r w:rsidR="00B62F72">
        <w:t>.</w:t>
      </w:r>
      <w:r w:rsidRPr="00FB15DF">
        <w:t xml:space="preserve"> </w:t>
      </w:r>
      <w:r w:rsidR="00B62F72">
        <w:t>S</w:t>
      </w:r>
      <w:r w:rsidRPr="00FB15DF">
        <w:t xml:space="preserve">ee </w:t>
      </w:r>
      <w:r w:rsidR="00B62F72">
        <w:t>tagab</w:t>
      </w:r>
      <w:r w:rsidRPr="00FB15DF" w:rsidR="00B62F72">
        <w:t xml:space="preserve"> </w:t>
      </w:r>
      <w:r w:rsidR="00B62F72">
        <w:t>ohvrile</w:t>
      </w:r>
      <w:r w:rsidRPr="00FB15DF" w:rsidR="00B62F72">
        <w:t xml:space="preserve"> </w:t>
      </w:r>
      <w:r w:rsidRPr="00FB15DF">
        <w:t>esmase turva</w:t>
      </w:r>
      <w:r w:rsidR="00B62F72">
        <w:t>tunde</w:t>
      </w:r>
      <w:r w:rsidRPr="00FB15DF">
        <w:t xml:space="preserve"> ja hingamisruumi, mis on vajalik nii füüsiliseks kui ka vaimse</w:t>
      </w:r>
      <w:r w:rsidR="00B62F72">
        <w:t>ks</w:t>
      </w:r>
      <w:r w:rsidRPr="00FB15DF">
        <w:t xml:space="preserve"> taastumiseks. Vägivalla kogemine on šokeeriv ja traumeeriv ning ohver vajab aega, et olukor</w:t>
      </w:r>
      <w:r w:rsidR="00B62F72">
        <w:t>da</w:t>
      </w:r>
      <w:r w:rsidRPr="00FB15DF">
        <w:t xml:space="preserve"> </w:t>
      </w:r>
      <w:r w:rsidR="00B62F72">
        <w:t>rahulikult hinnata</w:t>
      </w:r>
      <w:r w:rsidRPr="00FB15DF" w:rsidR="00B62F72">
        <w:t xml:space="preserve"> </w:t>
      </w:r>
      <w:r w:rsidR="00CA448A">
        <w:t>ja</w:t>
      </w:r>
      <w:r w:rsidRPr="00FB15DF" w:rsidR="00CA448A">
        <w:t xml:space="preserve"> </w:t>
      </w:r>
      <w:r w:rsidRPr="00FB15DF">
        <w:t>teha teadlikke otsuseid oma edasise heaolu tagamiseks.</w:t>
      </w:r>
      <w:r w:rsidR="00AB0FFA">
        <w:t xml:space="preserve"> Pikem</w:t>
      </w:r>
      <w:r w:rsidR="00CA448A">
        <w:t>a</w:t>
      </w:r>
      <w:r w:rsidR="00AB0FFA">
        <w:t xml:space="preserve"> viibimiskeel</w:t>
      </w:r>
      <w:r w:rsidR="00CA448A">
        <w:t>u korral</w:t>
      </w:r>
      <w:r w:rsidR="00AB0FFA">
        <w:t xml:space="preserve"> arvesta</w:t>
      </w:r>
      <w:r w:rsidR="00CA448A">
        <w:t>ta</w:t>
      </w:r>
      <w:r w:rsidR="00AB0FFA">
        <w:t>ks järgmis</w:t>
      </w:r>
      <w:r w:rsidR="00CA448A">
        <w:t>i</w:t>
      </w:r>
      <w:r w:rsidR="00AB0FFA">
        <w:t xml:space="preserve"> aspekt</w:t>
      </w:r>
      <w:r w:rsidR="00CA448A">
        <w:t>e</w:t>
      </w:r>
      <w:r w:rsidR="00AB0FFA">
        <w:t>:</w:t>
      </w:r>
    </w:p>
    <w:p w:rsidR="00AB0FFA" w:rsidP="00CB28C8" w:rsidRDefault="00AB0FFA" w14:paraId="140257F5" w14:textId="77777777">
      <w:pPr>
        <w:jc w:val="both"/>
      </w:pPr>
    </w:p>
    <w:p w:rsidRPr="00FB15DF" w:rsidR="003059AA" w:rsidP="00CD00E4" w:rsidRDefault="003059AA" w14:paraId="53022673" w14:textId="25093911">
      <w:pPr>
        <w:numPr>
          <w:ilvl w:val="0"/>
          <w:numId w:val="47"/>
        </w:numPr>
        <w:jc w:val="both"/>
      </w:pPr>
      <w:r w:rsidRPr="00FB15DF">
        <w:rPr>
          <w:b/>
          <w:bCs/>
        </w:rPr>
        <w:t>Vajalik aeg traumast taastumiseks</w:t>
      </w:r>
      <w:r w:rsidR="00D03FEC">
        <w:rPr>
          <w:b/>
          <w:bCs/>
        </w:rPr>
        <w:t>.</w:t>
      </w:r>
      <w:r w:rsidRPr="004F6E29">
        <w:t xml:space="preserve"> </w:t>
      </w:r>
      <w:r w:rsidR="00D03FEC">
        <w:t>P</w:t>
      </w:r>
      <w:r w:rsidRPr="00FB15DF">
        <w:t>ärast vägiva</w:t>
      </w:r>
      <w:r w:rsidR="00CA448A">
        <w:t>lla</w:t>
      </w:r>
      <w:r w:rsidRPr="00FB15DF">
        <w:t>juhtumit on ohver tihti segaduses, šokis ja hirmul. Tema vaimne seisund võib takistada ratsionaalsete otsuste tegemist, mistõttu vajab ta aega rahunemiseks ja olukorra analüüsimiseks.</w:t>
      </w:r>
    </w:p>
    <w:p w:rsidRPr="00FB15DF" w:rsidR="003059AA" w:rsidP="00CD00E4" w:rsidRDefault="003059AA" w14:paraId="1489E39F" w14:textId="4C650D8B">
      <w:pPr>
        <w:numPr>
          <w:ilvl w:val="0"/>
          <w:numId w:val="47"/>
        </w:numPr>
        <w:jc w:val="both"/>
      </w:pPr>
      <w:r w:rsidRPr="00FB15DF">
        <w:rPr>
          <w:b/>
          <w:bCs/>
        </w:rPr>
        <w:t>Abi otsimine ja organisatsioonidega ühenduse võtmine</w:t>
      </w:r>
      <w:r w:rsidR="00D03FEC">
        <w:rPr>
          <w:b/>
          <w:bCs/>
        </w:rPr>
        <w:t>.</w:t>
      </w:r>
      <w:r w:rsidRPr="004F6E29">
        <w:t xml:space="preserve"> </w:t>
      </w:r>
      <w:r w:rsidR="00D03FEC">
        <w:t>K</w:t>
      </w:r>
      <w:r w:rsidRPr="00BA2A0F" w:rsidR="00BA2A0F">
        <w:t>ui politsei eemaldab vägivaldse pereliikme kodust näiteks reedese peretüli käigus, annab kuni 72-tunnine viibimiskeeld ohvrile aega pöörduda sotsiaalteenuste poole, otsida ajutist peavarju või alustada kohtumenetlust, kui see on vajalik.</w:t>
      </w:r>
      <w:r w:rsidR="00BA2A0F">
        <w:t xml:space="preserve"> </w:t>
      </w:r>
      <w:r w:rsidR="008C2836">
        <w:t>N</w:t>
      </w:r>
      <w:r w:rsidRPr="004F6E29">
        <w:t xml:space="preserve">aiste tugikeskused, kes pakuvad muude teenuste seas ka peavarju, on avatud küll 24/7, aga paljud muud abistavad </w:t>
      </w:r>
      <w:r w:rsidRPr="00FB15DF">
        <w:t>organisatsioonid (</w:t>
      </w:r>
      <w:r w:rsidRPr="004F6E29">
        <w:t xml:space="preserve">riiklik </w:t>
      </w:r>
      <w:r w:rsidRPr="00FB15DF">
        <w:t>ohvriabi</w:t>
      </w:r>
      <w:r w:rsidRPr="004F6E29">
        <w:t>, kohalik omavalitsus</w:t>
      </w:r>
      <w:r w:rsidRPr="00FB15DF">
        <w:t xml:space="preserve"> ja juriidilised nõustajad)</w:t>
      </w:r>
      <w:r w:rsidR="00AB0FFA">
        <w:t xml:space="preserve"> ei</w:t>
      </w:r>
      <w:r w:rsidRPr="00FB15DF">
        <w:t xml:space="preserve"> tööta</w:t>
      </w:r>
      <w:r>
        <w:t xml:space="preserve"> </w:t>
      </w:r>
      <w:r w:rsidRPr="00FB15DF">
        <w:t>nädalavahetus</w:t>
      </w:r>
      <w:r>
        <w:t>tel ega</w:t>
      </w:r>
      <w:r w:rsidRPr="00FB15DF">
        <w:t xml:space="preserve"> öisel ajal.</w:t>
      </w:r>
      <w:r w:rsidRPr="004F6E29">
        <w:t xml:space="preserve"> Seega </w:t>
      </w:r>
      <w:r w:rsidRPr="004F6E29" w:rsidR="008C2836">
        <w:t xml:space="preserve">suurendab </w:t>
      </w:r>
      <w:r w:rsidRPr="004F6E29">
        <w:t>72</w:t>
      </w:r>
      <w:r w:rsidR="00D85AE5">
        <w:t>-tunnine</w:t>
      </w:r>
      <w:r w:rsidRPr="004F6E29">
        <w:t xml:space="preserve"> viibimiskeeld ohvril võimalust ee</w:t>
      </w:r>
      <w:r w:rsidR="008C2836">
        <w:t>s</w:t>
      </w:r>
      <w:r w:rsidRPr="004F6E29">
        <w:t>pool nimetatud organisatsioonidega</w:t>
      </w:r>
      <w:r w:rsidRPr="008C2836" w:rsidR="008C2836">
        <w:t xml:space="preserve"> </w:t>
      </w:r>
      <w:r w:rsidRPr="004F6E29" w:rsidR="008C2836">
        <w:t>ühendust võtta</w:t>
      </w:r>
      <w:r w:rsidRPr="004F6E29">
        <w:t>.</w:t>
      </w:r>
    </w:p>
    <w:p w:rsidRPr="00FB15DF" w:rsidR="003059AA" w:rsidP="00CD00E4" w:rsidRDefault="003059AA" w14:paraId="08EDF613" w14:textId="0D902093">
      <w:pPr>
        <w:numPr>
          <w:ilvl w:val="0"/>
          <w:numId w:val="47"/>
        </w:numPr>
        <w:jc w:val="both"/>
      </w:pPr>
      <w:r w:rsidRPr="00FB15DF">
        <w:rPr>
          <w:b/>
          <w:bCs/>
        </w:rPr>
        <w:t>Surve ja manipuleerimise vältimine</w:t>
      </w:r>
      <w:r w:rsidR="00D03FEC">
        <w:rPr>
          <w:b/>
          <w:bCs/>
        </w:rPr>
        <w:t>.</w:t>
      </w:r>
      <w:r w:rsidRPr="00FB15DF">
        <w:t xml:space="preserve"> </w:t>
      </w:r>
      <w:r w:rsidR="00D03FEC">
        <w:t>K</w:t>
      </w:r>
      <w:r w:rsidRPr="00FB15DF">
        <w:t>ui toimepanija saab kohe pärast juhtumit naasta, on suur oht, et ta hakkab ohvrit mõjutama, paludes andestust, manipuleerides süütundega või isegi ähvardades. See võib takistada ohvril teha enda jaoks parimaid otsuseid ja suurendada vägivalla kordumise riski.</w:t>
      </w:r>
    </w:p>
    <w:p w:rsidRPr="006452BF" w:rsidR="00954428" w:rsidP="00CD00E4" w:rsidRDefault="00954428" w14:paraId="245011CD" w14:textId="3217FBA9">
      <w:pPr>
        <w:numPr>
          <w:ilvl w:val="0"/>
          <w:numId w:val="47"/>
        </w:numPr>
        <w:jc w:val="both"/>
      </w:pPr>
      <w:r>
        <w:rPr>
          <w:b/>
          <w:bCs/>
        </w:rPr>
        <w:t>Laste ja teiste pereliikmete kaitse</w:t>
      </w:r>
      <w:r w:rsidR="00D03FEC">
        <w:rPr>
          <w:b/>
          <w:bCs/>
        </w:rPr>
        <w:t>.</w:t>
      </w:r>
      <w:r>
        <w:t xml:space="preserve"> </w:t>
      </w:r>
      <w:r w:rsidR="00D03FEC">
        <w:t>K</w:t>
      </w:r>
      <w:r w:rsidRPr="00954428">
        <w:t xml:space="preserve">ui isa käitub kodus vägivaldselt ema ja laste suhtes, võib viibimiskeeld aidata lastel vältida traumaatilisi olukordi. Kui vägivaldne vanem peab vähemalt 72 tundi eemal olema, saab teine vanem või hooldaja rahulikult </w:t>
      </w:r>
      <w:r w:rsidRPr="00954428">
        <w:lastRenderedPageBreak/>
        <w:t>otsustada, kas pöörduda lastekaitse</w:t>
      </w:r>
      <w:r w:rsidR="0054304C">
        <w:t xml:space="preserve">, </w:t>
      </w:r>
      <w:r w:rsidRPr="00954428">
        <w:t xml:space="preserve">politsei </w:t>
      </w:r>
      <w:r w:rsidR="0054304C">
        <w:t xml:space="preserve">või muu asutuse </w:t>
      </w:r>
      <w:r w:rsidRPr="00954428">
        <w:t xml:space="preserve">poole, et leida </w:t>
      </w:r>
      <w:r w:rsidRPr="006452BF">
        <w:t>pikemaajaline lahendus.</w:t>
      </w:r>
    </w:p>
    <w:p w:rsidRPr="006452BF" w:rsidR="003059AA" w:rsidP="00CD00E4" w:rsidRDefault="003059AA" w14:paraId="2C05E9EE" w14:textId="721ADCB4">
      <w:pPr>
        <w:numPr>
          <w:ilvl w:val="0"/>
          <w:numId w:val="47"/>
        </w:numPr>
        <w:jc w:val="both"/>
      </w:pPr>
      <w:r w:rsidRPr="006452BF">
        <w:rPr>
          <w:b/>
          <w:bCs/>
        </w:rPr>
        <w:t xml:space="preserve">Võimalus </w:t>
      </w:r>
      <w:r w:rsidR="00D03FEC">
        <w:rPr>
          <w:b/>
          <w:bCs/>
        </w:rPr>
        <w:t>astuda</w:t>
      </w:r>
      <w:r w:rsidRPr="006452BF" w:rsidR="00D03FEC">
        <w:rPr>
          <w:b/>
          <w:bCs/>
        </w:rPr>
        <w:t xml:space="preserve"> </w:t>
      </w:r>
      <w:r w:rsidRPr="006452BF">
        <w:rPr>
          <w:b/>
          <w:bCs/>
        </w:rPr>
        <w:t>praktilisi samme</w:t>
      </w:r>
      <w:r w:rsidR="00D03FEC">
        <w:rPr>
          <w:b/>
          <w:bCs/>
        </w:rPr>
        <w:t>.</w:t>
      </w:r>
      <w:r w:rsidRPr="006452BF">
        <w:t xml:space="preserve"> </w:t>
      </w:r>
      <w:r w:rsidR="00D03FEC">
        <w:t>O</w:t>
      </w:r>
      <w:r w:rsidRPr="006452BF">
        <w:t xml:space="preserve">hver vajab aega, et koguda </w:t>
      </w:r>
      <w:r w:rsidR="00D03FEC">
        <w:t xml:space="preserve">kokku </w:t>
      </w:r>
      <w:r w:rsidRPr="006452BF">
        <w:t>oma dokumendid, kaaluda ajutist elukohavahetust või vajaduse</w:t>
      </w:r>
      <w:r w:rsidR="00D03FEC">
        <w:t xml:space="preserve"> korral</w:t>
      </w:r>
      <w:r w:rsidRPr="006452BF">
        <w:t xml:space="preserve"> </w:t>
      </w:r>
      <w:r w:rsidRPr="006452BF" w:rsidR="00D03FEC">
        <w:t xml:space="preserve">teha </w:t>
      </w:r>
      <w:r w:rsidRPr="006452BF">
        <w:t>politseile kuriteoteate avaldus. Kui toimepanija on kohe tagasi, võib ohver tunda end liiga hirmununa, et astuda vajalikke samme enda kaitseks.</w:t>
      </w:r>
    </w:p>
    <w:p w:rsidRPr="006452BF" w:rsidR="0022324A" w:rsidP="006452BF" w:rsidRDefault="0022324A" w14:paraId="6731CA89" w14:textId="31B6B700">
      <w:pPr>
        <w:pStyle w:val="Loendilik"/>
        <w:numPr>
          <w:ilvl w:val="0"/>
          <w:numId w:val="47"/>
        </w:numPr>
        <w:spacing w:after="0" w:line="240" w:lineRule="auto"/>
        <w:jc w:val="both"/>
        <w:rPr>
          <w:rFonts w:ascii="Times New Roman" w:hAnsi="Times New Roman"/>
        </w:rPr>
      </w:pPr>
      <w:r w:rsidRPr="006452BF">
        <w:rPr>
          <w:rFonts w:ascii="Times New Roman" w:hAnsi="Times New Roman"/>
          <w:b/>
          <w:bCs/>
          <w:sz w:val="24"/>
          <w:szCs w:val="24"/>
        </w:rPr>
        <w:t>Korduva vägivalla ennetamine</w:t>
      </w:r>
      <w:r w:rsidR="00D03FEC">
        <w:rPr>
          <w:rFonts w:ascii="Times New Roman" w:hAnsi="Times New Roman"/>
          <w:b/>
          <w:bCs/>
          <w:sz w:val="24"/>
          <w:szCs w:val="24"/>
        </w:rPr>
        <w:t>.</w:t>
      </w:r>
      <w:r w:rsidRPr="006452BF">
        <w:rPr>
          <w:rFonts w:ascii="Times New Roman" w:hAnsi="Times New Roman"/>
          <w:sz w:val="24"/>
          <w:szCs w:val="24"/>
        </w:rPr>
        <w:t xml:space="preserve"> </w:t>
      </w:r>
      <w:r w:rsidR="00D03FEC">
        <w:rPr>
          <w:rFonts w:ascii="Times New Roman" w:hAnsi="Times New Roman"/>
          <w:sz w:val="24"/>
          <w:szCs w:val="24"/>
        </w:rPr>
        <w:t>P</w:t>
      </w:r>
      <w:r w:rsidRPr="006452BF">
        <w:rPr>
          <w:rFonts w:ascii="Times New Roman" w:hAnsi="Times New Roman"/>
          <w:sz w:val="24"/>
          <w:szCs w:val="24"/>
        </w:rPr>
        <w:t>aljud perevägivalla juhtumid ei ole ühekordsed. Sageli on tegemist kestva mustriga, kus vägivaldne pool kahetseb, palub andestust ja lubab muutuda, kuid vägivald kordub. Viibimiskeeld katkestab selle tsükli, võimaldades ohvril teha otsuseid, mis võivad viia püsivama lahenduseni, näiteks lahkumine vägivaldsest suhtest või kaitsemeetmete taotlemine.</w:t>
      </w:r>
    </w:p>
    <w:p w:rsidRPr="006452BF" w:rsidR="0005513D" w:rsidP="00CB28C8" w:rsidRDefault="0005513D" w14:paraId="3DA7557D" w14:textId="233FA78B">
      <w:pPr>
        <w:jc w:val="both"/>
      </w:pPr>
    </w:p>
    <w:p w:rsidR="0005513D" w:rsidP="00CB28C8" w:rsidRDefault="0005513D" w14:paraId="5CAD03BE" w14:textId="20897F9F">
      <w:pPr>
        <w:jc w:val="both"/>
      </w:pPr>
      <w:r w:rsidRPr="006452BF">
        <w:t xml:space="preserve">Praegune regulatsioon jätab aga lünga olukorras, kus ohvri tervis on ohus, kuid oht ei ole vahetu ega eluohtlik. Näiteks kui </w:t>
      </w:r>
      <w:r w:rsidRPr="006452BF" w:rsidR="0095180B">
        <w:t>partner</w:t>
      </w:r>
      <w:r w:rsidR="0095180B">
        <w:t xml:space="preserve"> on</w:t>
      </w:r>
      <w:r w:rsidRPr="006452BF" w:rsidR="0095180B">
        <w:t xml:space="preserve"> </w:t>
      </w:r>
      <w:r w:rsidRPr="006452BF">
        <w:t>ohvrit korduvalt ähvarda</w:t>
      </w:r>
      <w:r w:rsidR="0095180B">
        <w:t>n</w:t>
      </w:r>
      <w:r w:rsidRPr="006452BF">
        <w:t>ud ja vaimselt</w:t>
      </w:r>
      <w:r w:rsidRPr="0005513D">
        <w:t xml:space="preserve"> terroriseeri</w:t>
      </w:r>
      <w:r w:rsidR="0095180B">
        <w:t>n</w:t>
      </w:r>
      <w:r w:rsidRPr="0005513D">
        <w:t xml:space="preserve">ud, kuid füüsilist vägivalda ei ole </w:t>
      </w:r>
      <w:r w:rsidRPr="0005513D" w:rsidR="0095180B">
        <w:t xml:space="preserve">veel </w:t>
      </w:r>
      <w:r w:rsidRPr="0005513D">
        <w:t xml:space="preserve">toimunud, võib politsei sekkumine olla piiratud. Samuti võib tekkida olukord, kus ohver on saanud füüsilisi vigastusi, kuid kuna rünnak on juba möödas ja </w:t>
      </w:r>
      <w:r>
        <w:t>vahetut</w:t>
      </w:r>
      <w:r w:rsidRPr="0005513D">
        <w:t xml:space="preserve"> ohtu justkui enam ei ole, ei saa politsei kehtestada viibimiskeeldu pikemaks kui 12 tunniks. See jätab ohvri haavatavaks, sest pärast lühiajalist lahkumist võib </w:t>
      </w:r>
      <w:proofErr w:type="spellStart"/>
      <w:r w:rsidRPr="0005513D">
        <w:t>vägivallatseja</w:t>
      </w:r>
      <w:proofErr w:type="spellEnd"/>
      <w:r w:rsidRPr="0005513D">
        <w:t xml:space="preserve"> naasta ja ähvardamist või vägivalda</w:t>
      </w:r>
      <w:r w:rsidRPr="009D5698" w:rsidR="009D5698">
        <w:t xml:space="preserve"> </w:t>
      </w:r>
      <w:r w:rsidRPr="0005513D" w:rsidR="009D5698">
        <w:t>jätkata</w:t>
      </w:r>
      <w:r w:rsidRPr="0005513D">
        <w:t>.</w:t>
      </w:r>
      <w:r w:rsidR="00FE0FB1">
        <w:t xml:space="preserve"> Samal seisukohal on ka riiklik lähisuhtevägivalla ekspertrühm, mis moodustat</w:t>
      </w:r>
      <w:r w:rsidR="00D84F89">
        <w:t>i</w:t>
      </w:r>
      <w:r w:rsidDel="00D84F89" w:rsidR="00FE0FB1">
        <w:t xml:space="preserve"> </w:t>
      </w:r>
      <w:r w:rsidR="00FE0FB1">
        <w:t xml:space="preserve">lähisuhtevägivalla tegevuskavaga Vabariigi </w:t>
      </w:r>
      <w:r w:rsidRPr="00183F5E" w:rsidR="00FE0FB1">
        <w:t>Valitsuse memorandumi</w:t>
      </w:r>
      <w:r w:rsidRPr="00183F5E" w:rsidR="001A277D">
        <w:t>ga 2018</w:t>
      </w:r>
      <w:r w:rsidRPr="00183F5E" w:rsidR="008E423C">
        <w:t>.</w:t>
      </w:r>
      <w:r w:rsidRPr="00183F5E" w:rsidR="001A277D">
        <w:t xml:space="preserve"> aastal. Lähisuhtevägivalla </w:t>
      </w:r>
      <w:proofErr w:type="spellStart"/>
      <w:r w:rsidRPr="00183F5E" w:rsidR="001A277D">
        <w:t>ekspe</w:t>
      </w:r>
      <w:r w:rsidR="00592EAE">
        <w:t>rt</w:t>
      </w:r>
      <w:r w:rsidR="008A3B13">
        <w:t>i</w:t>
      </w:r>
      <w:r w:rsidRPr="00183F5E" w:rsidR="001A277D">
        <w:t>rühma</w:t>
      </w:r>
      <w:proofErr w:type="spellEnd"/>
      <w:r w:rsidRPr="00183F5E" w:rsidR="001A277D">
        <w:t xml:space="preserve"> kuuluvad eksperdid </w:t>
      </w:r>
      <w:r w:rsidRPr="00183F5E" w:rsidR="00D84F89">
        <w:t>S</w:t>
      </w:r>
      <w:r w:rsidRPr="00183F5E" w:rsidR="00564B37">
        <w:t xml:space="preserve">iseministeeriumist, </w:t>
      </w:r>
      <w:r w:rsidRPr="00183F5E" w:rsidR="00D84F89">
        <w:t>S</w:t>
      </w:r>
      <w:r w:rsidRPr="00183F5E" w:rsidR="00564B37">
        <w:t xml:space="preserve">otsiaalministeeriumist, </w:t>
      </w:r>
      <w:r w:rsidRPr="00183F5E" w:rsidR="00D84F89">
        <w:t>J</w:t>
      </w:r>
      <w:r w:rsidRPr="00183F5E" w:rsidR="00564B37">
        <w:t xml:space="preserve">ustiits- ja </w:t>
      </w:r>
      <w:r w:rsidRPr="00183F5E" w:rsidR="00D84F89">
        <w:t>D</w:t>
      </w:r>
      <w:r w:rsidRPr="00183F5E" w:rsidR="00564B37">
        <w:t>igiministeeriumist</w:t>
      </w:r>
      <w:r w:rsidRPr="00183F5E" w:rsidR="00DB5FED">
        <w:t xml:space="preserve">, </w:t>
      </w:r>
      <w:r w:rsidRPr="00183F5E" w:rsidR="00D84F89">
        <w:t>H</w:t>
      </w:r>
      <w:r w:rsidRPr="00183F5E" w:rsidR="00DB5FED">
        <w:t xml:space="preserve">aridus- ja </w:t>
      </w:r>
      <w:r w:rsidRPr="00183F5E" w:rsidR="00D84F89">
        <w:t>T</w:t>
      </w:r>
      <w:r w:rsidRPr="00183F5E" w:rsidR="00DB5FED">
        <w:t>eadusministeeriumist ning nend</w:t>
      </w:r>
      <w:r w:rsidRPr="00DE590C" w:rsidR="00DB5FED">
        <w:t xml:space="preserve">e </w:t>
      </w:r>
      <w:r w:rsidRPr="00DE590C" w:rsidR="00FB2625">
        <w:t>valitsemisala</w:t>
      </w:r>
      <w:r w:rsidRPr="00183F5E" w:rsidR="00DB5FED">
        <w:t xml:space="preserve"> </w:t>
      </w:r>
      <w:r w:rsidRPr="00183F5E" w:rsidR="00D84F89">
        <w:t>asutustest</w:t>
      </w:r>
      <w:r w:rsidRPr="00183F5E" w:rsidR="00DB5FED">
        <w:t>.</w:t>
      </w:r>
    </w:p>
    <w:p w:rsidR="00556314" w:rsidP="00D91CAA" w:rsidRDefault="00556314" w14:paraId="0468DA54" w14:textId="77777777">
      <w:pPr>
        <w:jc w:val="both"/>
      </w:pPr>
    </w:p>
    <w:p w:rsidRPr="00556314" w:rsidR="00556314" w:rsidP="00556314" w:rsidRDefault="00556314" w14:paraId="57B02451" w14:textId="33BDBCCB">
      <w:pPr>
        <w:jc w:val="both"/>
      </w:pPr>
      <w:r w:rsidRPr="00556314">
        <w:t>Viibimiskeelu kestuse määramine võib olla kõige keerulisem just perevägivalla</w:t>
      </w:r>
      <w:r w:rsidR="00117A3A">
        <w:t xml:space="preserve"> </w:t>
      </w:r>
      <w:r w:rsidRPr="00556314">
        <w:t>juhtumite korral. Eelnõu</w:t>
      </w:r>
      <w:r w:rsidR="00117A3A">
        <w:t>s</w:t>
      </w:r>
      <w:r w:rsidRPr="00556314">
        <w:t xml:space="preserve"> nä</w:t>
      </w:r>
      <w:r w:rsidR="00117A3A">
        <w:t>hakse</w:t>
      </w:r>
      <w:r w:rsidRPr="00556314">
        <w:t xml:space="preserve"> ette võimalus kehtestada viibimiskeeld kuni 72 tunniks. See aga ei tähenda, et politsei peaks alati perevägivalla</w:t>
      </w:r>
      <w:r w:rsidR="00476E99">
        <w:t xml:space="preserve"> </w:t>
      </w:r>
      <w:r w:rsidRPr="00556314">
        <w:t>juhtumi korral määrama viibimiskeelu maksimaalseks ajaks. K</w:t>
      </w:r>
      <w:r w:rsidR="00F36A05">
        <w:t>eelu k</w:t>
      </w:r>
      <w:r w:rsidRPr="00556314">
        <w:t>estus peab olema proportsionaalne ja lähtuma konkreetse olukorra asjaoludest.</w:t>
      </w:r>
      <w:r>
        <w:t xml:space="preserve"> </w:t>
      </w:r>
      <w:r w:rsidRPr="00556314">
        <w:t>Näiteks</w:t>
      </w:r>
      <w:r w:rsidR="0078027D">
        <w:t xml:space="preserve"> kui</w:t>
      </w:r>
      <w:r w:rsidRPr="00556314">
        <w:t>:</w:t>
      </w:r>
    </w:p>
    <w:p w:rsidRPr="00556314" w:rsidR="00556314" w:rsidP="00556314" w:rsidRDefault="009944BA" w14:paraId="1B6E15FD" w14:textId="20D6C3D8">
      <w:pPr>
        <w:numPr>
          <w:ilvl w:val="0"/>
          <w:numId w:val="52"/>
        </w:numPr>
        <w:jc w:val="both"/>
      </w:pPr>
      <w:r>
        <w:t>p</w:t>
      </w:r>
      <w:r w:rsidRPr="00556314" w:rsidR="00556314">
        <w:t>erevägivalla</w:t>
      </w:r>
      <w:r>
        <w:t xml:space="preserve"> </w:t>
      </w:r>
      <w:r w:rsidRPr="00556314" w:rsidR="00556314">
        <w:t>juhtumis on ohu tekitaja</w:t>
      </w:r>
      <w:r w:rsidR="00F30092">
        <w:t xml:space="preserve"> joobes</w:t>
      </w:r>
      <w:r w:rsidRPr="00556314" w:rsidR="00556314">
        <w:t>, võib viibimiskeeld</w:t>
      </w:r>
      <w:r w:rsidR="00D13AC7">
        <w:t>u</w:t>
      </w:r>
      <w:r w:rsidRPr="00556314" w:rsidR="00556314">
        <w:t xml:space="preserve"> </w:t>
      </w:r>
      <w:r w:rsidR="00D13AC7">
        <w:t xml:space="preserve">rakendada </w:t>
      </w:r>
      <w:r w:rsidRPr="00556314" w:rsidR="00556314">
        <w:t>kuni isiku kainestumiseni, mis võib toimuda lühema aja jooksul kui 72 tundi</w:t>
      </w:r>
      <w:r w:rsidR="00556314">
        <w:t>;</w:t>
      </w:r>
    </w:p>
    <w:p w:rsidR="00556314" w:rsidP="001D5E7E" w:rsidRDefault="00556314" w14:paraId="751CE0C3" w14:textId="0A8E40D5">
      <w:pPr>
        <w:numPr>
          <w:ilvl w:val="0"/>
          <w:numId w:val="52"/>
        </w:numPr>
        <w:jc w:val="both"/>
      </w:pPr>
      <w:r w:rsidRPr="00556314">
        <w:t>on alust arvata, et oht ohvrile ei kao pärast esmast sekkumist, võib olla põhjendatud pikem viibimiskeeld, kuid sellega tuleb kaasata ka muud turvameetmed, nagu ohvri kaitseplaani koostamine või kriminaalmenetluse algatamine</w:t>
      </w:r>
      <w:r>
        <w:t>;</w:t>
      </w:r>
      <w:r w:rsidR="00CF7F8F">
        <w:t xml:space="preserve"> </w:t>
      </w:r>
      <w:r w:rsidR="00FA675A">
        <w:t>perevägivalla</w:t>
      </w:r>
      <w:r w:rsidR="00311D1A">
        <w:t xml:space="preserve"> </w:t>
      </w:r>
      <w:r w:rsidR="00FA675A">
        <w:t>juhtumi</w:t>
      </w:r>
      <w:r w:rsidR="00F300BE">
        <w:t xml:space="preserve"> juures</w:t>
      </w:r>
      <w:r w:rsidR="00FA675A">
        <w:t xml:space="preserve"> viibivad</w:t>
      </w:r>
      <w:r w:rsidDel="00F300BE" w:rsidR="00FA675A">
        <w:t xml:space="preserve"> </w:t>
      </w:r>
      <w:r w:rsidR="00FA675A">
        <w:t xml:space="preserve">ka lapsed, kes </w:t>
      </w:r>
      <w:r w:rsidR="001D5E7E">
        <w:t>vägivalla juhtumit pealt näevad</w:t>
      </w:r>
      <w:r w:rsidR="009944BA">
        <w:t>,</w:t>
      </w:r>
      <w:r w:rsidR="00FA675A">
        <w:t xml:space="preserve"> ning</w:t>
      </w:r>
      <w:r w:rsidR="001D5E7E">
        <w:t xml:space="preserve"> sellisel juhul </w:t>
      </w:r>
      <w:r w:rsidR="009944BA">
        <w:t xml:space="preserve">vajab pere </w:t>
      </w:r>
      <w:r w:rsidR="001D5E7E">
        <w:t>veel täiendavaid teenuseid ja abi.</w:t>
      </w:r>
    </w:p>
    <w:p w:rsidR="001D5E7E" w:rsidP="001D5E7E" w:rsidRDefault="001D5E7E" w14:paraId="3E83AFF0" w14:textId="77777777">
      <w:pPr>
        <w:ind w:left="720"/>
        <w:jc w:val="both"/>
      </w:pPr>
    </w:p>
    <w:p w:rsidRPr="00556314" w:rsidR="00556314" w:rsidP="00556314" w:rsidRDefault="00556314" w14:paraId="17A46EB5" w14:textId="0B37C212">
      <w:pPr>
        <w:jc w:val="both"/>
      </w:pPr>
      <w:r w:rsidRPr="00556314">
        <w:t>Oluline on mõista, et viibimiskeeld üksi ei lahenda püsivaid vägivallaprobleeme, mistõttu tuleks selle kohaldamisel hinnata ka vajadust täiendavate õiguskaitse- ja sotsiaalmeetmete rakendamiseks, näiteks ohvri suunamist tugikeskusesse või koostööd kohaliku omavalitsusega varjupaiga leidmiseks.</w:t>
      </w:r>
    </w:p>
    <w:p w:rsidR="002129A7" w:rsidP="00D91CAA" w:rsidRDefault="002129A7" w14:paraId="51947792" w14:textId="1A37C38A">
      <w:pPr>
        <w:jc w:val="both"/>
      </w:pPr>
    </w:p>
    <w:p w:rsidR="007C0084" w:rsidP="00D91CAA" w:rsidRDefault="002129A7" w14:paraId="77C53E55" w14:textId="344D6AF1">
      <w:pPr>
        <w:jc w:val="both"/>
      </w:pPr>
      <w:r>
        <w:t>Keeld tuleb viivitamat</w:t>
      </w:r>
      <w:r w:rsidR="0096434C">
        <w:t>a</w:t>
      </w:r>
      <w:r>
        <w:t xml:space="preserve"> lõpetada, kui langeb ära selle kehtestamise alus. </w:t>
      </w:r>
      <w:r w:rsidRPr="003D3696" w:rsidR="003D3696">
        <w:t>See tähendab, et kui oht kannatanu elule või tervisele on möödunud või on leitud muu toimiv lahendus, ei tohi viibimiskeeldu alusetult edasi kehtestada.</w:t>
      </w:r>
    </w:p>
    <w:p w:rsidR="002129A7" w:rsidP="00D91CAA" w:rsidRDefault="002129A7" w14:paraId="39363CC7" w14:textId="77777777">
      <w:pPr>
        <w:jc w:val="both"/>
      </w:pPr>
    </w:p>
    <w:p w:rsidRPr="003D3696" w:rsidR="003D3696" w:rsidP="003D3696" w:rsidRDefault="00556314" w14:paraId="32D5807E" w14:textId="754C9168">
      <w:pPr>
        <w:jc w:val="both"/>
      </w:pPr>
      <w:proofErr w:type="spellStart"/>
      <w:r>
        <w:t>KorS</w:t>
      </w:r>
      <w:r w:rsidR="008559AD">
        <w:t>-iga</w:t>
      </w:r>
      <w:proofErr w:type="spellEnd"/>
      <w:r>
        <w:t xml:space="preserve"> ei kohusta</w:t>
      </w:r>
      <w:r w:rsidR="008559AD">
        <w:t>ta</w:t>
      </w:r>
      <w:r>
        <w:t xml:space="preserve"> viibimiskeeldu protokollima, </w:t>
      </w:r>
      <w:r w:rsidR="008559AD">
        <w:t xml:space="preserve">vaid </w:t>
      </w:r>
      <w:r>
        <w:t>lähtuda tuleb haldusmenetluse seadustiku §-st 18</w:t>
      </w:r>
      <w:r w:rsidR="003D3696">
        <w:t xml:space="preserve">, </w:t>
      </w:r>
      <w:r w:rsidRPr="003D3696" w:rsidR="003D3696">
        <w:t>mi</w:t>
      </w:r>
      <w:r w:rsidR="008559AD">
        <w:t>lles</w:t>
      </w:r>
      <w:r w:rsidRPr="003D3696" w:rsidR="003D3696">
        <w:t xml:space="preserve"> </w:t>
      </w:r>
      <w:r w:rsidR="008559AD">
        <w:t xml:space="preserve">on </w:t>
      </w:r>
      <w:r w:rsidRPr="003D3696" w:rsidR="003D3696">
        <w:t>sätesta</w:t>
      </w:r>
      <w:r w:rsidR="008559AD">
        <w:t>tud</w:t>
      </w:r>
      <w:r w:rsidRPr="003D3696" w:rsidR="003D3696">
        <w:t xml:space="preserve"> haldusaktide vormistamise põhimõtted</w:t>
      </w:r>
      <w:r>
        <w:t xml:space="preserve">. </w:t>
      </w:r>
      <w:r w:rsidRPr="003D3696" w:rsidR="003D3696">
        <w:t>Siiski peavad eelnõu koostajad oluliseks, et perevägivalla</w:t>
      </w:r>
      <w:r w:rsidR="008559AD">
        <w:t xml:space="preserve"> </w:t>
      </w:r>
      <w:r w:rsidRPr="003D3696" w:rsidR="003D3696">
        <w:t>juhtumites vormistataks viibimiskeeld kirjalikult.</w:t>
      </w:r>
    </w:p>
    <w:p w:rsidR="003D3696" w:rsidP="003D3696" w:rsidRDefault="003D3696" w14:paraId="3D580CBB" w14:textId="77777777">
      <w:pPr>
        <w:jc w:val="both"/>
      </w:pPr>
    </w:p>
    <w:p w:rsidRPr="003D3696" w:rsidR="003D3696" w:rsidP="003D3696" w:rsidRDefault="003D3696" w14:paraId="43AF3F36" w14:textId="22915AE0">
      <w:pPr>
        <w:jc w:val="both"/>
      </w:pPr>
      <w:r w:rsidRPr="003D3696">
        <w:t>Kirjalik dokumenteerimine on oluline mitmel põhjusel:</w:t>
      </w:r>
    </w:p>
    <w:p w:rsidRPr="003D3696" w:rsidR="003D3696" w:rsidP="003D3696" w:rsidRDefault="003D3696" w14:paraId="3518C180" w14:textId="476EC3D9">
      <w:pPr>
        <w:numPr>
          <w:ilvl w:val="0"/>
          <w:numId w:val="53"/>
        </w:numPr>
        <w:jc w:val="both"/>
      </w:pPr>
      <w:r>
        <w:rPr>
          <w:b/>
          <w:bCs/>
        </w:rPr>
        <w:lastRenderedPageBreak/>
        <w:t>m</w:t>
      </w:r>
      <w:r w:rsidRPr="003D3696">
        <w:rPr>
          <w:b/>
          <w:bCs/>
        </w:rPr>
        <w:t>eetme järgimise hõlbustamiseks</w:t>
      </w:r>
      <w:r w:rsidRPr="003D3696">
        <w:t xml:space="preserve"> – kui isikul on kirjalik dokument, milles on selgelt kirjas keelu kestus ja tingimused, aitab see vältida tahtmatuid rikkumisi ning annab mõlemale poolele selged piirid</w:t>
      </w:r>
      <w:r w:rsidR="006F1BDA">
        <w:t>;</w:t>
      </w:r>
    </w:p>
    <w:p w:rsidRPr="003D3696" w:rsidR="003D3696" w:rsidP="003D3696" w:rsidRDefault="003D3696" w14:paraId="11C41EE6" w14:textId="293B07AA">
      <w:pPr>
        <w:numPr>
          <w:ilvl w:val="0"/>
          <w:numId w:val="53"/>
        </w:numPr>
        <w:jc w:val="both"/>
      </w:pPr>
      <w:r>
        <w:rPr>
          <w:b/>
          <w:bCs/>
        </w:rPr>
        <w:t>t</w:t>
      </w:r>
      <w:r w:rsidRPr="003D3696">
        <w:rPr>
          <w:b/>
          <w:bCs/>
        </w:rPr>
        <w:t>õendusteabe säilitamiseks</w:t>
      </w:r>
      <w:r w:rsidRPr="003D3696">
        <w:t xml:space="preserve"> – kirjalik viibimiskeeld võib hiljem olla oluline tõend, näiteks kui rikkumise korral on vaja alustada menetlust või hinnata isiku käitumise mustrit perevägivalla</w:t>
      </w:r>
      <w:r w:rsidR="0083398E">
        <w:t xml:space="preserve"> </w:t>
      </w:r>
      <w:r w:rsidRPr="003D3696">
        <w:t>juhtumite kontekstis</w:t>
      </w:r>
      <w:r w:rsidR="006F1BDA">
        <w:t>;</w:t>
      </w:r>
    </w:p>
    <w:p w:rsidRPr="003D3696" w:rsidR="003D3696" w:rsidP="003D3696" w:rsidRDefault="003D3696" w14:paraId="2BE21767" w14:textId="62FB4464">
      <w:pPr>
        <w:numPr>
          <w:ilvl w:val="0"/>
          <w:numId w:val="53"/>
        </w:numPr>
        <w:jc w:val="both"/>
      </w:pPr>
      <w:r>
        <w:rPr>
          <w:b/>
          <w:bCs/>
        </w:rPr>
        <w:t>õ</w:t>
      </w:r>
      <w:r w:rsidRPr="003D3696">
        <w:rPr>
          <w:b/>
          <w:bCs/>
        </w:rPr>
        <w:t>iguskindluse tagamiseks</w:t>
      </w:r>
      <w:r w:rsidRPr="003D3696">
        <w:t xml:space="preserve"> – dokumenteeritud keeld võimaldab isikul vajaduse</w:t>
      </w:r>
      <w:r w:rsidR="0083398E">
        <w:t xml:space="preserve"> korral</w:t>
      </w:r>
      <w:r w:rsidRPr="003D3696">
        <w:t xml:space="preserve"> esitada kaebuse või taotleda keelu muutmist.</w:t>
      </w:r>
    </w:p>
    <w:p w:rsidRPr="00643ED3" w:rsidR="00643ED3" w:rsidP="00643ED3" w:rsidRDefault="00643ED3" w14:paraId="16DDA0C6" w14:textId="77777777">
      <w:pPr>
        <w:jc w:val="both"/>
      </w:pPr>
    </w:p>
    <w:p w:rsidRPr="00EA07FC" w:rsidR="00EA07FC" w:rsidP="00EA07FC" w:rsidRDefault="007C473E" w14:paraId="060D4F14" w14:textId="3D9EAC67">
      <w:pPr>
        <w:jc w:val="both"/>
      </w:pPr>
      <w:r w:rsidRPr="007C473E">
        <w:t xml:space="preserve">Perevägivalla juhtumite käsitlemisel on kriitilise tähtsusega </w:t>
      </w:r>
      <w:r w:rsidR="00260932">
        <w:t xml:space="preserve">nende </w:t>
      </w:r>
      <w:r w:rsidRPr="007C473E" w:rsidR="00260932">
        <w:t>asutuste ja spetsialistide roll</w:t>
      </w:r>
      <w:r w:rsidR="00260932">
        <w:t>, kes osutavad</w:t>
      </w:r>
      <w:r w:rsidRPr="007C473E" w:rsidR="00260932">
        <w:t xml:space="preserve"> </w:t>
      </w:r>
      <w:r w:rsidRPr="007C473E">
        <w:t>nii ohvrite kui ka vägivalla toimepanijate toetamiseks vajalikke teenuseid</w:t>
      </w:r>
      <w:r w:rsidRPr="00643ED3" w:rsidR="00643ED3">
        <w:t xml:space="preserve">. PPA kohaldab viibimiskeeldu peamiselt </w:t>
      </w:r>
      <w:r w:rsidR="00BE5200">
        <w:t xml:space="preserve">nendes </w:t>
      </w:r>
      <w:r w:rsidRPr="00643ED3" w:rsidR="00643ED3">
        <w:t xml:space="preserve">perevägivalla juhtumites, </w:t>
      </w:r>
      <w:r w:rsidR="00260932">
        <w:t>mis ei vasta</w:t>
      </w:r>
      <w:r w:rsidRPr="00566308" w:rsidR="00566308">
        <w:t xml:space="preserve"> karistusseadustikus sätestatud</w:t>
      </w:r>
      <w:r w:rsidRPr="00643ED3" w:rsidDel="00566308" w:rsidR="00643ED3">
        <w:t xml:space="preserve"> </w:t>
      </w:r>
      <w:r w:rsidRPr="00643ED3" w:rsidR="00643ED3">
        <w:t>kuriteokoosseisule viitava</w:t>
      </w:r>
      <w:r w:rsidR="00260932">
        <w:t>tele</w:t>
      </w:r>
      <w:r w:rsidRPr="00643ED3" w:rsidR="00643ED3">
        <w:t xml:space="preserve"> tunnus</w:t>
      </w:r>
      <w:r w:rsidR="00260932">
        <w:t>tele</w:t>
      </w:r>
      <w:r w:rsidR="00C5378F">
        <w:t xml:space="preserve">, </w:t>
      </w:r>
      <w:r w:rsidRPr="00C5378F" w:rsidR="00C5378F">
        <w:t>kuid kus esineb selge oht ohvri turvalisusele</w:t>
      </w:r>
      <w:r w:rsidRPr="00643ED3" w:rsidR="00643ED3">
        <w:t xml:space="preserve">. </w:t>
      </w:r>
      <w:r w:rsidRPr="00EA07FC" w:rsidR="00EA07FC">
        <w:t>Viibimiskeelu kestuse määrab PPA</w:t>
      </w:r>
      <w:r w:rsidR="00BE5200">
        <w:t>,</w:t>
      </w:r>
      <w:r w:rsidRPr="00EA07FC" w:rsidR="00EA07FC">
        <w:t xml:space="preserve"> lähtu</w:t>
      </w:r>
      <w:r w:rsidR="00BE5200">
        <w:t>des</w:t>
      </w:r>
      <w:r w:rsidRPr="00EA07FC" w:rsidR="00EA07FC">
        <w:t>:</w:t>
      </w:r>
    </w:p>
    <w:p w:rsidRPr="00EA07FC" w:rsidR="00EA07FC" w:rsidP="00EA07FC" w:rsidRDefault="00EA07FC" w14:paraId="479F56E8" w14:textId="77777777">
      <w:pPr>
        <w:numPr>
          <w:ilvl w:val="0"/>
          <w:numId w:val="54"/>
        </w:numPr>
        <w:jc w:val="both"/>
      </w:pPr>
      <w:r w:rsidRPr="00EA07FC">
        <w:t>ohvri turvalisuse tagamise vajadusest;</w:t>
      </w:r>
    </w:p>
    <w:p w:rsidRPr="00EA07FC" w:rsidR="00EA07FC" w:rsidP="00EA07FC" w:rsidRDefault="00EA07FC" w14:paraId="46D5D54D" w14:textId="77777777">
      <w:pPr>
        <w:numPr>
          <w:ilvl w:val="0"/>
          <w:numId w:val="54"/>
        </w:numPr>
        <w:jc w:val="both"/>
      </w:pPr>
      <w:r w:rsidRPr="00EA07FC">
        <w:t>vägivalla toimepanija käitumismustri ja võimaliku eskalatsiooni riskist;</w:t>
      </w:r>
    </w:p>
    <w:p w:rsidRPr="00EA07FC" w:rsidR="00EA07FC" w:rsidP="00EA07FC" w:rsidRDefault="00EA07FC" w14:paraId="1464CEB5" w14:textId="41C0F9D6">
      <w:pPr>
        <w:numPr>
          <w:ilvl w:val="0"/>
          <w:numId w:val="54"/>
        </w:numPr>
        <w:jc w:val="both"/>
      </w:pPr>
      <w:r w:rsidRPr="00EA07FC">
        <w:t>teenuste kättesaadavusest, mis aitavad vägival</w:t>
      </w:r>
      <w:r w:rsidR="00260932">
        <w:t>da</w:t>
      </w:r>
      <w:r w:rsidRPr="00EA07FC">
        <w:t xml:space="preserve"> lõpeta</w:t>
      </w:r>
      <w:r w:rsidR="00260932">
        <w:t>da</w:t>
      </w:r>
      <w:r w:rsidRPr="00EA07FC">
        <w:t xml:space="preserve"> ja korduva</w:t>
      </w:r>
      <w:r w:rsidR="00260932">
        <w:t>id</w:t>
      </w:r>
      <w:r w:rsidRPr="00EA07FC">
        <w:t xml:space="preserve"> juhtum</w:t>
      </w:r>
      <w:r w:rsidR="00260932">
        <w:t>eid</w:t>
      </w:r>
      <w:r w:rsidRPr="00EA07FC">
        <w:t xml:space="preserve"> enneta</w:t>
      </w:r>
      <w:r w:rsidR="00260932">
        <w:t>da</w:t>
      </w:r>
      <w:r w:rsidRPr="00EA07FC">
        <w:t>.</w:t>
      </w:r>
    </w:p>
    <w:p w:rsidR="005016AB" w:rsidP="005016AB" w:rsidRDefault="005016AB" w14:paraId="1A5F48DD" w14:textId="77777777">
      <w:pPr>
        <w:jc w:val="both"/>
      </w:pPr>
    </w:p>
    <w:p w:rsidRPr="00643ED3" w:rsidR="00643ED3" w:rsidP="00643ED3" w:rsidRDefault="005016AB" w14:paraId="71FF682A" w14:textId="3BA4E7C2">
      <w:pPr>
        <w:jc w:val="both"/>
      </w:pPr>
      <w:r>
        <w:t xml:space="preserve">Isikule, </w:t>
      </w:r>
      <w:r w:rsidRPr="00556314">
        <w:t>kellele viibimiskeeld määratakse, tuleb selgelt ja arusaadavalt selgitada keelu eesmärki, kestust ning selle järgimise vajadust.</w:t>
      </w:r>
      <w:r>
        <w:t xml:space="preserve"> Viibimiskeeldu on võimalik rakendada suuliselt või kirjalikult.</w:t>
      </w:r>
      <w:r w:rsidRPr="00556314">
        <w:t xml:space="preserve"> Viibimiskeelu rakendamine on ajutise iseloomuga meede, mille eesmärk on ennetada vahetut või jätkuvat ohtu, kuid see ei asenda muid pikaajalisi lahendusi, nagu süüteomenetlus või sotsiaalne sekkumine.</w:t>
      </w:r>
    </w:p>
    <w:p w:rsidR="007F1A6D" w:rsidP="00643ED3" w:rsidRDefault="007F1A6D" w14:paraId="4F40DCF7" w14:textId="77777777">
      <w:pPr>
        <w:jc w:val="both"/>
      </w:pPr>
    </w:p>
    <w:p w:rsidR="00EB7C84" w:rsidP="00EB7C84" w:rsidRDefault="007F1A6D" w14:paraId="527F8DA0" w14:textId="0AB0D191">
      <w:pPr>
        <w:jc w:val="both"/>
      </w:pPr>
      <w:r w:rsidRPr="003D3696">
        <w:t>Kokkuvõttes on viibimiskeelu määramisel ja dokumenteerimisel oluline tagada, et see oleks proportsionaalne, ajutine ning selgelt põhjendatud, vältides ülemäärast põhiõiguste riivet</w:t>
      </w:r>
      <w:r w:rsidR="00432A34">
        <w:t>.</w:t>
      </w:r>
    </w:p>
    <w:p w:rsidR="003B35F3" w:rsidP="00EF0BDE" w:rsidRDefault="003B35F3" w14:paraId="620036B5" w14:textId="77777777">
      <w:pPr>
        <w:jc w:val="both"/>
      </w:pPr>
    </w:p>
    <w:p w:rsidR="003B35F3" w:rsidP="003B35F3" w:rsidRDefault="003B35F3" w14:paraId="60E165D9" w14:textId="32E1D34C">
      <w:pPr>
        <w:pStyle w:val="Vahedeta"/>
        <w:jc w:val="both"/>
        <w:rPr>
          <w:rFonts w:ascii="Times New Roman" w:hAnsi="Times New Roman"/>
          <w:sz w:val="24"/>
          <w:szCs w:val="24"/>
        </w:rPr>
      </w:pPr>
      <w:r w:rsidRPr="00C325FA">
        <w:rPr>
          <w:rFonts w:ascii="Times New Roman" w:hAnsi="Times New Roman"/>
          <w:b/>
          <w:bCs/>
          <w:sz w:val="24"/>
          <w:szCs w:val="24"/>
        </w:rPr>
        <w:t>Eelnõu §</w:t>
      </w:r>
      <w:r w:rsidR="0081451C">
        <w:rPr>
          <w:rFonts w:ascii="Times New Roman" w:hAnsi="Times New Roman"/>
          <w:b/>
          <w:bCs/>
          <w:sz w:val="24"/>
          <w:szCs w:val="24"/>
        </w:rPr>
        <w:t xml:space="preserve">-s </w:t>
      </w:r>
      <w:r w:rsidRPr="00C325FA">
        <w:rPr>
          <w:rFonts w:ascii="Times New Roman" w:hAnsi="Times New Roman"/>
          <w:b/>
          <w:bCs/>
          <w:sz w:val="24"/>
          <w:szCs w:val="24"/>
        </w:rPr>
        <w:t>2</w:t>
      </w:r>
      <w:r>
        <w:rPr>
          <w:rFonts w:ascii="Times New Roman" w:hAnsi="Times New Roman"/>
          <w:sz w:val="24"/>
          <w:szCs w:val="24"/>
        </w:rPr>
        <w:t xml:space="preserve"> on </w:t>
      </w:r>
      <w:r w:rsidR="0081451C">
        <w:rPr>
          <w:rFonts w:ascii="Times New Roman" w:hAnsi="Times New Roman"/>
          <w:sz w:val="24"/>
          <w:szCs w:val="24"/>
        </w:rPr>
        <w:t xml:space="preserve">märgitud </w:t>
      </w:r>
      <w:r>
        <w:rPr>
          <w:rFonts w:ascii="Times New Roman" w:hAnsi="Times New Roman"/>
          <w:sz w:val="24"/>
          <w:szCs w:val="24"/>
        </w:rPr>
        <w:t xml:space="preserve">seaduse jõustumise ajana 1. juuli 2026. </w:t>
      </w:r>
      <w:r w:rsidR="009F2489">
        <w:rPr>
          <w:rFonts w:ascii="Times New Roman" w:hAnsi="Times New Roman"/>
          <w:sz w:val="24"/>
          <w:szCs w:val="24"/>
        </w:rPr>
        <w:t>Jõustumisaja määramisel on arvestatud, et korrakaitseorganid, keda plaanitud muudatus mõjutab, saaksid teha vajalikud ettevalmistused.</w:t>
      </w:r>
      <w:r w:rsidR="00CB547B">
        <w:rPr>
          <w:rFonts w:ascii="Times New Roman" w:hAnsi="Times New Roman"/>
          <w:sz w:val="24"/>
          <w:szCs w:val="24"/>
        </w:rPr>
        <w:t xml:space="preserve"> </w:t>
      </w:r>
      <w:r w:rsidRPr="00CB547B" w:rsidR="00CB547B">
        <w:rPr>
          <w:rFonts w:ascii="Times New Roman" w:hAnsi="Times New Roman"/>
          <w:sz w:val="24"/>
          <w:szCs w:val="24"/>
        </w:rPr>
        <w:t>See hõlmab nii tööprotsesside ja -korralduse kohandamist kui ka võimalike infosüsteemide arendamist, personali koolitamist ning sisemiste juhiste ja regulatsioonide uuendamist. Piisava ettevalmistusaja tagamine aitab vältida prakti</w:t>
      </w:r>
      <w:r w:rsidR="00E72924">
        <w:rPr>
          <w:rFonts w:ascii="Times New Roman" w:hAnsi="Times New Roman"/>
          <w:sz w:val="24"/>
          <w:szCs w:val="24"/>
        </w:rPr>
        <w:t>kas</w:t>
      </w:r>
      <w:r w:rsidRPr="00CB547B" w:rsidR="00CB547B">
        <w:rPr>
          <w:rFonts w:ascii="Times New Roman" w:hAnsi="Times New Roman"/>
          <w:sz w:val="24"/>
          <w:szCs w:val="24"/>
        </w:rPr>
        <w:t xml:space="preserve"> rakendamis</w:t>
      </w:r>
      <w:r w:rsidR="00E72924">
        <w:rPr>
          <w:rFonts w:ascii="Times New Roman" w:hAnsi="Times New Roman"/>
          <w:sz w:val="24"/>
          <w:szCs w:val="24"/>
        </w:rPr>
        <w:t xml:space="preserve">e </w:t>
      </w:r>
      <w:r w:rsidRPr="00CB547B" w:rsidR="00CB547B">
        <w:rPr>
          <w:rFonts w:ascii="Times New Roman" w:hAnsi="Times New Roman"/>
          <w:sz w:val="24"/>
          <w:szCs w:val="24"/>
        </w:rPr>
        <w:t>raskusi</w:t>
      </w:r>
      <w:r w:rsidR="00E72924">
        <w:rPr>
          <w:rFonts w:ascii="Times New Roman" w:hAnsi="Times New Roman"/>
          <w:sz w:val="24"/>
          <w:szCs w:val="24"/>
        </w:rPr>
        <w:t xml:space="preserve"> ja</w:t>
      </w:r>
      <w:r w:rsidRPr="00CB547B" w:rsidR="00CB547B">
        <w:rPr>
          <w:rFonts w:ascii="Times New Roman" w:hAnsi="Times New Roman"/>
          <w:sz w:val="24"/>
          <w:szCs w:val="24"/>
        </w:rPr>
        <w:t xml:space="preserve"> koostöö </w:t>
      </w:r>
      <w:r w:rsidRPr="00CB547B" w:rsidR="0081451C">
        <w:rPr>
          <w:rFonts w:ascii="Times New Roman" w:hAnsi="Times New Roman"/>
          <w:sz w:val="24"/>
          <w:szCs w:val="24"/>
        </w:rPr>
        <w:t xml:space="preserve">tõrkeid </w:t>
      </w:r>
      <w:r w:rsidRPr="00CB547B" w:rsidR="00CB547B">
        <w:rPr>
          <w:rFonts w:ascii="Times New Roman" w:hAnsi="Times New Roman"/>
          <w:sz w:val="24"/>
          <w:szCs w:val="24"/>
        </w:rPr>
        <w:t>ning tagab sujuva ja tõhusa ülemineku uuele õiguslikule korraldusele.</w:t>
      </w:r>
    </w:p>
    <w:p w:rsidR="00A90E8F" w:rsidP="003B35F3" w:rsidRDefault="00A90E8F" w14:paraId="0D8702C5" w14:textId="77777777">
      <w:pPr>
        <w:pStyle w:val="Vahedeta"/>
        <w:jc w:val="both"/>
        <w:rPr>
          <w:rFonts w:ascii="Times New Roman" w:hAnsi="Times New Roman"/>
          <w:sz w:val="24"/>
          <w:szCs w:val="24"/>
        </w:rPr>
      </w:pPr>
    </w:p>
    <w:p w:rsidRPr="00C660EC" w:rsidR="00656C72" w:rsidP="00656C72" w:rsidRDefault="00656C72" w14:paraId="2F2A15C2" w14:textId="29132F4C">
      <w:pPr>
        <w:keepNext/>
        <w:jc w:val="both"/>
        <w:rPr>
          <w:b/>
          <w:bCs/>
          <w:sz w:val="26"/>
          <w:szCs w:val="26"/>
        </w:rPr>
      </w:pPr>
      <w:r w:rsidRPr="00C660EC">
        <w:rPr>
          <w:b/>
          <w:bCs/>
          <w:sz w:val="26"/>
          <w:szCs w:val="26"/>
        </w:rPr>
        <w:t>3.</w:t>
      </w:r>
      <w:r w:rsidR="009C4DF7">
        <w:rPr>
          <w:b/>
          <w:bCs/>
          <w:sz w:val="26"/>
          <w:szCs w:val="26"/>
        </w:rPr>
        <w:t>1</w:t>
      </w:r>
      <w:r w:rsidR="00401A82">
        <w:rPr>
          <w:b/>
          <w:bCs/>
          <w:sz w:val="26"/>
          <w:szCs w:val="26"/>
        </w:rPr>
        <w:t>.</w:t>
      </w:r>
      <w:r w:rsidRPr="00C660EC">
        <w:rPr>
          <w:b/>
          <w:bCs/>
          <w:sz w:val="26"/>
          <w:szCs w:val="26"/>
        </w:rPr>
        <w:t xml:space="preserve"> </w:t>
      </w:r>
      <w:r w:rsidR="009C4DF7">
        <w:rPr>
          <w:b/>
          <w:bCs/>
          <w:sz w:val="26"/>
          <w:szCs w:val="26"/>
        </w:rPr>
        <w:t>Viibimiskeelu rakendamise praktika teistes riikides</w:t>
      </w:r>
    </w:p>
    <w:p w:rsidR="00656C72" w:rsidP="00195B29" w:rsidRDefault="00656C72" w14:paraId="135B721A" w14:textId="77777777">
      <w:pPr>
        <w:tabs>
          <w:tab w:val="center" w:pos="4535"/>
        </w:tabs>
        <w:jc w:val="both"/>
      </w:pPr>
    </w:p>
    <w:p w:rsidR="00195B29" w:rsidP="00195B29" w:rsidRDefault="00A75F28" w14:paraId="1305D314" w14:textId="7A853DB3">
      <w:pPr>
        <w:tabs>
          <w:tab w:val="center" w:pos="4535"/>
        </w:tabs>
        <w:jc w:val="both"/>
      </w:pPr>
      <w:r>
        <w:t>Eesmärgiga</w:t>
      </w:r>
      <w:r w:rsidR="00764415">
        <w:t xml:space="preserve"> leida </w:t>
      </w:r>
      <w:r w:rsidR="00195B29">
        <w:t>Eesti</w:t>
      </w:r>
      <w:r w:rsidR="00EA756B">
        <w:t>le</w:t>
      </w:r>
      <w:r w:rsidR="00195B29">
        <w:t xml:space="preserve"> sobivaim lahendus</w:t>
      </w:r>
      <w:r w:rsidR="00764415">
        <w:t xml:space="preserve"> </w:t>
      </w:r>
      <w:r w:rsidR="00195B29">
        <w:t xml:space="preserve">viibimiskeelu </w:t>
      </w:r>
      <w:r w:rsidR="005A2EF3">
        <w:t>rakendamisel perevägivalla</w:t>
      </w:r>
      <w:r w:rsidR="00764415">
        <w:t xml:space="preserve"> </w:t>
      </w:r>
      <w:r w:rsidR="005A2EF3">
        <w:t>juhtumite puhul</w:t>
      </w:r>
      <w:r w:rsidR="00764415">
        <w:t>,</w:t>
      </w:r>
      <w:r w:rsidR="00195B29">
        <w:t xml:space="preserve"> koguti parimaid </w:t>
      </w:r>
      <w:r w:rsidR="003F59D3">
        <w:t>praktikaid</w:t>
      </w:r>
      <w:r w:rsidR="00764415">
        <w:t xml:space="preserve"> </w:t>
      </w:r>
      <w:r w:rsidR="005018E5">
        <w:t xml:space="preserve">teistelt </w:t>
      </w:r>
      <w:r w:rsidR="00FA18B8">
        <w:t>EL-i</w:t>
      </w:r>
      <w:r w:rsidR="00195B29">
        <w:t xml:space="preserve"> liikmesriikidelt</w:t>
      </w:r>
      <w:r w:rsidR="00901A2E">
        <w:t xml:space="preserve">. </w:t>
      </w:r>
      <w:r w:rsidRPr="005A2EF3" w:rsidR="005A2EF3">
        <w:t xml:space="preserve">Selleks saadeti 07.01.2025 e-kirja teel pöördumine </w:t>
      </w:r>
      <w:r w:rsidR="00D428A1">
        <w:t xml:space="preserve">EL liikmesriikide </w:t>
      </w:r>
      <w:r w:rsidRPr="005A2EF3" w:rsidR="005A2EF3">
        <w:t>eri õiguskaitseasutustele, paludes neil jagada oma kogemusi ja lahendusi. Vastuste esitamise täht</w:t>
      </w:r>
      <w:r w:rsidR="00764415">
        <w:t>päevaks</w:t>
      </w:r>
      <w:r w:rsidRPr="005A2EF3" w:rsidR="005A2EF3">
        <w:t xml:space="preserve"> määrati 31.01.2025.</w:t>
      </w:r>
      <w:r w:rsidR="00195B29">
        <w:t xml:space="preserve"> </w:t>
      </w:r>
      <w:r w:rsidR="002E7C65">
        <w:t>Lisaks toimus 23</w:t>
      </w:r>
      <w:r>
        <w:t>.</w:t>
      </w:r>
      <w:r w:rsidRPr="004F6E29" w:rsidR="00EA756B">
        <w:t>–</w:t>
      </w:r>
      <w:r w:rsidR="002E7C65">
        <w:t>24.01.2025 Riias</w:t>
      </w:r>
      <w:r w:rsidR="00195B29">
        <w:t xml:space="preserve"> Läti ja Leedu politsei esindajatega</w:t>
      </w:r>
      <w:r w:rsidRPr="00A75F28">
        <w:t xml:space="preserve"> </w:t>
      </w:r>
      <w:r>
        <w:t>kohtumine</w:t>
      </w:r>
      <w:r w:rsidR="002E7C65">
        <w:t xml:space="preserve">, </w:t>
      </w:r>
      <w:r w:rsidR="00CA0D6B">
        <w:t>kus</w:t>
      </w:r>
      <w:r>
        <w:t xml:space="preserve"> </w:t>
      </w:r>
      <w:r w:rsidR="005A2EF3">
        <w:t xml:space="preserve">arutati </w:t>
      </w:r>
      <w:r w:rsidR="002E7C65">
        <w:t xml:space="preserve">viibimiskeelu rakendamise </w:t>
      </w:r>
      <w:r w:rsidR="003F59D3">
        <w:t>praktikaid</w:t>
      </w:r>
      <w:r>
        <w:t xml:space="preserve"> veelgi sisukamalt </w:t>
      </w:r>
      <w:r w:rsidR="005A2EF3">
        <w:t>ning jagati kogemusi</w:t>
      </w:r>
      <w:r w:rsidR="00195B29">
        <w:t xml:space="preserve">. </w:t>
      </w:r>
      <w:r w:rsidR="00690BBC">
        <w:t xml:space="preserve">Tabelis 2 </w:t>
      </w:r>
      <w:r w:rsidR="00C360FC">
        <w:t xml:space="preserve">on </w:t>
      </w:r>
      <w:r w:rsidR="00690BBC">
        <w:t xml:space="preserve">esitatud </w:t>
      </w:r>
      <w:r w:rsidR="00C360FC">
        <w:t xml:space="preserve">ülevaade </w:t>
      </w:r>
      <w:r w:rsidR="005A2EF3">
        <w:t xml:space="preserve">valitud </w:t>
      </w:r>
      <w:r w:rsidR="00FA18B8">
        <w:t>EL-i</w:t>
      </w:r>
      <w:r w:rsidR="005A2EF3">
        <w:t xml:space="preserve"> liikmesriikide </w:t>
      </w:r>
      <w:r w:rsidR="002D682F">
        <w:t>tagasisidest</w:t>
      </w:r>
      <w:r w:rsidRPr="005A2EF3" w:rsidR="005A2EF3">
        <w:t>, kajastades nende ja lähenemisviise viibimiskeelu rakendamisel</w:t>
      </w:r>
      <w:r w:rsidR="00C360FC">
        <w:t>.</w:t>
      </w:r>
    </w:p>
    <w:p w:rsidR="00C360FC" w:rsidP="00195B29" w:rsidRDefault="00C360FC" w14:paraId="2B81C2D1" w14:textId="77777777">
      <w:pPr>
        <w:tabs>
          <w:tab w:val="center" w:pos="4535"/>
        </w:tabs>
        <w:jc w:val="both"/>
      </w:pPr>
    </w:p>
    <w:tbl>
      <w:tblPr>
        <w:tblStyle w:val="Kontuurtabel"/>
        <w:tblW w:w="0" w:type="auto"/>
        <w:tblLook w:val="04A0" w:firstRow="1" w:lastRow="0" w:firstColumn="1" w:lastColumn="0" w:noHBand="0" w:noVBand="1"/>
      </w:tblPr>
      <w:tblGrid>
        <w:gridCol w:w="1289"/>
        <w:gridCol w:w="1723"/>
        <w:gridCol w:w="1772"/>
        <w:gridCol w:w="2694"/>
        <w:gridCol w:w="1583"/>
      </w:tblGrid>
      <w:tr w:rsidRPr="0099382F" w:rsidR="00901A2E" w:rsidTr="00901A2E" w14:paraId="50D18DC0" w14:textId="77777777">
        <w:tc>
          <w:tcPr>
            <w:tcW w:w="1812" w:type="dxa"/>
            <w:shd w:val="clear" w:color="auto" w:fill="A6A6A6" w:themeFill="background1" w:themeFillShade="A6"/>
          </w:tcPr>
          <w:p w:rsidRPr="009B7CCA" w:rsidR="00C360FC" w:rsidP="00901A2E" w:rsidRDefault="00C360FC" w14:paraId="2EDD635E" w14:textId="2A8247B0">
            <w:pPr>
              <w:tabs>
                <w:tab w:val="center" w:pos="4535"/>
              </w:tabs>
              <w:jc w:val="center"/>
              <w:rPr>
                <w:b/>
                <w:bCs/>
                <w:sz w:val="20"/>
                <w:szCs w:val="20"/>
              </w:rPr>
            </w:pPr>
            <w:r w:rsidRPr="009B7CCA">
              <w:rPr>
                <w:b/>
                <w:bCs/>
                <w:sz w:val="20"/>
                <w:szCs w:val="20"/>
              </w:rPr>
              <w:t>Riik</w:t>
            </w:r>
          </w:p>
        </w:tc>
        <w:tc>
          <w:tcPr>
            <w:tcW w:w="1812" w:type="dxa"/>
            <w:shd w:val="clear" w:color="auto" w:fill="A6A6A6" w:themeFill="background1" w:themeFillShade="A6"/>
          </w:tcPr>
          <w:p w:rsidRPr="009B7CCA" w:rsidR="00C360FC" w:rsidP="00901A2E" w:rsidRDefault="00C360FC" w14:paraId="7E39DDFE" w14:textId="58B63F93">
            <w:pPr>
              <w:tabs>
                <w:tab w:val="center" w:pos="4535"/>
              </w:tabs>
              <w:jc w:val="center"/>
              <w:rPr>
                <w:b/>
                <w:bCs/>
                <w:sz w:val="20"/>
                <w:szCs w:val="20"/>
              </w:rPr>
            </w:pPr>
            <w:r w:rsidRPr="009B7CCA">
              <w:rPr>
                <w:b/>
                <w:bCs/>
                <w:sz w:val="20"/>
                <w:szCs w:val="20"/>
              </w:rPr>
              <w:t>Viibimiskeelu kestus</w:t>
            </w:r>
          </w:p>
        </w:tc>
        <w:tc>
          <w:tcPr>
            <w:tcW w:w="1812" w:type="dxa"/>
            <w:shd w:val="clear" w:color="auto" w:fill="A6A6A6" w:themeFill="background1" w:themeFillShade="A6"/>
          </w:tcPr>
          <w:p w:rsidRPr="009B7CCA" w:rsidR="00C360FC" w:rsidP="00901A2E" w:rsidRDefault="0099382F" w14:paraId="0D06591B" w14:textId="2CDCB5B1">
            <w:pPr>
              <w:tabs>
                <w:tab w:val="center" w:pos="4535"/>
              </w:tabs>
              <w:jc w:val="center"/>
              <w:rPr>
                <w:b/>
                <w:bCs/>
                <w:sz w:val="20"/>
                <w:szCs w:val="20"/>
              </w:rPr>
            </w:pPr>
            <w:r w:rsidRPr="009B7CCA">
              <w:rPr>
                <w:b/>
                <w:bCs/>
                <w:sz w:val="20"/>
                <w:szCs w:val="20"/>
              </w:rPr>
              <w:t>Kes määrab</w:t>
            </w:r>
          </w:p>
        </w:tc>
        <w:tc>
          <w:tcPr>
            <w:tcW w:w="1812" w:type="dxa"/>
            <w:shd w:val="clear" w:color="auto" w:fill="A6A6A6" w:themeFill="background1" w:themeFillShade="A6"/>
          </w:tcPr>
          <w:p w:rsidRPr="009B7CCA" w:rsidR="00C360FC" w:rsidP="00901A2E" w:rsidRDefault="00C360FC" w14:paraId="47950FCA" w14:textId="011293BF">
            <w:pPr>
              <w:tabs>
                <w:tab w:val="center" w:pos="4535"/>
              </w:tabs>
              <w:jc w:val="center"/>
              <w:rPr>
                <w:b/>
                <w:bCs/>
                <w:sz w:val="20"/>
                <w:szCs w:val="20"/>
              </w:rPr>
            </w:pPr>
            <w:r w:rsidRPr="009B7CCA">
              <w:rPr>
                <w:b/>
                <w:bCs/>
                <w:sz w:val="20"/>
                <w:szCs w:val="20"/>
              </w:rPr>
              <w:t>Seosed teiste perevägivalla meetmetega</w:t>
            </w:r>
          </w:p>
        </w:tc>
        <w:tc>
          <w:tcPr>
            <w:tcW w:w="1813" w:type="dxa"/>
            <w:shd w:val="clear" w:color="auto" w:fill="A6A6A6" w:themeFill="background1" w:themeFillShade="A6"/>
          </w:tcPr>
          <w:p w:rsidRPr="009B7CCA" w:rsidR="00C360FC" w:rsidP="00901A2E" w:rsidRDefault="00C360FC" w14:paraId="3C8B8DF4" w14:textId="25D22C30">
            <w:pPr>
              <w:tabs>
                <w:tab w:val="center" w:pos="4535"/>
              </w:tabs>
              <w:jc w:val="center"/>
              <w:rPr>
                <w:b/>
                <w:bCs/>
                <w:sz w:val="20"/>
                <w:szCs w:val="20"/>
              </w:rPr>
            </w:pPr>
            <w:r w:rsidRPr="009B7CCA">
              <w:rPr>
                <w:b/>
                <w:bCs/>
                <w:sz w:val="20"/>
                <w:szCs w:val="20"/>
              </w:rPr>
              <w:t>Rikkumise tagajärjed</w:t>
            </w:r>
          </w:p>
        </w:tc>
      </w:tr>
      <w:tr w:rsidRPr="0099382F" w:rsidR="0099382F" w:rsidTr="00C360FC" w14:paraId="6A882255" w14:textId="77777777">
        <w:tc>
          <w:tcPr>
            <w:tcW w:w="1812" w:type="dxa"/>
          </w:tcPr>
          <w:p w:rsidRPr="009B7CCA" w:rsidR="00C360FC" w:rsidP="00195B29" w:rsidRDefault="00C360FC" w14:paraId="1237DCDD" w14:textId="16BE95B7">
            <w:pPr>
              <w:tabs>
                <w:tab w:val="center" w:pos="4535"/>
              </w:tabs>
              <w:jc w:val="both"/>
              <w:rPr>
                <w:b/>
                <w:bCs/>
                <w:sz w:val="20"/>
                <w:szCs w:val="20"/>
              </w:rPr>
            </w:pPr>
            <w:r w:rsidRPr="009B7CCA">
              <w:rPr>
                <w:b/>
                <w:bCs/>
                <w:sz w:val="20"/>
                <w:szCs w:val="20"/>
              </w:rPr>
              <w:t>Belgia</w:t>
            </w:r>
          </w:p>
        </w:tc>
        <w:tc>
          <w:tcPr>
            <w:tcW w:w="1812" w:type="dxa"/>
          </w:tcPr>
          <w:p w:rsidRPr="009B7CCA" w:rsidR="00C360FC" w:rsidP="00195B29" w:rsidRDefault="00C360FC" w14:paraId="0420C329" w14:textId="59AD739A">
            <w:pPr>
              <w:tabs>
                <w:tab w:val="center" w:pos="4535"/>
              </w:tabs>
              <w:jc w:val="both"/>
              <w:rPr>
                <w:sz w:val="20"/>
                <w:szCs w:val="20"/>
              </w:rPr>
            </w:pPr>
            <w:r w:rsidRPr="009B7CCA">
              <w:rPr>
                <w:sz w:val="20"/>
                <w:szCs w:val="20"/>
              </w:rPr>
              <w:t xml:space="preserve">Kuni </w:t>
            </w:r>
            <w:r w:rsidR="00523ED9">
              <w:rPr>
                <w:sz w:val="20"/>
                <w:szCs w:val="20"/>
              </w:rPr>
              <w:t>kümme</w:t>
            </w:r>
            <w:r w:rsidRPr="009B7CCA">
              <w:rPr>
                <w:sz w:val="20"/>
                <w:szCs w:val="20"/>
              </w:rPr>
              <w:t xml:space="preserve"> päeva (perekohtunik võib pikendada kuni </w:t>
            </w:r>
            <w:r w:rsidR="00523ED9">
              <w:rPr>
                <w:sz w:val="20"/>
                <w:szCs w:val="20"/>
              </w:rPr>
              <w:t>kolme</w:t>
            </w:r>
            <w:r w:rsidRPr="009B7CCA">
              <w:rPr>
                <w:sz w:val="20"/>
                <w:szCs w:val="20"/>
              </w:rPr>
              <w:t xml:space="preserve"> kuuni)</w:t>
            </w:r>
          </w:p>
        </w:tc>
        <w:tc>
          <w:tcPr>
            <w:tcW w:w="1812" w:type="dxa"/>
          </w:tcPr>
          <w:p w:rsidRPr="009B7CCA" w:rsidR="00C360FC" w:rsidP="00195B29" w:rsidRDefault="0099382F" w14:paraId="77EBAA32" w14:textId="1A71E806">
            <w:pPr>
              <w:tabs>
                <w:tab w:val="center" w:pos="4535"/>
              </w:tabs>
              <w:jc w:val="both"/>
              <w:rPr>
                <w:sz w:val="20"/>
                <w:szCs w:val="20"/>
              </w:rPr>
            </w:pPr>
            <w:r w:rsidRPr="009B7CCA">
              <w:rPr>
                <w:sz w:val="20"/>
                <w:szCs w:val="20"/>
              </w:rPr>
              <w:t>Prokuratuur</w:t>
            </w:r>
          </w:p>
        </w:tc>
        <w:tc>
          <w:tcPr>
            <w:tcW w:w="1812" w:type="dxa"/>
          </w:tcPr>
          <w:p w:rsidRPr="009B7CCA" w:rsidR="00C360FC" w:rsidP="00195B29" w:rsidRDefault="0099382F" w14:paraId="26ED4A1C" w14:textId="19431157">
            <w:pPr>
              <w:tabs>
                <w:tab w:val="center" w:pos="4535"/>
              </w:tabs>
              <w:jc w:val="both"/>
              <w:rPr>
                <w:sz w:val="20"/>
                <w:szCs w:val="20"/>
              </w:rPr>
            </w:pPr>
            <w:r w:rsidRPr="009B7CCA">
              <w:rPr>
                <w:sz w:val="20"/>
                <w:szCs w:val="20"/>
              </w:rPr>
              <w:t>Saab kombineerida lähenemiskeeluga</w:t>
            </w:r>
          </w:p>
        </w:tc>
        <w:tc>
          <w:tcPr>
            <w:tcW w:w="1813" w:type="dxa"/>
          </w:tcPr>
          <w:p w:rsidRPr="009B7CCA" w:rsidR="00C360FC" w:rsidP="00195B29" w:rsidRDefault="00523ED9" w14:paraId="7840D714" w14:textId="3E4FA22D">
            <w:pPr>
              <w:tabs>
                <w:tab w:val="center" w:pos="4535"/>
              </w:tabs>
              <w:jc w:val="both"/>
              <w:rPr>
                <w:sz w:val="20"/>
                <w:szCs w:val="20"/>
              </w:rPr>
            </w:pPr>
            <w:r>
              <w:rPr>
                <w:sz w:val="20"/>
                <w:szCs w:val="20"/>
              </w:rPr>
              <w:t>Kaheksa</w:t>
            </w:r>
            <w:r w:rsidRPr="009B7CCA" w:rsidR="0099382F">
              <w:rPr>
                <w:sz w:val="20"/>
                <w:szCs w:val="20"/>
              </w:rPr>
              <w:t xml:space="preserve"> päeva kuni </w:t>
            </w:r>
            <w:r>
              <w:rPr>
                <w:sz w:val="20"/>
                <w:szCs w:val="20"/>
              </w:rPr>
              <w:t>kuus</w:t>
            </w:r>
            <w:r w:rsidRPr="009B7CCA" w:rsidR="0099382F">
              <w:rPr>
                <w:sz w:val="20"/>
                <w:szCs w:val="20"/>
              </w:rPr>
              <w:t xml:space="preserve"> kuud vangistust ja/või trahv 26</w:t>
            </w:r>
            <w:r w:rsidR="009752D3">
              <w:rPr>
                <w:sz w:val="20"/>
                <w:szCs w:val="20"/>
              </w:rPr>
              <w:t>–</w:t>
            </w:r>
            <w:r w:rsidRPr="009B7CCA" w:rsidR="0099382F">
              <w:rPr>
                <w:sz w:val="20"/>
                <w:szCs w:val="20"/>
              </w:rPr>
              <w:t xml:space="preserve">100 </w:t>
            </w:r>
            <w:r w:rsidR="00D3794C">
              <w:rPr>
                <w:sz w:val="20"/>
                <w:szCs w:val="20"/>
              </w:rPr>
              <w:t>eurot</w:t>
            </w:r>
          </w:p>
        </w:tc>
      </w:tr>
      <w:tr w:rsidRPr="0099382F" w:rsidR="0099382F" w:rsidTr="00C360FC" w14:paraId="0479EE30" w14:textId="77777777">
        <w:tc>
          <w:tcPr>
            <w:tcW w:w="1812" w:type="dxa"/>
          </w:tcPr>
          <w:p w:rsidRPr="009B7CCA" w:rsidR="00C360FC" w:rsidP="00195B29" w:rsidRDefault="00C360FC" w14:paraId="039A11B1" w14:textId="4F81EB69">
            <w:pPr>
              <w:tabs>
                <w:tab w:val="center" w:pos="4535"/>
              </w:tabs>
              <w:jc w:val="both"/>
              <w:rPr>
                <w:b/>
                <w:bCs/>
                <w:sz w:val="20"/>
                <w:szCs w:val="20"/>
              </w:rPr>
            </w:pPr>
            <w:r w:rsidRPr="009B7CCA">
              <w:rPr>
                <w:b/>
                <w:bCs/>
                <w:sz w:val="20"/>
                <w:szCs w:val="20"/>
              </w:rPr>
              <w:lastRenderedPageBreak/>
              <w:t>Läti</w:t>
            </w:r>
          </w:p>
        </w:tc>
        <w:tc>
          <w:tcPr>
            <w:tcW w:w="1812" w:type="dxa"/>
          </w:tcPr>
          <w:p w:rsidRPr="009B7CCA" w:rsidR="00C360FC" w:rsidP="00195B29" w:rsidRDefault="00C360FC" w14:paraId="48A55B9D" w14:textId="3DF44D15">
            <w:pPr>
              <w:tabs>
                <w:tab w:val="center" w:pos="4535"/>
              </w:tabs>
              <w:jc w:val="both"/>
              <w:rPr>
                <w:sz w:val="20"/>
                <w:szCs w:val="20"/>
              </w:rPr>
            </w:pPr>
            <w:r w:rsidRPr="009B7CCA">
              <w:rPr>
                <w:sz w:val="20"/>
                <w:szCs w:val="20"/>
              </w:rPr>
              <w:t xml:space="preserve">Kuni </w:t>
            </w:r>
            <w:r w:rsidR="00523ED9">
              <w:rPr>
                <w:sz w:val="20"/>
                <w:szCs w:val="20"/>
              </w:rPr>
              <w:t>kaheksa</w:t>
            </w:r>
            <w:r w:rsidRPr="009B7CCA">
              <w:rPr>
                <w:sz w:val="20"/>
                <w:szCs w:val="20"/>
              </w:rPr>
              <w:t xml:space="preserve"> päeva</w:t>
            </w:r>
          </w:p>
        </w:tc>
        <w:tc>
          <w:tcPr>
            <w:tcW w:w="1812" w:type="dxa"/>
          </w:tcPr>
          <w:p w:rsidRPr="009B7CCA" w:rsidR="00C360FC" w:rsidP="00195B29" w:rsidRDefault="0099382F" w14:paraId="0AB8653D" w14:textId="40A8733A">
            <w:pPr>
              <w:tabs>
                <w:tab w:val="center" w:pos="4535"/>
              </w:tabs>
              <w:jc w:val="both"/>
              <w:rPr>
                <w:sz w:val="20"/>
                <w:szCs w:val="20"/>
              </w:rPr>
            </w:pPr>
            <w:r w:rsidRPr="009B7CCA">
              <w:rPr>
                <w:sz w:val="20"/>
                <w:szCs w:val="20"/>
              </w:rPr>
              <w:t xml:space="preserve">Politsei või </w:t>
            </w:r>
            <w:r w:rsidR="00E14D83">
              <w:rPr>
                <w:sz w:val="20"/>
                <w:szCs w:val="20"/>
              </w:rPr>
              <w:t>munitsipaalpolitsei</w:t>
            </w:r>
          </w:p>
        </w:tc>
        <w:tc>
          <w:tcPr>
            <w:tcW w:w="1812" w:type="dxa"/>
          </w:tcPr>
          <w:p w:rsidRPr="009B7CCA" w:rsidR="00C360FC" w:rsidP="00195B29" w:rsidRDefault="0099382F" w14:paraId="5F108869" w14:textId="3A5FC9EB">
            <w:pPr>
              <w:tabs>
                <w:tab w:val="center" w:pos="4535"/>
              </w:tabs>
              <w:jc w:val="both"/>
              <w:rPr>
                <w:sz w:val="20"/>
                <w:szCs w:val="20"/>
              </w:rPr>
            </w:pPr>
            <w:r w:rsidRPr="009B7CCA">
              <w:rPr>
                <w:sz w:val="20"/>
                <w:szCs w:val="20"/>
              </w:rPr>
              <w:t>Kui sündmuskohal tuvastatakse ohvri vastu suunatud haldusõigusrikkumine või kuritegu ohustava isiku poolt, võib paralleelselt politsei viibimiskeeluga algatada haldusõigusrikkumismenetluse või kriminaalmenetluse ning ohustavat isikut võib võtta haldus- või kriminaalvastutusele</w:t>
            </w:r>
          </w:p>
        </w:tc>
        <w:tc>
          <w:tcPr>
            <w:tcW w:w="1813" w:type="dxa"/>
          </w:tcPr>
          <w:p w:rsidRPr="009B7CCA" w:rsidR="00C360FC" w:rsidP="00195B29" w:rsidRDefault="0099382F" w14:paraId="184E0747" w14:textId="22BAF4FF">
            <w:pPr>
              <w:tabs>
                <w:tab w:val="center" w:pos="4535"/>
              </w:tabs>
              <w:jc w:val="both"/>
              <w:rPr>
                <w:sz w:val="20"/>
                <w:szCs w:val="20"/>
              </w:rPr>
            </w:pPr>
            <w:r w:rsidRPr="009B7CCA">
              <w:rPr>
                <w:sz w:val="20"/>
                <w:szCs w:val="20"/>
              </w:rPr>
              <w:t>Sundtrahv 50</w:t>
            </w:r>
            <w:r w:rsidR="00F533F1">
              <w:rPr>
                <w:sz w:val="20"/>
                <w:szCs w:val="20"/>
              </w:rPr>
              <w:t>–</w:t>
            </w:r>
            <w:r w:rsidRPr="009B7CCA">
              <w:rPr>
                <w:sz w:val="20"/>
                <w:szCs w:val="20"/>
              </w:rPr>
              <w:t xml:space="preserve">5000 </w:t>
            </w:r>
            <w:r w:rsidR="00D3794C">
              <w:rPr>
                <w:sz w:val="20"/>
                <w:szCs w:val="20"/>
              </w:rPr>
              <w:t>eurot</w:t>
            </w:r>
          </w:p>
        </w:tc>
      </w:tr>
      <w:tr w:rsidRPr="0099382F" w:rsidR="0099382F" w:rsidTr="00C360FC" w14:paraId="0D97D34F" w14:textId="77777777">
        <w:tc>
          <w:tcPr>
            <w:tcW w:w="1812" w:type="dxa"/>
          </w:tcPr>
          <w:p w:rsidRPr="00916264" w:rsidR="00C360FC" w:rsidP="00195B29" w:rsidRDefault="00C360FC" w14:paraId="54B34E2D" w14:textId="4A2A9C67">
            <w:pPr>
              <w:tabs>
                <w:tab w:val="center" w:pos="4535"/>
              </w:tabs>
              <w:jc w:val="both"/>
              <w:rPr>
                <w:b/>
                <w:bCs/>
                <w:sz w:val="20"/>
                <w:szCs w:val="20"/>
              </w:rPr>
            </w:pPr>
            <w:r w:rsidRPr="00916264">
              <w:rPr>
                <w:b/>
                <w:bCs/>
                <w:sz w:val="20"/>
                <w:szCs w:val="20"/>
              </w:rPr>
              <w:t>Leedu</w:t>
            </w:r>
          </w:p>
        </w:tc>
        <w:tc>
          <w:tcPr>
            <w:tcW w:w="1812" w:type="dxa"/>
          </w:tcPr>
          <w:p w:rsidRPr="00916264" w:rsidR="00C360FC" w:rsidP="00195B29" w:rsidRDefault="00C360FC" w14:paraId="7DCAEAA9" w14:textId="3541FAA5">
            <w:pPr>
              <w:tabs>
                <w:tab w:val="center" w:pos="4535"/>
              </w:tabs>
              <w:jc w:val="both"/>
              <w:rPr>
                <w:sz w:val="20"/>
                <w:szCs w:val="20"/>
              </w:rPr>
            </w:pPr>
            <w:r w:rsidRPr="00916264">
              <w:rPr>
                <w:sz w:val="20"/>
                <w:szCs w:val="20"/>
              </w:rPr>
              <w:t>15 päeva</w:t>
            </w:r>
            <w:r w:rsidRPr="00916264" w:rsidR="004F55F0">
              <w:rPr>
                <w:sz w:val="20"/>
                <w:szCs w:val="20"/>
              </w:rPr>
              <w:t xml:space="preserve"> ning lisaks teeb politsei 15 päeva jooksul </w:t>
            </w:r>
            <w:r w:rsidR="00523ED9">
              <w:rPr>
                <w:sz w:val="20"/>
                <w:szCs w:val="20"/>
              </w:rPr>
              <w:t>kaks</w:t>
            </w:r>
            <w:r w:rsidR="00D3794C">
              <w:rPr>
                <w:sz w:val="20"/>
                <w:szCs w:val="20"/>
              </w:rPr>
              <w:t> </w:t>
            </w:r>
            <w:r w:rsidRPr="00916264" w:rsidR="004F55F0">
              <w:rPr>
                <w:sz w:val="20"/>
                <w:szCs w:val="20"/>
              </w:rPr>
              <w:t>korda</w:t>
            </w:r>
            <w:r w:rsidRPr="00916264" w:rsidR="00D3794C">
              <w:rPr>
                <w:sz w:val="20"/>
                <w:szCs w:val="20"/>
              </w:rPr>
              <w:t xml:space="preserve"> kontroll</w:t>
            </w:r>
            <w:r w:rsidR="00D3794C">
              <w:rPr>
                <w:sz w:val="20"/>
                <w:szCs w:val="20"/>
              </w:rPr>
              <w:t>käigu</w:t>
            </w:r>
            <w:r w:rsidRPr="00916264" w:rsidR="00D3794C">
              <w:rPr>
                <w:sz w:val="20"/>
                <w:szCs w:val="20"/>
              </w:rPr>
              <w:t xml:space="preserve"> koju</w:t>
            </w:r>
          </w:p>
        </w:tc>
        <w:tc>
          <w:tcPr>
            <w:tcW w:w="1812" w:type="dxa"/>
          </w:tcPr>
          <w:p w:rsidRPr="00916264" w:rsidR="00C360FC" w:rsidP="00195B29" w:rsidRDefault="0099382F" w14:paraId="6C995F2F" w14:textId="64AE0AFB">
            <w:pPr>
              <w:tabs>
                <w:tab w:val="center" w:pos="4535"/>
              </w:tabs>
              <w:jc w:val="both"/>
              <w:rPr>
                <w:sz w:val="20"/>
                <w:szCs w:val="20"/>
              </w:rPr>
            </w:pPr>
            <w:r w:rsidRPr="00916264">
              <w:rPr>
                <w:sz w:val="20"/>
                <w:szCs w:val="20"/>
              </w:rPr>
              <w:t>Politsei (küsimustiku abil)</w:t>
            </w:r>
          </w:p>
        </w:tc>
        <w:tc>
          <w:tcPr>
            <w:tcW w:w="1812" w:type="dxa"/>
          </w:tcPr>
          <w:p w:rsidRPr="00916264" w:rsidR="00C360FC" w:rsidP="00195B29" w:rsidRDefault="0099382F" w14:paraId="52E58FC6" w14:textId="1371A721">
            <w:pPr>
              <w:tabs>
                <w:tab w:val="center" w:pos="4535"/>
              </w:tabs>
              <w:jc w:val="both"/>
              <w:rPr>
                <w:sz w:val="20"/>
                <w:szCs w:val="20"/>
              </w:rPr>
            </w:pPr>
            <w:r w:rsidRPr="00916264">
              <w:rPr>
                <w:sz w:val="20"/>
                <w:szCs w:val="20"/>
              </w:rPr>
              <w:t>Korraldus kaotab kehtivuse, kui algatatakse kriminaaluurimine ja sama juhtumi tõttu määratakse vähemalt üks lähenemiskeeld, näiteks kohustus elada eraldi. See tähendab, et kui kohtueelne uurimine algatatakse muu juhtumi tõttu kui see, mille puhul korraldus tehti, on võimalik, et nii korraldus kui ka lähenemiskeeld on samal ajal jõus</w:t>
            </w:r>
          </w:p>
        </w:tc>
        <w:tc>
          <w:tcPr>
            <w:tcW w:w="1813" w:type="dxa"/>
          </w:tcPr>
          <w:p w:rsidRPr="00916264" w:rsidR="00C360FC" w:rsidP="00195B29" w:rsidRDefault="0099382F" w14:paraId="4BC988F4" w14:textId="689A2B40">
            <w:pPr>
              <w:tabs>
                <w:tab w:val="center" w:pos="4535"/>
              </w:tabs>
              <w:jc w:val="both"/>
              <w:rPr>
                <w:sz w:val="20"/>
                <w:szCs w:val="20"/>
              </w:rPr>
            </w:pPr>
            <w:r w:rsidRPr="00916264">
              <w:rPr>
                <w:sz w:val="20"/>
                <w:szCs w:val="20"/>
              </w:rPr>
              <w:t>Trahvimäärad on 80</w:t>
            </w:r>
            <w:r w:rsidR="00D3794C">
              <w:rPr>
                <w:sz w:val="20"/>
                <w:szCs w:val="20"/>
              </w:rPr>
              <w:t>–</w:t>
            </w:r>
            <w:r w:rsidRPr="00916264">
              <w:rPr>
                <w:sz w:val="20"/>
                <w:szCs w:val="20"/>
              </w:rPr>
              <w:t>320 eurot esimese rikkumise korral ja 300</w:t>
            </w:r>
            <w:r w:rsidR="002F2627">
              <w:rPr>
                <w:sz w:val="20"/>
                <w:szCs w:val="20"/>
              </w:rPr>
              <w:t>–</w:t>
            </w:r>
            <w:r w:rsidRPr="00916264">
              <w:rPr>
                <w:sz w:val="20"/>
                <w:szCs w:val="20"/>
              </w:rPr>
              <w:t xml:space="preserve">780 eurot korduva rikkumise korral. See trahv kehtib ka </w:t>
            </w:r>
            <w:r w:rsidR="002F2627">
              <w:rPr>
                <w:sz w:val="20"/>
                <w:szCs w:val="20"/>
              </w:rPr>
              <w:t xml:space="preserve">nende </w:t>
            </w:r>
            <w:r w:rsidRPr="00916264">
              <w:rPr>
                <w:sz w:val="20"/>
                <w:szCs w:val="20"/>
              </w:rPr>
              <w:t>vägivalla all kannatanute</w:t>
            </w:r>
            <w:r w:rsidR="002F2627">
              <w:rPr>
                <w:sz w:val="20"/>
                <w:szCs w:val="20"/>
              </w:rPr>
              <w:t xml:space="preserve"> kohta</w:t>
            </w:r>
            <w:r w:rsidRPr="00916264">
              <w:rPr>
                <w:sz w:val="20"/>
                <w:szCs w:val="20"/>
              </w:rPr>
              <w:t xml:space="preserve">, </w:t>
            </w:r>
            <w:r w:rsidRPr="00916264" w:rsidR="002F2627">
              <w:rPr>
                <w:sz w:val="20"/>
                <w:szCs w:val="20"/>
              </w:rPr>
              <w:t xml:space="preserve">kes lubavad </w:t>
            </w:r>
            <w:proofErr w:type="spellStart"/>
            <w:r w:rsidRPr="00916264">
              <w:rPr>
                <w:sz w:val="20"/>
                <w:szCs w:val="20"/>
              </w:rPr>
              <w:t>vägivallatseja</w:t>
            </w:r>
            <w:proofErr w:type="spellEnd"/>
            <w:r w:rsidRPr="00916264">
              <w:rPr>
                <w:sz w:val="20"/>
                <w:szCs w:val="20"/>
              </w:rPr>
              <w:t xml:space="preserve"> tagasi koju</w:t>
            </w:r>
          </w:p>
        </w:tc>
      </w:tr>
      <w:tr w:rsidRPr="0099382F" w:rsidR="0099382F" w:rsidTr="00C360FC" w14:paraId="0275C7F6" w14:textId="77777777">
        <w:tc>
          <w:tcPr>
            <w:tcW w:w="1812" w:type="dxa"/>
          </w:tcPr>
          <w:p w:rsidRPr="00916264" w:rsidR="00C360FC" w:rsidP="00195B29" w:rsidRDefault="00C360FC" w14:paraId="149228F0" w14:textId="59464174">
            <w:pPr>
              <w:tabs>
                <w:tab w:val="center" w:pos="4535"/>
              </w:tabs>
              <w:jc w:val="both"/>
              <w:rPr>
                <w:b/>
                <w:bCs/>
                <w:sz w:val="20"/>
                <w:szCs w:val="20"/>
              </w:rPr>
            </w:pPr>
            <w:r w:rsidRPr="00916264">
              <w:rPr>
                <w:b/>
                <w:bCs/>
                <w:sz w:val="20"/>
                <w:szCs w:val="20"/>
              </w:rPr>
              <w:t>Soome</w:t>
            </w:r>
          </w:p>
        </w:tc>
        <w:tc>
          <w:tcPr>
            <w:tcW w:w="1812" w:type="dxa"/>
          </w:tcPr>
          <w:p w:rsidRPr="00916264" w:rsidR="00C360FC" w:rsidP="00C360FC" w:rsidRDefault="004F55F0" w14:paraId="7B118598" w14:textId="4A931011">
            <w:pPr>
              <w:tabs>
                <w:tab w:val="center" w:pos="4535"/>
              </w:tabs>
              <w:jc w:val="both"/>
              <w:rPr>
                <w:sz w:val="20"/>
                <w:szCs w:val="20"/>
              </w:rPr>
            </w:pPr>
            <w:r w:rsidRPr="00916264">
              <w:rPr>
                <w:sz w:val="20"/>
                <w:szCs w:val="20"/>
              </w:rPr>
              <w:t xml:space="preserve">Viibimiskeeld kehtib ringkonnakohtu määratud aja jooksul, kuid </w:t>
            </w:r>
            <w:r w:rsidR="00F337A7">
              <w:rPr>
                <w:sz w:val="20"/>
                <w:szCs w:val="20"/>
              </w:rPr>
              <w:t>kõige rohkem üks</w:t>
            </w:r>
            <w:r w:rsidR="00916264">
              <w:rPr>
                <w:sz w:val="20"/>
                <w:szCs w:val="20"/>
              </w:rPr>
              <w:t xml:space="preserve"> aasta. S</w:t>
            </w:r>
            <w:r w:rsidRPr="00916264">
              <w:rPr>
                <w:sz w:val="20"/>
                <w:szCs w:val="20"/>
              </w:rPr>
              <w:t xml:space="preserve">eda perioodi võib vajaduse korral pikendada. Pikendamine eeldab </w:t>
            </w:r>
            <w:r w:rsidR="00F337A7">
              <w:rPr>
                <w:sz w:val="20"/>
                <w:szCs w:val="20"/>
              </w:rPr>
              <w:t>vastava</w:t>
            </w:r>
            <w:r w:rsidRPr="00916264" w:rsidR="00F337A7">
              <w:rPr>
                <w:sz w:val="20"/>
                <w:szCs w:val="20"/>
              </w:rPr>
              <w:t xml:space="preserve"> </w:t>
            </w:r>
            <w:r w:rsidRPr="00916264">
              <w:rPr>
                <w:sz w:val="20"/>
                <w:szCs w:val="20"/>
              </w:rPr>
              <w:t>taotluse esitamist ringkonnakohtule ja selle taotluse menetlemist</w:t>
            </w:r>
          </w:p>
          <w:p w:rsidRPr="00916264" w:rsidR="00C360FC" w:rsidP="00C360FC" w:rsidRDefault="00C360FC" w14:paraId="46392B3F" w14:textId="47BE850C">
            <w:pPr>
              <w:tabs>
                <w:tab w:val="center" w:pos="4535"/>
              </w:tabs>
              <w:jc w:val="both"/>
              <w:rPr>
                <w:sz w:val="20"/>
                <w:szCs w:val="20"/>
              </w:rPr>
            </w:pPr>
          </w:p>
        </w:tc>
        <w:tc>
          <w:tcPr>
            <w:tcW w:w="1812" w:type="dxa"/>
          </w:tcPr>
          <w:p w:rsidRPr="00916264" w:rsidR="00C360FC" w:rsidP="00195B29" w:rsidRDefault="004F55F0" w14:paraId="1A3CE23C" w14:textId="27ED72D2">
            <w:pPr>
              <w:tabs>
                <w:tab w:val="center" w:pos="4535"/>
              </w:tabs>
              <w:jc w:val="both"/>
              <w:rPr>
                <w:sz w:val="20"/>
                <w:szCs w:val="20"/>
              </w:rPr>
            </w:pPr>
            <w:r w:rsidRPr="00916264">
              <w:rPr>
                <w:sz w:val="20"/>
                <w:szCs w:val="20"/>
              </w:rPr>
              <w:t>Politsei</w:t>
            </w:r>
            <w:r w:rsidR="00F337A7">
              <w:rPr>
                <w:sz w:val="20"/>
                <w:szCs w:val="20"/>
              </w:rPr>
              <w:t>, kuid</w:t>
            </w:r>
            <w:r w:rsidRPr="00916264">
              <w:rPr>
                <w:sz w:val="20"/>
                <w:szCs w:val="20"/>
              </w:rPr>
              <w:t xml:space="preserve"> seda võib määrata ka kohus</w:t>
            </w:r>
          </w:p>
        </w:tc>
        <w:tc>
          <w:tcPr>
            <w:tcW w:w="1812" w:type="dxa"/>
          </w:tcPr>
          <w:p w:rsidRPr="00916264" w:rsidR="00C360FC" w:rsidP="00195B29" w:rsidRDefault="004F55F0" w14:paraId="2CBFE32D" w14:textId="75B9E42D">
            <w:pPr>
              <w:tabs>
                <w:tab w:val="center" w:pos="4535"/>
              </w:tabs>
              <w:jc w:val="both"/>
              <w:rPr>
                <w:sz w:val="20"/>
                <w:szCs w:val="20"/>
              </w:rPr>
            </w:pPr>
            <w:r w:rsidRPr="00916264">
              <w:rPr>
                <w:sz w:val="20"/>
                <w:szCs w:val="20"/>
              </w:rPr>
              <w:t xml:space="preserve">Viibimiskeeld (sealhulgas lähenemiskeeld) on iseseisev meede, mis on ettevaatusabinõu. Politsei on pädev kasutama ka muid meetmeid, et kaitsta isikut vägivalla või muud liiki kuritegude eest. Näiteks võib isiku politseiseaduses sätestatud tingimustel kinni pidada, et takistada </w:t>
            </w:r>
            <w:r w:rsidR="00F337A7">
              <w:rPr>
                <w:sz w:val="20"/>
                <w:szCs w:val="20"/>
              </w:rPr>
              <w:t>tal</w:t>
            </w:r>
            <w:r w:rsidRPr="00916264" w:rsidR="00F337A7">
              <w:rPr>
                <w:sz w:val="20"/>
                <w:szCs w:val="20"/>
              </w:rPr>
              <w:t xml:space="preserve"> </w:t>
            </w:r>
            <w:r w:rsidRPr="00916264">
              <w:rPr>
                <w:sz w:val="20"/>
                <w:szCs w:val="20"/>
              </w:rPr>
              <w:t>vägivalla</w:t>
            </w:r>
            <w:r w:rsidR="00F337A7">
              <w:rPr>
                <w:sz w:val="20"/>
                <w:szCs w:val="20"/>
              </w:rPr>
              <w:t>-</w:t>
            </w:r>
            <w:r w:rsidRPr="00916264">
              <w:rPr>
                <w:sz w:val="20"/>
                <w:szCs w:val="20"/>
              </w:rPr>
              <w:t xml:space="preserve"> võ</w:t>
            </w:r>
            <w:r w:rsidR="00F337A7">
              <w:rPr>
                <w:sz w:val="20"/>
                <w:szCs w:val="20"/>
              </w:rPr>
              <w:t>i</w:t>
            </w:r>
            <w:r w:rsidRPr="00916264">
              <w:rPr>
                <w:sz w:val="20"/>
                <w:szCs w:val="20"/>
              </w:rPr>
              <w:t xml:space="preserve"> muu kuriteo toimepanemis</w:t>
            </w:r>
            <w:r w:rsidR="00F337A7">
              <w:rPr>
                <w:sz w:val="20"/>
                <w:szCs w:val="20"/>
              </w:rPr>
              <w:t>t</w:t>
            </w:r>
          </w:p>
        </w:tc>
        <w:tc>
          <w:tcPr>
            <w:tcW w:w="1813" w:type="dxa"/>
          </w:tcPr>
          <w:p w:rsidRPr="00916264" w:rsidR="00C360FC" w:rsidP="00195B29" w:rsidRDefault="00901A2E" w14:paraId="587B04D8" w14:textId="0FE6F0FE">
            <w:pPr>
              <w:tabs>
                <w:tab w:val="center" w:pos="4535"/>
              </w:tabs>
              <w:jc w:val="both"/>
              <w:rPr>
                <w:sz w:val="20"/>
                <w:szCs w:val="20"/>
              </w:rPr>
            </w:pPr>
            <w:r w:rsidRPr="00916264">
              <w:rPr>
                <w:sz w:val="20"/>
                <w:szCs w:val="20"/>
              </w:rPr>
              <w:t>Rahatrahv või kuni ühe aasta pikkune vangistus</w:t>
            </w:r>
          </w:p>
        </w:tc>
      </w:tr>
      <w:tr w:rsidRPr="0099382F" w:rsidR="0099382F" w:rsidTr="00C360FC" w14:paraId="5F158368" w14:textId="77777777">
        <w:tc>
          <w:tcPr>
            <w:tcW w:w="1812" w:type="dxa"/>
          </w:tcPr>
          <w:p w:rsidRPr="00916264" w:rsidR="00C360FC" w:rsidP="00195B29" w:rsidRDefault="00C360FC" w14:paraId="7B84D4A6" w14:textId="35415E14">
            <w:pPr>
              <w:tabs>
                <w:tab w:val="center" w:pos="4535"/>
              </w:tabs>
              <w:jc w:val="both"/>
              <w:rPr>
                <w:b/>
                <w:bCs/>
                <w:sz w:val="20"/>
                <w:szCs w:val="20"/>
              </w:rPr>
            </w:pPr>
            <w:r w:rsidRPr="00916264">
              <w:rPr>
                <w:b/>
                <w:bCs/>
                <w:sz w:val="20"/>
                <w:szCs w:val="20"/>
              </w:rPr>
              <w:t>Austria</w:t>
            </w:r>
          </w:p>
        </w:tc>
        <w:tc>
          <w:tcPr>
            <w:tcW w:w="1812" w:type="dxa"/>
          </w:tcPr>
          <w:p w:rsidRPr="00916264" w:rsidR="00C360FC" w:rsidP="00C360FC" w:rsidRDefault="00C360FC" w14:paraId="3D766B3D" w14:textId="33FC06CF">
            <w:pPr>
              <w:tabs>
                <w:tab w:val="center" w:pos="4535"/>
              </w:tabs>
              <w:jc w:val="both"/>
              <w:rPr>
                <w:sz w:val="20"/>
                <w:szCs w:val="20"/>
              </w:rPr>
            </w:pPr>
            <w:r w:rsidRPr="00916264">
              <w:rPr>
                <w:sz w:val="20"/>
                <w:szCs w:val="20"/>
              </w:rPr>
              <w:t xml:space="preserve">Üldjoontes 14 päeva. Lisaks on vaja </w:t>
            </w:r>
            <w:r w:rsidRPr="00916264" w:rsidR="000C1518">
              <w:rPr>
                <w:sz w:val="20"/>
                <w:szCs w:val="20"/>
              </w:rPr>
              <w:t xml:space="preserve">julgeolekuasutuse </w:t>
            </w:r>
            <w:r w:rsidRPr="00916264">
              <w:rPr>
                <w:sz w:val="20"/>
                <w:szCs w:val="20"/>
              </w:rPr>
              <w:t>kinnitus</w:t>
            </w:r>
            <w:r w:rsidR="000C1518">
              <w:rPr>
                <w:sz w:val="20"/>
                <w:szCs w:val="20"/>
              </w:rPr>
              <w:t>t</w:t>
            </w:r>
            <w:r w:rsidRPr="00916264">
              <w:rPr>
                <w:sz w:val="20"/>
                <w:szCs w:val="20"/>
              </w:rPr>
              <w:t xml:space="preserve"> </w:t>
            </w:r>
            <w:r w:rsidR="00523ED9">
              <w:rPr>
                <w:sz w:val="20"/>
                <w:szCs w:val="20"/>
              </w:rPr>
              <w:t>kolme</w:t>
            </w:r>
            <w:r w:rsidRPr="00916264">
              <w:rPr>
                <w:sz w:val="20"/>
                <w:szCs w:val="20"/>
              </w:rPr>
              <w:t xml:space="preserve"> päeva jooksul.</w:t>
            </w:r>
            <w:r w:rsidR="000C1518">
              <w:rPr>
                <w:sz w:val="20"/>
                <w:szCs w:val="20"/>
              </w:rPr>
              <w:t xml:space="preserve"> </w:t>
            </w:r>
            <w:r w:rsidRPr="00916264">
              <w:rPr>
                <w:sz w:val="20"/>
                <w:szCs w:val="20"/>
              </w:rPr>
              <w:t xml:space="preserve">Pikendamiseks </w:t>
            </w:r>
            <w:r w:rsidR="00523ED9">
              <w:rPr>
                <w:sz w:val="20"/>
                <w:szCs w:val="20"/>
              </w:rPr>
              <w:t xml:space="preserve">tuleb </w:t>
            </w:r>
            <w:r w:rsidRPr="00916264">
              <w:rPr>
                <w:sz w:val="20"/>
                <w:szCs w:val="20"/>
              </w:rPr>
              <w:t>taotled</w:t>
            </w:r>
            <w:r w:rsidR="00523ED9">
              <w:rPr>
                <w:sz w:val="20"/>
                <w:szCs w:val="20"/>
              </w:rPr>
              <w:t>a</w:t>
            </w:r>
            <w:r w:rsidRPr="00916264">
              <w:rPr>
                <w:sz w:val="20"/>
                <w:szCs w:val="20"/>
              </w:rPr>
              <w:t xml:space="preserve"> </w:t>
            </w:r>
          </w:p>
          <w:p w:rsidRPr="00916264" w:rsidR="00C360FC" w:rsidP="00C360FC" w:rsidRDefault="00C360FC" w14:paraId="31DECB8F" w14:textId="76AA5AA6">
            <w:pPr>
              <w:tabs>
                <w:tab w:val="center" w:pos="4535"/>
              </w:tabs>
              <w:jc w:val="both"/>
              <w:rPr>
                <w:sz w:val="20"/>
                <w:szCs w:val="20"/>
              </w:rPr>
            </w:pPr>
            <w:r w:rsidRPr="00916264">
              <w:rPr>
                <w:sz w:val="20"/>
                <w:szCs w:val="20"/>
              </w:rPr>
              <w:t xml:space="preserve">ajutise ettekirjutuse esitamist pädevale ringkonnakohtule </w:t>
            </w:r>
            <w:r w:rsidR="00523ED9">
              <w:rPr>
                <w:sz w:val="20"/>
                <w:szCs w:val="20"/>
              </w:rPr>
              <w:t>ja</w:t>
            </w:r>
            <w:r w:rsidRPr="00916264" w:rsidR="00523ED9">
              <w:rPr>
                <w:sz w:val="20"/>
                <w:szCs w:val="20"/>
              </w:rPr>
              <w:t xml:space="preserve"> </w:t>
            </w:r>
            <w:r w:rsidRPr="00916264">
              <w:rPr>
                <w:sz w:val="20"/>
                <w:szCs w:val="20"/>
              </w:rPr>
              <w:t xml:space="preserve">pikendus saab kehtida </w:t>
            </w:r>
            <w:r w:rsidR="000C1518">
              <w:rPr>
                <w:sz w:val="20"/>
                <w:szCs w:val="20"/>
              </w:rPr>
              <w:t>kõige rohkem</w:t>
            </w:r>
            <w:r w:rsidRPr="00916264" w:rsidR="000C1518">
              <w:rPr>
                <w:sz w:val="20"/>
                <w:szCs w:val="20"/>
              </w:rPr>
              <w:t xml:space="preserve"> </w:t>
            </w:r>
            <w:r w:rsidR="00523ED9">
              <w:rPr>
                <w:sz w:val="20"/>
                <w:szCs w:val="20"/>
              </w:rPr>
              <w:t>neli</w:t>
            </w:r>
            <w:r w:rsidRPr="00916264">
              <w:rPr>
                <w:sz w:val="20"/>
                <w:szCs w:val="20"/>
              </w:rPr>
              <w:t xml:space="preserve"> nädalat</w:t>
            </w:r>
          </w:p>
        </w:tc>
        <w:tc>
          <w:tcPr>
            <w:tcW w:w="1812" w:type="dxa"/>
          </w:tcPr>
          <w:p w:rsidRPr="00916264" w:rsidR="00C360FC" w:rsidP="00195B29" w:rsidRDefault="00901A2E" w14:paraId="4B34030B" w14:textId="5775B956">
            <w:pPr>
              <w:tabs>
                <w:tab w:val="center" w:pos="4535"/>
              </w:tabs>
              <w:jc w:val="both"/>
              <w:rPr>
                <w:sz w:val="20"/>
                <w:szCs w:val="20"/>
              </w:rPr>
            </w:pPr>
            <w:r w:rsidRPr="00916264">
              <w:rPr>
                <w:sz w:val="20"/>
                <w:szCs w:val="20"/>
              </w:rPr>
              <w:t>Politsei</w:t>
            </w:r>
          </w:p>
        </w:tc>
        <w:tc>
          <w:tcPr>
            <w:tcW w:w="1812" w:type="dxa"/>
          </w:tcPr>
          <w:p w:rsidRPr="00916264" w:rsidR="00C360FC" w:rsidP="00195B29" w:rsidRDefault="00901A2E" w14:paraId="25658B86" w14:textId="71A90B79">
            <w:pPr>
              <w:tabs>
                <w:tab w:val="center" w:pos="4535"/>
              </w:tabs>
              <w:jc w:val="both"/>
              <w:rPr>
                <w:sz w:val="20"/>
                <w:szCs w:val="20"/>
              </w:rPr>
            </w:pPr>
            <w:r w:rsidRPr="00916264">
              <w:rPr>
                <w:sz w:val="20"/>
                <w:szCs w:val="20"/>
              </w:rPr>
              <w:t>Politsei lähenemiskeeld</w:t>
            </w:r>
            <w:r w:rsidR="003F1215">
              <w:rPr>
                <w:sz w:val="20"/>
                <w:szCs w:val="20"/>
              </w:rPr>
              <w:t xml:space="preserve"> </w:t>
            </w:r>
            <w:r w:rsidRPr="00916264">
              <w:rPr>
                <w:sz w:val="20"/>
                <w:szCs w:val="20"/>
              </w:rPr>
              <w:t xml:space="preserve">sisaldab ka viibimiskeeldu, mis keelab isikul tulla kaitstavale isikule </w:t>
            </w:r>
            <w:r w:rsidR="000C1518">
              <w:rPr>
                <w:sz w:val="20"/>
                <w:szCs w:val="20"/>
              </w:rPr>
              <w:t>saja</w:t>
            </w:r>
            <w:r w:rsidRPr="00916264" w:rsidR="000C1518">
              <w:rPr>
                <w:sz w:val="20"/>
                <w:szCs w:val="20"/>
              </w:rPr>
              <w:t xml:space="preserve"> </w:t>
            </w:r>
            <w:r w:rsidRPr="00916264">
              <w:rPr>
                <w:sz w:val="20"/>
                <w:szCs w:val="20"/>
              </w:rPr>
              <w:t xml:space="preserve">meetri kaugusele. </w:t>
            </w:r>
            <w:r w:rsidR="00523ED9">
              <w:rPr>
                <w:sz w:val="20"/>
                <w:szCs w:val="20"/>
              </w:rPr>
              <w:t>Lisaks keelab s</w:t>
            </w:r>
            <w:r w:rsidRPr="00916264">
              <w:rPr>
                <w:sz w:val="20"/>
                <w:szCs w:val="20"/>
              </w:rPr>
              <w:t>ee juurdepääsu koju või piiratud isiku kohtum</w:t>
            </w:r>
            <w:r w:rsidR="00216993">
              <w:rPr>
                <w:sz w:val="20"/>
                <w:szCs w:val="20"/>
              </w:rPr>
              <w:t>ise</w:t>
            </w:r>
            <w:r w:rsidRPr="00916264">
              <w:rPr>
                <w:sz w:val="20"/>
                <w:szCs w:val="20"/>
              </w:rPr>
              <w:t xml:space="preserve"> kannatanuga,</w:t>
            </w:r>
            <w:r w:rsidR="00523ED9">
              <w:rPr>
                <w:sz w:val="20"/>
                <w:szCs w:val="20"/>
              </w:rPr>
              <w:t xml:space="preserve"> s.t</w:t>
            </w:r>
            <w:r w:rsidRPr="00916264">
              <w:rPr>
                <w:sz w:val="20"/>
                <w:szCs w:val="20"/>
              </w:rPr>
              <w:t xml:space="preserve"> eemalviibimismäärus</w:t>
            </w:r>
            <w:r w:rsidR="00523ED9">
              <w:rPr>
                <w:sz w:val="20"/>
                <w:szCs w:val="20"/>
              </w:rPr>
              <w:t>e rikkumise</w:t>
            </w:r>
            <w:r w:rsidRPr="00916264">
              <w:rPr>
                <w:sz w:val="20"/>
                <w:szCs w:val="20"/>
              </w:rPr>
              <w:t>. Seadus</w:t>
            </w:r>
            <w:r w:rsidR="000C1518">
              <w:rPr>
                <w:sz w:val="20"/>
                <w:szCs w:val="20"/>
              </w:rPr>
              <w:t>ega</w:t>
            </w:r>
            <w:r w:rsidRPr="00916264">
              <w:rPr>
                <w:sz w:val="20"/>
                <w:szCs w:val="20"/>
              </w:rPr>
              <w:t xml:space="preserve"> nõu</w:t>
            </w:r>
            <w:r w:rsidR="000C1518">
              <w:rPr>
                <w:sz w:val="20"/>
                <w:szCs w:val="20"/>
              </w:rPr>
              <w:t>takse</w:t>
            </w:r>
            <w:r w:rsidRPr="00916264">
              <w:rPr>
                <w:sz w:val="20"/>
                <w:szCs w:val="20"/>
              </w:rPr>
              <w:t xml:space="preserve">, et politsei jälgiks aktiivselt nõuete </w:t>
            </w:r>
            <w:r w:rsidR="000C1518">
              <w:rPr>
                <w:sz w:val="20"/>
                <w:szCs w:val="20"/>
              </w:rPr>
              <w:t>ja</w:t>
            </w:r>
            <w:r w:rsidRPr="00916264" w:rsidR="000C1518">
              <w:rPr>
                <w:sz w:val="20"/>
                <w:szCs w:val="20"/>
              </w:rPr>
              <w:t xml:space="preserve"> </w:t>
            </w:r>
            <w:r w:rsidRPr="00916264">
              <w:rPr>
                <w:sz w:val="20"/>
                <w:szCs w:val="20"/>
              </w:rPr>
              <w:t xml:space="preserve">tõkendi täitmist </w:t>
            </w:r>
            <w:r w:rsidR="000C1518">
              <w:rPr>
                <w:sz w:val="20"/>
                <w:szCs w:val="20"/>
              </w:rPr>
              <w:t>ning</w:t>
            </w:r>
            <w:r w:rsidRPr="00916264">
              <w:rPr>
                <w:sz w:val="20"/>
                <w:szCs w:val="20"/>
              </w:rPr>
              <w:t xml:space="preserve"> kontrolli</w:t>
            </w:r>
            <w:r w:rsidR="000C1518">
              <w:rPr>
                <w:sz w:val="20"/>
                <w:szCs w:val="20"/>
              </w:rPr>
              <w:t>ks</w:t>
            </w:r>
            <w:r w:rsidRPr="00916264">
              <w:rPr>
                <w:sz w:val="20"/>
                <w:szCs w:val="20"/>
              </w:rPr>
              <w:t xml:space="preserve"> vähemalt üks kord esimese kolme päeva jooksul, e</w:t>
            </w:r>
            <w:r w:rsidR="00523ED9">
              <w:rPr>
                <w:sz w:val="20"/>
                <w:szCs w:val="20"/>
              </w:rPr>
              <w:t>ga</w:t>
            </w:r>
            <w:r w:rsidRPr="00916264">
              <w:rPr>
                <w:sz w:val="20"/>
                <w:szCs w:val="20"/>
              </w:rPr>
              <w:t xml:space="preserve"> kurjategija ei ole naasnud ohvri koju</w:t>
            </w:r>
          </w:p>
        </w:tc>
        <w:tc>
          <w:tcPr>
            <w:tcW w:w="1813" w:type="dxa"/>
          </w:tcPr>
          <w:p w:rsidRPr="00916264" w:rsidR="00901A2E" w:rsidP="00901A2E" w:rsidRDefault="00901A2E" w14:paraId="3AA56033" w14:textId="37435B5E">
            <w:pPr>
              <w:tabs>
                <w:tab w:val="center" w:pos="4535"/>
              </w:tabs>
              <w:jc w:val="both"/>
              <w:rPr>
                <w:sz w:val="20"/>
                <w:szCs w:val="20"/>
              </w:rPr>
            </w:pPr>
            <w:r w:rsidRPr="00916264">
              <w:rPr>
                <w:sz w:val="20"/>
                <w:szCs w:val="20"/>
              </w:rPr>
              <w:t xml:space="preserve">Kui kurjategija rikub korraldust, karistatakse </w:t>
            </w:r>
            <w:r w:rsidRPr="00916264" w:rsidR="000C1518">
              <w:rPr>
                <w:sz w:val="20"/>
                <w:szCs w:val="20"/>
              </w:rPr>
              <w:t xml:space="preserve">teda </w:t>
            </w:r>
            <w:r w:rsidRPr="00916264">
              <w:rPr>
                <w:sz w:val="20"/>
                <w:szCs w:val="20"/>
              </w:rPr>
              <w:t>haldustrahviga kuni 500 euro ulatuses iga rikkumise eest. Kui ta rikub keelumäärust</w:t>
            </w:r>
            <w:r w:rsidRPr="00916264" w:rsidR="00216993">
              <w:rPr>
                <w:sz w:val="20"/>
                <w:szCs w:val="20"/>
              </w:rPr>
              <w:t xml:space="preserve"> korduvalt</w:t>
            </w:r>
            <w:r w:rsidRPr="00916264">
              <w:rPr>
                <w:sz w:val="20"/>
                <w:szCs w:val="20"/>
              </w:rPr>
              <w:t>, võib ta</w:t>
            </w:r>
          </w:p>
          <w:p w:rsidRPr="00916264" w:rsidR="00C360FC" w:rsidP="00901A2E" w:rsidRDefault="00901A2E" w14:paraId="43A654F1" w14:textId="3CA75309">
            <w:pPr>
              <w:tabs>
                <w:tab w:val="center" w:pos="4535"/>
              </w:tabs>
              <w:jc w:val="both"/>
              <w:rPr>
                <w:sz w:val="20"/>
                <w:szCs w:val="20"/>
              </w:rPr>
            </w:pPr>
            <w:r w:rsidRPr="00916264">
              <w:rPr>
                <w:sz w:val="20"/>
                <w:szCs w:val="20"/>
              </w:rPr>
              <w:t>ka vahistada</w:t>
            </w:r>
          </w:p>
        </w:tc>
      </w:tr>
    </w:tbl>
    <w:p w:rsidR="003F1215" w:rsidP="00640869" w:rsidRDefault="00901A2E" w14:paraId="614305B9" w14:textId="4F80ACBA">
      <w:pPr>
        <w:tabs>
          <w:tab w:val="center" w:pos="4535"/>
        </w:tabs>
        <w:jc w:val="both"/>
        <w:rPr>
          <w:sz w:val="18"/>
          <w:szCs w:val="18"/>
        </w:rPr>
      </w:pPr>
      <w:r w:rsidRPr="00901A2E">
        <w:rPr>
          <w:sz w:val="18"/>
          <w:szCs w:val="18"/>
        </w:rPr>
        <w:t xml:space="preserve">Tabel 2. </w:t>
      </w:r>
      <w:r w:rsidR="00FA18B8">
        <w:rPr>
          <w:sz w:val="18"/>
          <w:szCs w:val="18"/>
        </w:rPr>
        <w:t>EL-i</w:t>
      </w:r>
      <w:r w:rsidRPr="00901A2E">
        <w:rPr>
          <w:sz w:val="18"/>
          <w:szCs w:val="18"/>
        </w:rPr>
        <w:t xml:space="preserve"> liimesriikide viibimiskeelu rakendamise tabel</w:t>
      </w:r>
    </w:p>
    <w:p w:rsidRPr="00270172" w:rsidR="002F24B0" w:rsidP="00270172" w:rsidRDefault="002F24B0" w14:paraId="0B762CC4" w14:textId="77777777">
      <w:pPr>
        <w:pStyle w:val="Vahedeta"/>
        <w:jc w:val="both"/>
        <w:rPr>
          <w:rFonts w:ascii="Times New Roman" w:hAnsi="Times New Roman"/>
          <w:sz w:val="24"/>
          <w:szCs w:val="24"/>
        </w:rPr>
      </w:pPr>
    </w:p>
    <w:p w:rsidRPr="00A6022C" w:rsidR="00D6540A" w:rsidP="00E763FC" w:rsidRDefault="00D6540A" w14:paraId="405A178E" w14:textId="17E6C51B">
      <w:pPr>
        <w:jc w:val="both"/>
        <w:rPr>
          <w:b/>
          <w:sz w:val="26"/>
          <w:szCs w:val="26"/>
        </w:rPr>
      </w:pPr>
      <w:r w:rsidRPr="00A6022C">
        <w:rPr>
          <w:b/>
          <w:sz w:val="26"/>
          <w:szCs w:val="26"/>
        </w:rPr>
        <w:lastRenderedPageBreak/>
        <w:t>4. Eelnõu terminoloogia</w:t>
      </w:r>
    </w:p>
    <w:p w:rsidRPr="004747E5" w:rsidR="0029190D" w:rsidP="00E763FC" w:rsidRDefault="0029190D" w14:paraId="05A647AC" w14:textId="24939109">
      <w:pPr>
        <w:jc w:val="both"/>
      </w:pPr>
    </w:p>
    <w:p w:rsidRPr="002338E8" w:rsidR="004D6375" w:rsidP="004D6375" w:rsidRDefault="004D6375" w14:paraId="6AA745C5" w14:textId="77777777">
      <w:pPr>
        <w:jc w:val="both"/>
        <w:rPr>
          <w:u w:color="000000"/>
          <w:lang w:eastAsia="et-EE"/>
        </w:rPr>
      </w:pPr>
      <w:r w:rsidRPr="002338E8">
        <w:rPr>
          <w:u w:color="000000"/>
          <w:lang w:eastAsia="et-EE"/>
        </w:rPr>
        <w:t>Eelnõuga ei võeta kasutusele uusi termineid.</w:t>
      </w:r>
    </w:p>
    <w:p w:rsidRPr="00E763FC" w:rsidR="0029190D" w:rsidP="00E763FC" w:rsidRDefault="0029190D" w14:paraId="334D0D53" w14:textId="77777777">
      <w:pPr>
        <w:jc w:val="both"/>
        <w:rPr>
          <w:b/>
          <w:bCs/>
        </w:rPr>
      </w:pPr>
    </w:p>
    <w:p w:rsidRPr="00A6022C" w:rsidR="00D6540A" w:rsidP="00E763FC" w:rsidRDefault="00D6540A" w14:paraId="08416970" w14:textId="0B790450">
      <w:pPr>
        <w:jc w:val="both"/>
        <w:rPr>
          <w:b/>
          <w:sz w:val="26"/>
          <w:szCs w:val="26"/>
        </w:rPr>
      </w:pPr>
      <w:r w:rsidRPr="00A6022C">
        <w:rPr>
          <w:b/>
          <w:sz w:val="26"/>
          <w:szCs w:val="26"/>
        </w:rPr>
        <w:t xml:space="preserve">5. Eelnõu vastavus </w:t>
      </w:r>
      <w:r w:rsidR="008C078E">
        <w:rPr>
          <w:b/>
          <w:sz w:val="26"/>
          <w:szCs w:val="26"/>
        </w:rPr>
        <w:t>EL-i</w:t>
      </w:r>
      <w:r w:rsidRPr="00A6022C">
        <w:rPr>
          <w:b/>
          <w:sz w:val="26"/>
          <w:szCs w:val="26"/>
        </w:rPr>
        <w:t xml:space="preserve"> õigusele</w:t>
      </w:r>
    </w:p>
    <w:p w:rsidRPr="00E763FC" w:rsidR="00D6540A" w:rsidP="00E763FC" w:rsidRDefault="00D6540A" w14:paraId="5076AEF3" w14:textId="77777777">
      <w:pPr>
        <w:jc w:val="both"/>
        <w:rPr>
          <w:b/>
          <w:bCs/>
        </w:rPr>
      </w:pPr>
    </w:p>
    <w:p w:rsidR="003903B1" w:rsidP="00E763FC" w:rsidRDefault="00640869" w14:paraId="0196054B" w14:textId="054135DC">
      <w:pPr>
        <w:jc w:val="both"/>
        <w:rPr>
          <w:bCs/>
        </w:rPr>
      </w:pPr>
      <w:r>
        <w:rPr>
          <w:bCs/>
        </w:rPr>
        <w:t xml:space="preserve">Eelnõu ei ole seotud </w:t>
      </w:r>
      <w:r w:rsidR="008C078E">
        <w:rPr>
          <w:bCs/>
        </w:rPr>
        <w:t>EL-i</w:t>
      </w:r>
      <w:r>
        <w:rPr>
          <w:bCs/>
        </w:rPr>
        <w:t xml:space="preserve"> õigusega.</w:t>
      </w:r>
    </w:p>
    <w:p w:rsidRPr="00E763FC" w:rsidR="00677D4E" w:rsidP="00E763FC" w:rsidRDefault="00677D4E" w14:paraId="22CF9C13" w14:textId="77777777">
      <w:pPr>
        <w:jc w:val="both"/>
        <w:rPr>
          <w:b/>
          <w:bCs/>
        </w:rPr>
      </w:pPr>
    </w:p>
    <w:p w:rsidRPr="00A6022C" w:rsidR="00120D92" w:rsidP="00E763FC" w:rsidRDefault="00120D92" w14:paraId="5B98CD46" w14:textId="6FDE590E">
      <w:pPr>
        <w:jc w:val="both"/>
        <w:rPr>
          <w:b/>
          <w:sz w:val="26"/>
          <w:szCs w:val="26"/>
        </w:rPr>
      </w:pPr>
      <w:r w:rsidRPr="00A6022C">
        <w:rPr>
          <w:b/>
          <w:sz w:val="26"/>
          <w:szCs w:val="26"/>
        </w:rPr>
        <w:t>6. Seaduse mõjud</w:t>
      </w:r>
    </w:p>
    <w:p w:rsidRPr="00020D53" w:rsidR="00020D53" w:rsidP="00020D53" w:rsidRDefault="00020D53" w14:paraId="77C46FD4" w14:textId="77777777">
      <w:pPr>
        <w:jc w:val="both"/>
      </w:pPr>
    </w:p>
    <w:p w:rsidR="00020D53" w:rsidP="00020D53" w:rsidRDefault="00020D53" w14:paraId="46030124" w14:textId="05906835">
      <w:pPr>
        <w:jc w:val="both"/>
        <w:rPr>
          <w:b/>
          <w:bCs/>
          <w:i/>
          <w:iCs/>
        </w:rPr>
      </w:pPr>
      <w:r>
        <w:rPr>
          <w:b/>
          <w:bCs/>
          <w:i/>
          <w:iCs/>
        </w:rPr>
        <w:t>6.1</w:t>
      </w:r>
      <w:r w:rsidR="00BB5C0F">
        <w:rPr>
          <w:b/>
          <w:bCs/>
          <w:i/>
          <w:iCs/>
        </w:rPr>
        <w:t>.</w:t>
      </w:r>
      <w:r w:rsidRPr="00020D53">
        <w:rPr>
          <w:b/>
          <w:bCs/>
          <w:i/>
          <w:iCs/>
        </w:rPr>
        <w:t xml:space="preserve"> Sotsiaalne mõju</w:t>
      </w:r>
    </w:p>
    <w:p w:rsidRPr="00020D53" w:rsidR="00020D53" w:rsidP="00020D53" w:rsidRDefault="00020D53" w14:paraId="3186505D" w14:textId="77777777">
      <w:pPr>
        <w:jc w:val="both"/>
      </w:pPr>
    </w:p>
    <w:p w:rsidR="00020D53" w:rsidP="18ABCD78" w:rsidRDefault="00020D53" w14:paraId="7C4F95EB" w14:textId="7CEB66A0" w14:noSpellErr="1">
      <w:pPr>
        <w:jc w:val="both"/>
        <w:rPr>
          <w:i w:val="1"/>
          <w:iCs w:val="1"/>
          <w:u w:val="single"/>
        </w:rPr>
      </w:pPr>
      <w:commentRangeStart w:id="631061184"/>
      <w:r w:rsidRPr="18ABCD78" w:rsidR="00020D53">
        <w:rPr>
          <w:i w:val="1"/>
          <w:iCs w:val="1"/>
          <w:u w:val="single"/>
        </w:rPr>
        <w:t>Sihtrühm I: isikud, kelle suhtes viibimiskeeldu kohaldatakse</w:t>
      </w:r>
      <w:commentRangeEnd w:id="631061184"/>
      <w:r>
        <w:rPr>
          <w:rStyle w:val="CommentReference"/>
        </w:rPr>
        <w:commentReference w:id="631061184"/>
      </w:r>
    </w:p>
    <w:p w:rsidR="00074549" w:rsidP="00020D53" w:rsidRDefault="00074549" w14:paraId="78312D29" w14:textId="77777777">
      <w:pPr>
        <w:jc w:val="both"/>
        <w:rPr>
          <w:u w:val="single"/>
        </w:rPr>
      </w:pPr>
    </w:p>
    <w:p w:rsidRPr="009D0D1E" w:rsidR="00A21F51" w:rsidP="00020D53" w:rsidRDefault="00A21F51" w14:paraId="23C445BE" w14:textId="20ADACDE">
      <w:pPr>
        <w:jc w:val="both"/>
      </w:pPr>
      <w:r w:rsidRPr="009D0D1E">
        <w:t xml:space="preserve">Seadusemuudatuse tulemusel laieneb viibimiskeelu kohaldamise aluste ring ning suureneb politsei </w:t>
      </w:r>
      <w:r w:rsidRPr="009D0D1E" w:rsidR="00640F3C">
        <w:t xml:space="preserve">või muu korrakaitseorgani </w:t>
      </w:r>
      <w:r w:rsidRPr="009D0D1E">
        <w:t xml:space="preserve">kaalutlusõigus, mille tulemusel võib viibimiskeeldu kohaldada senisest rohkematel juhtudel ja madalama ohutaseme korral. See tähendab, et </w:t>
      </w:r>
      <w:r w:rsidRPr="009D0D1E" w:rsidR="0058435A">
        <w:t xml:space="preserve">suureneda võib </w:t>
      </w:r>
      <w:r w:rsidR="0058435A">
        <w:t xml:space="preserve">nende </w:t>
      </w:r>
      <w:r w:rsidRPr="009D0D1E">
        <w:t>isikute</w:t>
      </w:r>
      <w:r w:rsidRPr="0058435A" w:rsidR="0058435A">
        <w:t xml:space="preserve"> </w:t>
      </w:r>
      <w:r w:rsidRPr="009D0D1E" w:rsidR="0058435A">
        <w:t>arv</w:t>
      </w:r>
      <w:r w:rsidRPr="009D0D1E">
        <w:t>, kelle suhtes viibimiskeeldu rakendatakse.</w:t>
      </w:r>
    </w:p>
    <w:p w:rsidRPr="00640869" w:rsidR="00A21F51" w:rsidP="00020D53" w:rsidRDefault="00A21F51" w14:paraId="77792DAE" w14:textId="77777777">
      <w:pPr>
        <w:jc w:val="both"/>
        <w:rPr>
          <w:u w:val="single"/>
        </w:rPr>
      </w:pPr>
    </w:p>
    <w:p w:rsidR="003F1215" w:rsidP="00020D53" w:rsidRDefault="00156BF4" w14:paraId="633F6744" w14:textId="1E8F4951">
      <w:pPr>
        <w:jc w:val="both"/>
      </w:pPr>
      <w:r>
        <w:t>PPA kohaldas v</w:t>
      </w:r>
      <w:r w:rsidRPr="00020D53" w:rsidR="00020D53">
        <w:t xml:space="preserve">iibimiskeeldu </w:t>
      </w:r>
      <w:r w:rsidR="006168A9">
        <w:t>perevägivalla juhtumite</w:t>
      </w:r>
      <w:r w:rsidR="00762CD7">
        <w:t>s</w:t>
      </w:r>
      <w:r w:rsidR="006168A9">
        <w:t xml:space="preserve"> </w:t>
      </w:r>
      <w:r w:rsidRPr="00020D53" w:rsidR="00020D53">
        <w:t>2022</w:t>
      </w:r>
      <w:r w:rsidR="002F24B0">
        <w:t>.</w:t>
      </w:r>
      <w:r w:rsidRPr="00020D53" w:rsidR="00020D53">
        <w:t xml:space="preserve"> aastal kokku 392 korral</w:t>
      </w:r>
      <w:r w:rsidR="00C6248C">
        <w:t>,</w:t>
      </w:r>
      <w:r w:rsidRPr="00020D53" w:rsidR="00020D53">
        <w:t xml:space="preserve"> 2023</w:t>
      </w:r>
      <w:r w:rsidR="002F24B0">
        <w:t>.</w:t>
      </w:r>
      <w:r w:rsidR="00C103EF">
        <w:t> </w:t>
      </w:r>
      <w:r w:rsidRPr="00020D53" w:rsidR="00020D53">
        <w:t>aastal 508 korral</w:t>
      </w:r>
      <w:r w:rsidR="00C6248C">
        <w:t xml:space="preserve"> </w:t>
      </w:r>
      <w:r w:rsidR="00C103EF">
        <w:t xml:space="preserve">ja </w:t>
      </w:r>
      <w:r w:rsidR="00C6248C">
        <w:t>2024</w:t>
      </w:r>
      <w:r w:rsidR="006168A9">
        <w:t>.</w:t>
      </w:r>
      <w:r w:rsidR="00C6248C">
        <w:t xml:space="preserve"> aastal </w:t>
      </w:r>
      <w:r w:rsidR="006168A9">
        <w:t>491</w:t>
      </w:r>
      <w:r w:rsidR="008B63FD">
        <w:t xml:space="preserve"> korral</w:t>
      </w:r>
      <w:r w:rsidRPr="00020D53" w:rsidR="00020D53">
        <w:t xml:space="preserve">. Aastatel 2019–2021 kohaldati 5% </w:t>
      </w:r>
      <w:proofErr w:type="spellStart"/>
      <w:r w:rsidRPr="00020D53" w:rsidR="00020D53">
        <w:t>vägivallatsejate</w:t>
      </w:r>
      <w:proofErr w:type="spellEnd"/>
      <w:r w:rsidRPr="00020D53" w:rsidR="00020D53">
        <w:t xml:space="preserve"> ehk 41 isiku suhtes viibimiskeeldu korduvalt</w:t>
      </w:r>
      <w:r w:rsidR="008127E5">
        <w:rPr>
          <w:rStyle w:val="Allmrkuseviide"/>
        </w:rPr>
        <w:footnoteReference w:id="25"/>
      </w:r>
      <w:r w:rsidRPr="00020D53" w:rsidR="00020D53">
        <w:t>. Kuna muudatuse tulemusel saab tulevikus enamatel juhtudel viibimiskeeldu kohaldada, siis võib sihtrühm I jääda 1000 isiku ringi.</w:t>
      </w:r>
    </w:p>
    <w:p w:rsidR="008919DF" w:rsidP="00020D53" w:rsidRDefault="008919DF" w14:paraId="0A989F10" w14:textId="77777777">
      <w:pPr>
        <w:jc w:val="both"/>
      </w:pPr>
    </w:p>
    <w:p w:rsidR="0047122F" w:rsidP="00020D53" w:rsidRDefault="00020D53" w14:paraId="678106D1" w14:textId="68CD1AA0">
      <w:pPr>
        <w:jc w:val="both"/>
      </w:pPr>
      <w:r w:rsidRPr="00020D53">
        <w:t xml:space="preserve">Sihtrühmale I kaasneb oluline negatiivne mõju, </w:t>
      </w:r>
      <w:r w:rsidR="00DC5A33">
        <w:t>kuna</w:t>
      </w:r>
      <w:r w:rsidRPr="00020D53" w:rsidR="00DC5A33">
        <w:t xml:space="preserve"> </w:t>
      </w:r>
      <w:r w:rsidRPr="00020D53">
        <w:t>nende õiguste riive muutub intensiivsemak</w:t>
      </w:r>
      <w:r w:rsidRPr="00916009">
        <w:t xml:space="preserve">s </w:t>
      </w:r>
      <w:r w:rsidR="00DC5A33">
        <w:t>ning</w:t>
      </w:r>
      <w:r w:rsidRPr="00916009" w:rsidR="000E2581">
        <w:t xml:space="preserve"> nende isikuõigusi piiratakse pikemaks ajaks, millel on mõju inimese era- ja tööelule.</w:t>
      </w:r>
      <w:r w:rsidRPr="00916009">
        <w:t xml:space="preserve"> </w:t>
      </w:r>
      <w:r w:rsidRPr="00916009" w:rsidR="0047122F">
        <w:t>Isikul tuleb</w:t>
      </w:r>
      <w:r w:rsidRPr="0047122F" w:rsidR="0047122F">
        <w:t xml:space="preserve"> lühikese etteteatamisajaga leida ajutine </w:t>
      </w:r>
      <w:r w:rsidR="0047122F">
        <w:t>viibimis</w:t>
      </w:r>
      <w:r w:rsidRPr="0047122F" w:rsidR="0047122F">
        <w:t>koht (nt ööbimiskoht või ajutine peatuspaik).</w:t>
      </w:r>
      <w:r w:rsidR="005A6704">
        <w:t xml:space="preserve"> </w:t>
      </w:r>
      <w:r w:rsidRPr="005A6704" w:rsidR="005A6704">
        <w:t>Viibimiskeelu kestuse pikenemine võib suurendada stressi ja ebastabiilsust, eriti korduvate juhtumite puhul.</w:t>
      </w:r>
    </w:p>
    <w:p w:rsidR="0047122F" w:rsidP="00020D53" w:rsidRDefault="0047122F" w14:paraId="1042F8CF" w14:textId="77777777">
      <w:pPr>
        <w:jc w:val="both"/>
      </w:pPr>
    </w:p>
    <w:p w:rsidR="0079388D" w:rsidP="00020D53" w:rsidRDefault="00020D53" w14:paraId="26373803" w14:textId="6106C4D5">
      <w:pPr>
        <w:jc w:val="both"/>
      </w:pPr>
      <w:r w:rsidRPr="00020D53">
        <w:t xml:space="preserve">Lisaks võib negatiivse mõjuna käsitleda võimalust, et viibimiskeelu </w:t>
      </w:r>
      <w:proofErr w:type="spellStart"/>
      <w:r w:rsidRPr="00020D53">
        <w:t>kohaldajate</w:t>
      </w:r>
      <w:proofErr w:type="spellEnd"/>
      <w:r w:rsidRPr="00020D53">
        <w:t xml:space="preserve"> kaalutlusõiguse suurenemise</w:t>
      </w:r>
      <w:r w:rsidR="009156B5">
        <w:t xml:space="preserve"> tõttu </w:t>
      </w:r>
      <w:r w:rsidRPr="00020D53">
        <w:t>esineb rohkem kaalutlusvigu</w:t>
      </w:r>
      <w:r w:rsidR="00EA6EC8">
        <w:t xml:space="preserve"> </w:t>
      </w:r>
      <w:r w:rsidRPr="00EA6EC8" w:rsidR="00EA6EC8">
        <w:t>(nt keelu rakendamine olukorras, kus see ei olnud põhjendatud)</w:t>
      </w:r>
      <w:r w:rsidRPr="00020D53">
        <w:t xml:space="preserve">. </w:t>
      </w:r>
      <w:r w:rsidR="002C3F88">
        <w:t>T</w:t>
      </w:r>
      <w:r w:rsidRPr="00020D53">
        <w:t xml:space="preserve">egemist </w:t>
      </w:r>
      <w:r w:rsidR="002C3F88">
        <w:t xml:space="preserve">on siiski </w:t>
      </w:r>
      <w:r w:rsidRPr="00020D53">
        <w:t xml:space="preserve">harvaesineva mõjuga, </w:t>
      </w:r>
      <w:r w:rsidRPr="0079388D" w:rsidR="0079388D">
        <w:t xml:space="preserve">kuna </w:t>
      </w:r>
      <w:commentRangeStart w:id="13"/>
      <w:r w:rsidRPr="0079388D" w:rsidR="0079388D">
        <w:t>iga juhtumi puhul tugineb otsus ohuhinnangule ning on dokumenteeritav ja vaidlustatav</w:t>
      </w:r>
      <w:commentRangeEnd w:id="13"/>
      <w:r w:rsidR="00F844D6">
        <w:rPr>
          <w:rStyle w:val="Kommentaariviide"/>
          <w:szCs w:val="20"/>
        </w:rPr>
        <w:commentReference w:id="13"/>
      </w:r>
      <w:r w:rsidR="0079388D">
        <w:t>. S</w:t>
      </w:r>
      <w:r w:rsidRPr="00020D53">
        <w:t xml:space="preserve">eetõttu </w:t>
      </w:r>
      <w:r w:rsidR="0079388D">
        <w:t xml:space="preserve">see </w:t>
      </w:r>
      <w:r w:rsidRPr="00020D53">
        <w:t>sihtrühma tervikuna olulis</w:t>
      </w:r>
      <w:r w:rsidR="009156B5">
        <w:t>el</w:t>
      </w:r>
      <w:r w:rsidRPr="00020D53">
        <w:t xml:space="preserve">t </w:t>
      </w:r>
      <w:r w:rsidR="009156B5">
        <w:t xml:space="preserve">ei </w:t>
      </w:r>
      <w:r w:rsidRPr="00020D53">
        <w:t>mõju</w:t>
      </w:r>
      <w:r w:rsidR="009156B5">
        <w:t>ta</w:t>
      </w:r>
      <w:r w:rsidRPr="00020D53">
        <w:t>.</w:t>
      </w:r>
    </w:p>
    <w:p w:rsidR="0079388D" w:rsidP="00020D53" w:rsidRDefault="0079388D" w14:paraId="08A308D7" w14:textId="77777777">
      <w:pPr>
        <w:jc w:val="both"/>
      </w:pPr>
    </w:p>
    <w:p w:rsidR="000E2581" w:rsidP="00020D53" w:rsidRDefault="00020D53" w14:paraId="54039DAB" w14:textId="1E623031">
      <w:pPr>
        <w:jc w:val="both"/>
      </w:pPr>
      <w:r w:rsidRPr="00020D53">
        <w:t>Ku</w:t>
      </w:r>
      <w:r w:rsidR="00E61D65">
        <w:t>na</w:t>
      </w:r>
      <w:r w:rsidRPr="00020D53">
        <w:t xml:space="preserve"> viibimiskeelu kohaldamise puhul tuleb sihtrühmal leida peatumiseks muu koht, siis </w:t>
      </w:r>
      <w:r w:rsidRPr="00020D53" w:rsidR="006474DC">
        <w:t xml:space="preserve">võivad </w:t>
      </w:r>
      <w:r w:rsidRPr="00020D53">
        <w:t xml:space="preserve">viibimiskeelu kestuse pikenemisel ja </w:t>
      </w:r>
      <w:r w:rsidR="0090715D">
        <w:t>selle</w:t>
      </w:r>
      <w:r w:rsidRPr="00020D53" w:rsidR="0090715D">
        <w:t xml:space="preserve"> </w:t>
      </w:r>
      <w:r w:rsidRPr="00020D53">
        <w:t>sagedasemal kohaldamisel suureneda sihtrühma kohanemisraskused.</w:t>
      </w:r>
      <w:r w:rsidR="00916009">
        <w:t xml:space="preserve"> Juhul, kui nimetatud sihtrühmal ei õnnestu </w:t>
      </w:r>
      <w:r w:rsidR="0090715D">
        <w:t xml:space="preserve">kohe </w:t>
      </w:r>
      <w:r w:rsidR="00916009">
        <w:t>iseseisvalt peatumiskoht</w:t>
      </w:r>
      <w:r w:rsidR="0090715D">
        <w:t>a leida</w:t>
      </w:r>
      <w:r w:rsidR="00916009">
        <w:t xml:space="preserve">, siis </w:t>
      </w:r>
      <w:r w:rsidR="0090715D">
        <w:t>saab ta</w:t>
      </w:r>
      <w:r w:rsidR="007A743A">
        <w:t xml:space="preserve"> </w:t>
      </w:r>
      <w:r w:rsidR="0090715D">
        <w:t xml:space="preserve">alati </w:t>
      </w:r>
      <w:r w:rsidR="007A743A">
        <w:t xml:space="preserve">kasutada varjupaigateenust. </w:t>
      </w:r>
      <w:r w:rsidRPr="007A743A" w:rsidR="007A743A">
        <w:t>Sotsiaalhoolekande seaduse</w:t>
      </w:r>
      <w:r w:rsidR="007A743A">
        <w:t xml:space="preserve"> (edaspidi </w:t>
      </w:r>
      <w:r w:rsidRPr="00EF2C22" w:rsidR="007A743A">
        <w:rPr>
          <w:i/>
          <w:iCs/>
        </w:rPr>
        <w:t>SHS</w:t>
      </w:r>
      <w:r w:rsidR="007A743A">
        <w:t>)</w:t>
      </w:r>
      <w:r w:rsidRPr="007A743A" w:rsidR="007A743A">
        <w:t xml:space="preserve"> § 30 alusel on varjupaigateenus kohaliku omavalitsuse korraldatav vältimatu sotsiaalabiteenus, mille eesmärk on vältida inimese tänavale jäämist, mis võib olla ohuks tema elule ja tervisele. Varjupaigateenus tagab ajutise ööbimiskoha võimaluse täisealisele inimesele, kes ei ole võimeline endale ööbimiskohta leidma. Ajutises ööbimiskohas peab olema tagatud voodikoht, pesemisvõimalus ja turvaline keskkond</w:t>
      </w:r>
      <w:r w:rsidR="007A743A">
        <w:t xml:space="preserve">. Lisaks on nimetatud sihtrühmal võimalik saada </w:t>
      </w:r>
      <w:r w:rsidR="00EF2C22">
        <w:t xml:space="preserve">nõustamist </w:t>
      </w:r>
      <w:r w:rsidR="000B424A">
        <w:t xml:space="preserve">ja </w:t>
      </w:r>
      <w:r w:rsidR="00EF2C22">
        <w:t xml:space="preserve">abi vägivallast loobumiseks </w:t>
      </w:r>
      <w:r w:rsidR="000B424A">
        <w:t xml:space="preserve">vägivallast loobumise teenuse kaudu, mida pakub </w:t>
      </w:r>
      <w:r w:rsidR="00EF2C22">
        <w:t>Sotsiaalkindlustusamet.</w:t>
      </w:r>
    </w:p>
    <w:p w:rsidR="000E2581" w:rsidP="00020D53" w:rsidRDefault="000E2581" w14:paraId="0045629F" w14:textId="77777777">
      <w:pPr>
        <w:jc w:val="both"/>
      </w:pPr>
    </w:p>
    <w:p w:rsidR="00AD6E1F" w:rsidP="00020D53" w:rsidRDefault="00FC6FCC" w14:paraId="3473A4D7" w14:textId="6A780987">
      <w:pPr>
        <w:jc w:val="both"/>
      </w:pPr>
      <w:r w:rsidRPr="00FC6FCC">
        <w:lastRenderedPageBreak/>
        <w:t xml:space="preserve">Positiivse mõjuna on viibimiskeeld preventiivne ja võib toimida hoiatava mehhanismina, suunates isikut vältima korduvaid vägivallaakte või </w:t>
      </w:r>
      <w:r w:rsidRPr="00FC6FCC" w:rsidR="00AB0C16">
        <w:t>konflikt</w:t>
      </w:r>
      <w:r w:rsidR="00AB0C16">
        <w:t>olukordi</w:t>
      </w:r>
      <w:r w:rsidRPr="00FC6FCC">
        <w:t>.</w:t>
      </w:r>
      <w:r>
        <w:t xml:space="preserve"> </w:t>
      </w:r>
      <w:r w:rsidRPr="009B2709" w:rsidR="009B2709">
        <w:t>Keelu sagedasem rakendamine suurendab teadlikkust vastutusest ja võimalikest tagajärgedest.</w:t>
      </w:r>
      <w:r w:rsidR="009B2709">
        <w:t xml:space="preserve"> </w:t>
      </w:r>
      <w:r w:rsidRPr="00020D53" w:rsidR="00020D53">
        <w:t xml:space="preserve">Seejuures on sihtrühmal I võimalik </w:t>
      </w:r>
      <w:r w:rsidRPr="00020D53" w:rsidR="003B6B25">
        <w:t xml:space="preserve">vältida </w:t>
      </w:r>
      <w:r w:rsidRPr="00020D53" w:rsidR="00020D53">
        <w:t>muudatusega kaasnevat negatiivset mõju</w:t>
      </w:r>
      <w:r w:rsidR="003B6B25">
        <w:t>, kui ta oma</w:t>
      </w:r>
      <w:r w:rsidR="00B444FF">
        <w:t xml:space="preserve"> </w:t>
      </w:r>
      <w:r w:rsidR="003B6B25">
        <w:t>käitumist muudab.</w:t>
      </w:r>
      <w:r w:rsidR="005F3BE6">
        <w:t xml:space="preserve"> </w:t>
      </w:r>
      <w:commentRangeStart w:id="14"/>
      <w:r w:rsidRPr="00832799" w:rsidR="00832799">
        <w:t>Selleks et negatiivset mõju</w:t>
      </w:r>
      <w:r w:rsidRPr="00491182" w:rsidR="00491182">
        <w:t xml:space="preserve"> </w:t>
      </w:r>
      <w:r w:rsidRPr="00832799" w:rsidR="00491182">
        <w:t>vähendada</w:t>
      </w:r>
      <w:commentRangeEnd w:id="14"/>
      <w:r w:rsidR="00012607">
        <w:rPr>
          <w:rStyle w:val="Kommentaariviide"/>
          <w:szCs w:val="20"/>
        </w:rPr>
        <w:commentReference w:id="14"/>
      </w:r>
      <w:r w:rsidRPr="00832799" w:rsidR="00832799">
        <w:t xml:space="preserve">, tuleb tagada, et </w:t>
      </w:r>
      <w:proofErr w:type="spellStart"/>
      <w:r w:rsidRPr="00832799" w:rsidR="00832799">
        <w:t>vägivallatsejal</w:t>
      </w:r>
      <w:proofErr w:type="spellEnd"/>
      <w:r w:rsidRPr="00832799" w:rsidR="00832799">
        <w:t xml:space="preserve"> oleks juurdepääs vajalikule toele ja teenustele, mis aitavad tal oma käitumist muuta.</w:t>
      </w:r>
      <w:r w:rsidR="00832799">
        <w:t xml:space="preserve"> Selleks on </w:t>
      </w:r>
      <w:r w:rsidR="0094574F">
        <w:t xml:space="preserve">hulk </w:t>
      </w:r>
      <w:r w:rsidR="00832799">
        <w:t>võimalikke viise, s</w:t>
      </w:r>
      <w:r w:rsidR="003B6B25">
        <w:t>ealhulgas</w:t>
      </w:r>
      <w:r w:rsidR="00832799">
        <w:t xml:space="preserve"> </w:t>
      </w:r>
      <w:proofErr w:type="spellStart"/>
      <w:r w:rsidR="00832799">
        <w:t>vägivallatseja</w:t>
      </w:r>
      <w:proofErr w:type="spellEnd"/>
      <w:r w:rsidR="00832799">
        <w:t xml:space="preserve"> toetamine psühholoogilise nõustamise </w:t>
      </w:r>
      <w:r w:rsidR="003B6B25">
        <w:t xml:space="preserve">ja </w:t>
      </w:r>
      <w:r w:rsidR="00832799">
        <w:t xml:space="preserve">programmidega; õigeaegne ja korrektne </w:t>
      </w:r>
      <w:r w:rsidR="003B6B25">
        <w:t xml:space="preserve">teavitamine </w:t>
      </w:r>
      <w:r w:rsidR="004C7858">
        <w:t xml:space="preserve">sellest muudatusest </w:t>
      </w:r>
      <w:r w:rsidR="00832799">
        <w:t xml:space="preserve">ühiskonnas laiemalt; õiguskaitseasutuste poolne </w:t>
      </w:r>
      <w:r w:rsidR="003B6B25">
        <w:t>teabe</w:t>
      </w:r>
      <w:r w:rsidR="00832799">
        <w:t xml:space="preserve"> edastamine </w:t>
      </w:r>
      <w:r w:rsidR="00952367">
        <w:t>ja toetamine ning juriidiliste tagajärgede selgitamine.</w:t>
      </w:r>
    </w:p>
    <w:p w:rsidR="00020D53" w:rsidP="00020D53" w:rsidRDefault="00020D53" w14:paraId="0D0083AF" w14:textId="77777777">
      <w:pPr>
        <w:jc w:val="both"/>
      </w:pPr>
    </w:p>
    <w:p w:rsidR="003F1215" w:rsidP="00074549" w:rsidRDefault="00074549" w14:paraId="12698C79" w14:textId="53630C39">
      <w:pPr>
        <w:jc w:val="both"/>
        <w:rPr>
          <w:i/>
          <w:iCs/>
          <w:u w:val="single"/>
        </w:rPr>
      </w:pPr>
      <w:r w:rsidRPr="00640869">
        <w:rPr>
          <w:i/>
          <w:iCs/>
          <w:u w:val="single"/>
        </w:rPr>
        <w:t xml:space="preserve">Sihtrühm II: </w:t>
      </w:r>
      <w:r w:rsidR="00146D38">
        <w:rPr>
          <w:i/>
          <w:iCs/>
          <w:u w:val="single"/>
        </w:rPr>
        <w:t>perevägivalla ohvrid</w:t>
      </w:r>
    </w:p>
    <w:p w:rsidRPr="00640869" w:rsidR="00074549" w:rsidP="00074549" w:rsidRDefault="00074549" w14:paraId="5BF35376" w14:textId="77777777">
      <w:pPr>
        <w:jc w:val="both"/>
        <w:rPr>
          <w:u w:val="single"/>
        </w:rPr>
      </w:pPr>
    </w:p>
    <w:p w:rsidR="003F1215" w:rsidP="00074549" w:rsidRDefault="00074549" w14:paraId="763EBF97" w14:textId="1AAEA9D6">
      <w:pPr>
        <w:jc w:val="both"/>
      </w:pPr>
      <w:r w:rsidRPr="00074549">
        <w:t>2023. aastal registreeriti 3186 perevägivalla</w:t>
      </w:r>
      <w:r w:rsidR="006E6E23">
        <w:t xml:space="preserve"> </w:t>
      </w:r>
      <w:r w:rsidRPr="00074549">
        <w:t>kuritegu</w:t>
      </w:r>
      <w:r w:rsidR="006E6E23">
        <w:t xml:space="preserve"> (</w:t>
      </w:r>
      <w:r w:rsidRPr="00074549">
        <w:t>võrreldes 2022. aastaga 2% vähem</w:t>
      </w:r>
      <w:r w:rsidR="006E6E23">
        <w:t>)</w:t>
      </w:r>
      <w:r w:rsidRPr="00074549">
        <w:t xml:space="preserve">. </w:t>
      </w:r>
      <w:r w:rsidR="00435A55">
        <w:t>Neist</w:t>
      </w:r>
      <w:r w:rsidRPr="00074549">
        <w:t xml:space="preserve"> suurima osa </w:t>
      </w:r>
      <w:r w:rsidRPr="00074549" w:rsidR="00435A55">
        <w:t xml:space="preserve">moodustas </w:t>
      </w:r>
      <w:r w:rsidRPr="00074549">
        <w:t>paarisuhtevägivald, kokku 66%. Perevägivallaga seotud tapmis</w:t>
      </w:r>
      <w:r w:rsidR="00435A55">
        <w:t>i</w:t>
      </w:r>
      <w:r w:rsidRPr="00074549">
        <w:t xml:space="preserve"> ja mõrv</w:t>
      </w:r>
      <w:r w:rsidR="00435A55">
        <w:t>u</w:t>
      </w:r>
      <w:r w:rsidRPr="00074549">
        <w:t xml:space="preserve"> ning nende katse</w:t>
      </w:r>
      <w:r w:rsidR="00435A55">
        <w:t>id oli</w:t>
      </w:r>
      <w:r w:rsidRPr="00074549">
        <w:t xml:space="preserve"> 2023. aastal kuus. Kõigist perevägivalla ohvritest </w:t>
      </w:r>
      <w:r w:rsidR="002B22BE">
        <w:t>moodustasid</w:t>
      </w:r>
      <w:r w:rsidRPr="00074549" w:rsidR="002B22BE">
        <w:t xml:space="preserve"> </w:t>
      </w:r>
      <w:r w:rsidRPr="00074549">
        <w:t>79</w:t>
      </w:r>
      <w:r w:rsidRPr="00074549" w:rsidR="002B22BE">
        <w:t>%</w:t>
      </w:r>
      <w:r w:rsidRPr="002B22BE" w:rsidR="002B22BE">
        <w:t xml:space="preserve"> </w:t>
      </w:r>
      <w:r w:rsidRPr="00074549" w:rsidR="002B22BE">
        <w:t xml:space="preserve">naised </w:t>
      </w:r>
      <w:r w:rsidR="002B22BE">
        <w:t>ja</w:t>
      </w:r>
      <w:r w:rsidRPr="00074549">
        <w:t xml:space="preserve"> hinnanguliselt 34% perevägivalla</w:t>
      </w:r>
      <w:r w:rsidR="00A071D1">
        <w:t xml:space="preserve"> </w:t>
      </w:r>
      <w:r w:rsidRPr="00074549">
        <w:t>kuritegudest olid lapsohvri või pealtnägijaga</w:t>
      </w:r>
      <w:r>
        <w:rPr>
          <w:rStyle w:val="Allmrkuseviide"/>
        </w:rPr>
        <w:footnoteReference w:id="26"/>
      </w:r>
      <w:r w:rsidRPr="00074549">
        <w:t>. Sihtrühma täpset suurust on keeruline hinnata, kuna ühe registreeritud juhtumiga võib olla seotud mit</w:t>
      </w:r>
      <w:r w:rsidR="00435A55">
        <w:t>u</w:t>
      </w:r>
      <w:r w:rsidRPr="00074549">
        <w:t xml:space="preserve"> inimes</w:t>
      </w:r>
      <w:r w:rsidR="00435A55">
        <w:t>t</w:t>
      </w:r>
      <w:r w:rsidRPr="00074549">
        <w:t>.</w:t>
      </w:r>
    </w:p>
    <w:p w:rsidRPr="00074549" w:rsidR="00074549" w:rsidP="00074549" w:rsidRDefault="00074549" w14:paraId="2C72A02E" w14:textId="77777777">
      <w:pPr>
        <w:jc w:val="both"/>
      </w:pPr>
    </w:p>
    <w:p w:rsidR="00020D53" w:rsidP="00074549" w:rsidRDefault="00074549" w14:paraId="11911966" w14:textId="34404942">
      <w:pPr>
        <w:jc w:val="both"/>
      </w:pPr>
      <w:r w:rsidRPr="00074549">
        <w:t xml:space="preserve">Kavandataval muudatusel on oluline positiivne mõju, </w:t>
      </w:r>
      <w:r w:rsidR="007B0FE3">
        <w:t>sest</w:t>
      </w:r>
      <w:r w:rsidRPr="00074549" w:rsidR="007B0FE3">
        <w:t xml:space="preserve"> </w:t>
      </w:r>
      <w:r w:rsidR="00435A55">
        <w:t>selle</w:t>
      </w:r>
      <w:r w:rsidRPr="00074549" w:rsidR="00435A55">
        <w:t xml:space="preserve"> </w:t>
      </w:r>
      <w:r w:rsidRPr="00074549">
        <w:t>tulemusel tagatakse</w:t>
      </w:r>
      <w:r w:rsidR="002F24B0">
        <w:t xml:space="preserve"> </w:t>
      </w:r>
      <w:r>
        <w:t>perevägivalla</w:t>
      </w:r>
      <w:r w:rsidR="00477523">
        <w:t xml:space="preserve"> ohvritele</w:t>
      </w:r>
      <w:r w:rsidRPr="00074549">
        <w:t xml:space="preserve"> pikemaaegne kaitse ning rohkem aega, et otsustada, kuidas edasi tegutseda, saada asjakohast abi ja taotleda lähenemiskeelu seadmist</w:t>
      </w:r>
      <w:r w:rsidR="007B0FE3">
        <w:t xml:space="preserve"> –</w:t>
      </w:r>
      <w:r w:rsidRPr="00074549">
        <w:t xml:space="preserve"> </w:t>
      </w:r>
      <w:r w:rsidR="007B0FE3">
        <w:t>eriti kuna</w:t>
      </w:r>
      <w:r w:rsidRPr="00074549">
        <w:t xml:space="preserve"> </w:t>
      </w:r>
      <w:r w:rsidR="004517E7">
        <w:t>enamik</w:t>
      </w:r>
      <w:r w:rsidRPr="00074549">
        <w:t xml:space="preserve"> perevägivalla juhtum</w:t>
      </w:r>
      <w:r w:rsidR="004517E7">
        <w:t>eid</w:t>
      </w:r>
      <w:r w:rsidRPr="00074549">
        <w:t xml:space="preserve"> leiab aset nädalavahetustel, </w:t>
      </w:r>
      <w:r w:rsidR="004517E7">
        <w:t>mil</w:t>
      </w:r>
      <w:r w:rsidRPr="00074549">
        <w:t xml:space="preserve"> ligipääs vajalikele sotsiaal- ja psühholoogiteenustele</w:t>
      </w:r>
      <w:r w:rsidRPr="007B0FE3" w:rsidR="007B0FE3">
        <w:t xml:space="preserve"> </w:t>
      </w:r>
      <w:r w:rsidRPr="00074549" w:rsidR="007B0FE3">
        <w:t>on piiratud</w:t>
      </w:r>
      <w:r w:rsidRPr="00074549">
        <w:t xml:space="preserve">. </w:t>
      </w:r>
      <w:r w:rsidR="00CC2EAF">
        <w:t>T</w:t>
      </w:r>
      <w:r w:rsidRPr="00FC3EE7" w:rsidR="00CC2EAF">
        <w:t xml:space="preserve">õenäosus, et ohver </w:t>
      </w:r>
      <w:r w:rsidR="004517E7">
        <w:t>saab abi</w:t>
      </w:r>
      <w:r w:rsidRPr="00FC3EE7" w:rsidR="00CC2EAF">
        <w:t xml:space="preserve"> ja astub vägivallaringist välja, suureneb.</w:t>
      </w:r>
      <w:r w:rsidR="00CC2EAF">
        <w:t xml:space="preserve"> </w:t>
      </w:r>
      <w:commentRangeStart w:id="15"/>
      <w:r w:rsidRPr="00CC2EAF" w:rsidR="00CC2EAF">
        <w:t xml:space="preserve">Mõju ulatus ja </w:t>
      </w:r>
      <w:r w:rsidR="00CC2EAF">
        <w:t>tõhusus</w:t>
      </w:r>
      <w:r w:rsidRPr="00CC2EAF" w:rsidR="00CC2EAF">
        <w:t xml:space="preserve"> sõltub </w:t>
      </w:r>
      <w:r w:rsidRPr="00EB61E0" w:rsidR="00CC2EAF">
        <w:t xml:space="preserve">kohalike teenuste </w:t>
      </w:r>
      <w:r w:rsidR="004517E7">
        <w:t>ning</w:t>
      </w:r>
      <w:r w:rsidRPr="00EB61E0" w:rsidR="00CC2EAF">
        <w:t xml:space="preserve"> tugistruktuuride kättesaadavusest</w:t>
      </w:r>
      <w:r w:rsidRPr="00CC2EAF" w:rsidR="00CC2EAF">
        <w:t xml:space="preserve">. </w:t>
      </w:r>
      <w:r w:rsidRPr="00074549">
        <w:t>Kohalikud omavalitsused tagavad oma elanikele töönädala jooksul teatud ajal vastuvõtupäevad, mille raames on võimalik saada kontaktsotsiaalnõustamist.</w:t>
      </w:r>
      <w:commentRangeEnd w:id="15"/>
      <w:r w:rsidR="00590AFA">
        <w:rPr>
          <w:rStyle w:val="Kommentaariviide"/>
          <w:szCs w:val="20"/>
        </w:rPr>
        <w:commentReference w:id="15"/>
      </w:r>
    </w:p>
    <w:p w:rsidR="00020D53" w:rsidP="00896FFC" w:rsidRDefault="00020D53" w14:paraId="4E309FF9" w14:textId="77777777">
      <w:pPr>
        <w:jc w:val="both"/>
        <w:rPr>
          <w:b/>
          <w:bCs/>
        </w:rPr>
      </w:pPr>
    </w:p>
    <w:p w:rsidR="00074549" w:rsidP="00896FFC" w:rsidRDefault="00074549" w14:paraId="1781428F" w14:textId="28FA1E82">
      <w:pPr>
        <w:jc w:val="both"/>
        <w:rPr>
          <w:b/>
          <w:bCs/>
        </w:rPr>
      </w:pPr>
      <w:r>
        <w:rPr>
          <w:b/>
          <w:bCs/>
        </w:rPr>
        <w:t>6.2</w:t>
      </w:r>
      <w:r w:rsidR="00435A55">
        <w:rPr>
          <w:b/>
          <w:bCs/>
        </w:rPr>
        <w:t>.</w:t>
      </w:r>
      <w:r>
        <w:rPr>
          <w:b/>
          <w:bCs/>
        </w:rPr>
        <w:t xml:space="preserve"> </w:t>
      </w:r>
      <w:r w:rsidR="00435A55">
        <w:rPr>
          <w:b/>
          <w:bCs/>
        </w:rPr>
        <w:t>M</w:t>
      </w:r>
      <w:r>
        <w:rPr>
          <w:b/>
          <w:bCs/>
        </w:rPr>
        <w:t>õju siseturvalisusele</w:t>
      </w:r>
    </w:p>
    <w:p w:rsidRPr="00F459D4" w:rsidR="00074549" w:rsidP="00896FFC" w:rsidRDefault="00074549" w14:paraId="417DD21A" w14:textId="77777777">
      <w:pPr>
        <w:jc w:val="both"/>
        <w:rPr>
          <w:b/>
          <w:bCs/>
          <w:u w:val="single"/>
        </w:rPr>
      </w:pPr>
    </w:p>
    <w:p w:rsidR="003F1215" w:rsidP="00074549" w:rsidRDefault="00074549" w14:paraId="6049088D" w14:textId="7252809F">
      <w:pPr>
        <w:jc w:val="both"/>
        <w:rPr>
          <w:i/>
          <w:iCs/>
          <w:u w:val="single"/>
        </w:rPr>
      </w:pPr>
      <w:r w:rsidRPr="00F459D4">
        <w:rPr>
          <w:i/>
          <w:iCs/>
          <w:u w:val="single"/>
        </w:rPr>
        <w:t>Sihtrühm: kogu Eesti elanikkond</w:t>
      </w:r>
    </w:p>
    <w:p w:rsidRPr="007571B5" w:rsidR="00074549" w:rsidP="00074549" w:rsidRDefault="00074549" w14:paraId="61802B87" w14:textId="77777777">
      <w:pPr>
        <w:jc w:val="both"/>
      </w:pPr>
    </w:p>
    <w:p w:rsidR="008E355D" w:rsidP="00925D52" w:rsidRDefault="00925D52" w14:paraId="637E2B8A" w14:textId="01DA0726">
      <w:pPr>
        <w:jc w:val="both"/>
      </w:pPr>
      <w:commentRangeStart w:id="16"/>
      <w:r>
        <w:t xml:space="preserve">Lisaks perevägivalla juhtumitele on PPA </w:t>
      </w:r>
      <w:r w:rsidRPr="008E355D" w:rsidR="008E355D">
        <w:t>rakendanud viibimiskeeldu muudes avaliku korra ja turvalisuse tagamisega seotud olukordades.</w:t>
      </w:r>
      <w:commentRangeEnd w:id="16"/>
      <w:r w:rsidR="00582853">
        <w:rPr>
          <w:rStyle w:val="Kommentaariviide"/>
          <w:szCs w:val="20"/>
        </w:rPr>
        <w:commentReference w:id="16"/>
      </w:r>
    </w:p>
    <w:p w:rsidR="008E355D" w:rsidP="00925D52" w:rsidRDefault="008E355D" w14:paraId="76FA2238" w14:textId="77777777">
      <w:pPr>
        <w:jc w:val="both"/>
      </w:pPr>
    </w:p>
    <w:p w:rsidRPr="00925D52" w:rsidR="00925D52" w:rsidP="00925D52" w:rsidRDefault="008E355D" w14:paraId="5771BE20" w14:textId="6057E70A">
      <w:pPr>
        <w:jc w:val="both"/>
      </w:pPr>
      <w:r>
        <w:t xml:space="preserve">Statistika </w:t>
      </w:r>
      <w:r w:rsidR="002646F3">
        <w:t xml:space="preserve">järgi </w:t>
      </w:r>
      <w:r>
        <w:t>kohaldas</w:t>
      </w:r>
      <w:r w:rsidR="00925D52">
        <w:t xml:space="preserve"> PPA viibimiskeeldu </w:t>
      </w:r>
      <w:commentRangeStart w:id="17"/>
      <w:r w:rsidR="00925D52">
        <w:t>2022. aastal 180 korda</w:t>
      </w:r>
      <w:r w:rsidR="00FD2084">
        <w:t>,</w:t>
      </w:r>
      <w:r w:rsidR="00925D52">
        <w:t xml:space="preserve"> 2023. aastal 181 korda </w:t>
      </w:r>
      <w:r w:rsidR="00FD2084">
        <w:t>ja</w:t>
      </w:r>
      <w:r w:rsidR="00925D52">
        <w:t xml:space="preserve"> 2024. aastal 293 korda</w:t>
      </w:r>
      <w:commentRangeEnd w:id="17"/>
      <w:r w:rsidR="001A48E1">
        <w:rPr>
          <w:rStyle w:val="Kommentaariviide"/>
          <w:szCs w:val="20"/>
        </w:rPr>
        <w:commentReference w:id="17"/>
      </w:r>
      <w:r w:rsidR="00925D52">
        <w:t xml:space="preserve">. </w:t>
      </w:r>
      <w:r>
        <w:t>Need</w:t>
      </w:r>
      <w:r w:rsidRPr="008E355D">
        <w:t xml:space="preserve"> juhtumid ei ole seotud perevägivallaga, vaid viibimiskeelu rakendamise eesmär</w:t>
      </w:r>
      <w:r w:rsidR="00FD2084">
        <w:t>k</w:t>
      </w:r>
      <w:r w:rsidRPr="008E355D">
        <w:t xml:space="preserve"> on olnud</w:t>
      </w:r>
      <w:r w:rsidR="00FD2084">
        <w:t xml:space="preserve"> taastada</w:t>
      </w:r>
      <w:r w:rsidRPr="008E355D">
        <w:t xml:space="preserve"> </w:t>
      </w:r>
      <w:r w:rsidRPr="005A08FD">
        <w:t>avalik kor</w:t>
      </w:r>
      <w:r w:rsidR="00FD2084">
        <w:t>d</w:t>
      </w:r>
      <w:r w:rsidRPr="005A08FD">
        <w:t xml:space="preserve">, </w:t>
      </w:r>
      <w:r w:rsidR="00FD2084">
        <w:t xml:space="preserve">tagada </w:t>
      </w:r>
      <w:r w:rsidRPr="005A08FD">
        <w:t xml:space="preserve">ohutus ja </w:t>
      </w:r>
      <w:r w:rsidR="00FD2084">
        <w:t xml:space="preserve">säilitada tõendid </w:t>
      </w:r>
      <w:r w:rsidRPr="005A08FD">
        <w:t>sündmuskohal</w:t>
      </w:r>
      <w:r w:rsidRPr="008E355D">
        <w:t>. Tüüpolukor</w:t>
      </w:r>
      <w:r w:rsidR="00FD2084">
        <w:t>rad</w:t>
      </w:r>
      <w:r w:rsidRPr="008E355D">
        <w:t xml:space="preserve"> on näiteks </w:t>
      </w:r>
      <w:r w:rsidRPr="005A08FD">
        <w:t>massikaklused või muud konfliktid</w:t>
      </w:r>
      <w:r w:rsidRPr="008E355D">
        <w:t>, kus on ohustatud sündmuskohal tegutsevate politseiametnike, kiirabitöötajate või teiste osa</w:t>
      </w:r>
      <w:r w:rsidR="00FD2084">
        <w:t>liste</w:t>
      </w:r>
      <w:r w:rsidRPr="008E355D">
        <w:t xml:space="preserve"> turvalisus. Sellisel juhul võib viibimiskeeld olla suunatud mitte üksikutele isikutele, vaid </w:t>
      </w:r>
      <w:r w:rsidRPr="005A08FD">
        <w:t>laiemale hulgale inimestele</w:t>
      </w:r>
      <w:r w:rsidRPr="008E355D">
        <w:t xml:space="preserve"> või </w:t>
      </w:r>
      <w:r w:rsidRPr="005A08FD">
        <w:t>kindlale geograafilisele alale</w:t>
      </w:r>
      <w:r w:rsidRPr="008E355D">
        <w:t>, millele ligipääsu piiratakse.</w:t>
      </w:r>
    </w:p>
    <w:p w:rsidR="0001472D" w:rsidP="0001472D" w:rsidRDefault="0001472D" w14:paraId="6B0D60D1" w14:textId="12BBF06D">
      <w:pPr>
        <w:jc w:val="both"/>
      </w:pPr>
      <w:r w:rsidRPr="0001472D">
        <w:t xml:space="preserve">Seega võib viibimiskeelu sihtrühm sellistel juhtudel olla määratlemata või muutuv ning seda ei saa käsitleda pelgalt konkreetsete isikute kaupa – tegemist on </w:t>
      </w:r>
      <w:r w:rsidRPr="00E81030">
        <w:t>ruumilise ja ajutise piiranguga</w:t>
      </w:r>
      <w:r w:rsidRPr="0001472D">
        <w:t xml:space="preserve">, mille eesmärk on </w:t>
      </w:r>
      <w:r w:rsidRPr="00E81030">
        <w:t xml:space="preserve">ennetada täiendavat ohtu või tagada menetlustoimingute </w:t>
      </w:r>
      <w:r w:rsidR="00FD2084">
        <w:t xml:space="preserve">segamatu </w:t>
      </w:r>
      <w:r w:rsidRPr="00E81030">
        <w:t>läbiviimine</w:t>
      </w:r>
      <w:r w:rsidRPr="0001472D">
        <w:t>.</w:t>
      </w:r>
    </w:p>
    <w:p w:rsidRPr="0001472D" w:rsidR="0001472D" w:rsidP="0001472D" w:rsidRDefault="0001472D" w14:paraId="0B4AF0C1" w14:textId="77777777">
      <w:pPr>
        <w:jc w:val="both"/>
      </w:pPr>
    </w:p>
    <w:p w:rsidRPr="0001472D" w:rsidR="0001472D" w:rsidP="0001472D" w:rsidRDefault="0001472D" w14:paraId="7B482E87" w14:textId="63E6E99F">
      <w:pPr>
        <w:jc w:val="both"/>
      </w:pPr>
      <w:r w:rsidRPr="0001472D">
        <w:t xml:space="preserve">Viibimiskeelu rakendamine nõuab </w:t>
      </w:r>
      <w:proofErr w:type="spellStart"/>
      <w:r w:rsidRPr="0001472D">
        <w:t>PPA-lt</w:t>
      </w:r>
      <w:proofErr w:type="spellEnd"/>
      <w:r w:rsidRPr="0001472D">
        <w:t xml:space="preserve"> teatud operatiivseid tegevusi, mille teostamine sõltub konkreetse olukorra keerukusest ja isikute arvust. </w:t>
      </w:r>
      <w:r w:rsidRPr="00E81030">
        <w:t xml:space="preserve">Keelu </w:t>
      </w:r>
      <w:r>
        <w:t>kohaldamise</w:t>
      </w:r>
      <w:r w:rsidRPr="00E81030">
        <w:t xml:space="preserve"> otsus ise tehakse kiiresti</w:t>
      </w:r>
      <w:r w:rsidRPr="0001472D">
        <w:t xml:space="preserve">, </w:t>
      </w:r>
      <w:r w:rsidRPr="0001472D">
        <w:lastRenderedPageBreak/>
        <w:t>kuid sellele järgnevad tegevused – nagu viibimiskeelust teavitamine, ala tähistamine, perimeetri määratlemine ja vajaduse</w:t>
      </w:r>
      <w:r w:rsidR="00C22FF4">
        <w:t xml:space="preserve"> korral</w:t>
      </w:r>
      <w:r w:rsidRPr="0001472D">
        <w:t xml:space="preserve"> isikutele mõistliku aja andmine vajalike esemete kaasavõtuks – võivad kokku võtta kuni </w:t>
      </w:r>
      <w:r w:rsidRPr="00E81030">
        <w:t>30 minutit</w:t>
      </w:r>
      <w:r w:rsidRPr="0001472D">
        <w:t>. Need tegevused on vajalikud selleks, et kehtestatud keeld oleks õiguspärane, arusaadav ja täidetav.</w:t>
      </w:r>
    </w:p>
    <w:p w:rsidRPr="00925D52" w:rsidR="00925D52" w:rsidP="00925D52" w:rsidRDefault="00925D52" w14:paraId="738B3B09" w14:textId="77777777">
      <w:pPr>
        <w:jc w:val="both"/>
      </w:pPr>
    </w:p>
    <w:p w:rsidR="00D61854" w:rsidP="00074549" w:rsidRDefault="00074549" w14:paraId="0751B451" w14:textId="0E65B8A1">
      <w:pPr>
        <w:jc w:val="both"/>
      </w:pPr>
      <w:r w:rsidRPr="007571B5">
        <w:t>Sihtrühmale tervikuna on kavandataval muudatusel kaudne positiivne mõju</w:t>
      </w:r>
      <w:r w:rsidR="00D61854">
        <w:t>,</w:t>
      </w:r>
      <w:r w:rsidRPr="007571B5">
        <w:t xml:space="preserve"> </w:t>
      </w:r>
      <w:commentRangeStart w:id="18"/>
      <w:r w:rsidRPr="00D61854" w:rsidR="00D61854">
        <w:t>kuna see tugevdab õiguskaitseorganite võimekust kiiresti ja paindlikult reageerida</w:t>
      </w:r>
      <w:commentRangeEnd w:id="18"/>
      <w:r w:rsidR="002B5DA6">
        <w:rPr>
          <w:rStyle w:val="Kommentaariviide"/>
          <w:szCs w:val="20"/>
        </w:rPr>
        <w:commentReference w:id="18"/>
      </w:r>
      <w:r w:rsidRPr="00D61854" w:rsidR="00D61854">
        <w:t xml:space="preserve"> ohutusriske põhjustavatele olukordadele. Selline võimalus suurendab üldist usaldust riigi suutlikkuse vastu tagada avalik kord ja turvalisus.</w:t>
      </w:r>
    </w:p>
    <w:p w:rsidRPr="00D61854" w:rsidR="00D61854" w:rsidP="00074549" w:rsidRDefault="00D61854" w14:paraId="625DBBE5" w14:textId="77777777">
      <w:pPr>
        <w:jc w:val="both"/>
      </w:pPr>
    </w:p>
    <w:p w:rsidRPr="00D61854" w:rsidR="00D61854" w:rsidP="00D61854" w:rsidRDefault="00D61854" w14:paraId="7AB868D5" w14:textId="54DAE2D3">
      <w:pPr>
        <w:jc w:val="both"/>
      </w:pPr>
      <w:commentRangeStart w:id="19"/>
      <w:r w:rsidRPr="00981416">
        <w:t>Oluline otsene positiivne mõju avaldub eelkõige nende</w:t>
      </w:r>
      <w:r w:rsidR="000C2039">
        <w:t>le</w:t>
      </w:r>
      <w:r w:rsidRPr="00981416">
        <w:t xml:space="preserve"> isikute</w:t>
      </w:r>
      <w:r w:rsidR="000C2039">
        <w:t>le</w:t>
      </w:r>
      <w:r w:rsidRPr="00D61854">
        <w:t xml:space="preserve">, kes puutuvad kokku perevägivallaga. Viibimiskeelu tõhusam ja kiiremini rakendatav mehhanism suurendab otseselt ohvrite ja nende lähedaste turvatunnet. Arvestades, et </w:t>
      </w:r>
      <w:r w:rsidRPr="00981416">
        <w:t>perekondliku vägivalla kuriteod moodustavad ligikaudu 12% kõigist registreeritud kuritegudest</w:t>
      </w:r>
      <w:r w:rsidRPr="00D61854">
        <w:t xml:space="preserve">, on tegu märkimisväärse ühiskondliku probleemiga, mille puhul </w:t>
      </w:r>
      <w:r w:rsidRPr="00D61854" w:rsidR="007C3394">
        <w:t xml:space="preserve">võib </w:t>
      </w:r>
      <w:r w:rsidRPr="00D61854">
        <w:t>igasugune tõhus kaitsemeede</w:t>
      </w:r>
      <w:r w:rsidR="007C3394">
        <w:t>,</w:t>
      </w:r>
      <w:r w:rsidRPr="00D61854">
        <w:t xml:space="preserve"> s</w:t>
      </w:r>
      <w:r w:rsidR="007C3394">
        <w:t>ealhulgas</w:t>
      </w:r>
      <w:r w:rsidRPr="00D61854">
        <w:t xml:space="preserve"> ajutine viibimiskeeld</w:t>
      </w:r>
      <w:r w:rsidR="007C3394">
        <w:t>, olla</w:t>
      </w:r>
      <w:r w:rsidRPr="00D61854">
        <w:t xml:space="preserve"> otses</w:t>
      </w:r>
      <w:r w:rsidR="007C3394">
        <w:t>elt</w:t>
      </w:r>
      <w:r w:rsidRPr="00D61854">
        <w:t xml:space="preserve"> ennetava</w:t>
      </w:r>
      <w:r w:rsidR="007C3394">
        <w:t xml:space="preserve"> </w:t>
      </w:r>
      <w:r w:rsidRPr="00D61854">
        <w:t>ja kaitsva mõju</w:t>
      </w:r>
      <w:r w:rsidR="007C3394">
        <w:t>ga</w:t>
      </w:r>
      <w:r w:rsidRPr="00D61854">
        <w:t>.</w:t>
      </w:r>
    </w:p>
    <w:p w:rsidRPr="00D61854" w:rsidR="00D61854" w:rsidP="00D61854" w:rsidRDefault="00D61854" w14:paraId="6797665D" w14:textId="77777777">
      <w:pPr>
        <w:jc w:val="both"/>
      </w:pPr>
    </w:p>
    <w:p w:rsidR="00D61854" w:rsidP="00D61854" w:rsidRDefault="00D61854" w14:paraId="0F9AB1C9" w14:textId="4FA17843">
      <w:pPr>
        <w:jc w:val="both"/>
      </w:pPr>
      <w:r w:rsidRPr="00D61854">
        <w:t xml:space="preserve">Lisaks avaldab viibimiskeelu rakendamine </w:t>
      </w:r>
      <w:r w:rsidRPr="00981416">
        <w:t>psühholoogilist mõju vägivallaohvrite</w:t>
      </w:r>
      <w:r w:rsidR="0075360D">
        <w:t>le</w:t>
      </w:r>
      <w:r w:rsidRPr="00981416">
        <w:t xml:space="preserve"> ja nende lähedaste</w:t>
      </w:r>
      <w:r w:rsidR="0075360D">
        <w:t>le</w:t>
      </w:r>
      <w:r w:rsidRPr="00D61854">
        <w:t xml:space="preserve">, andes neile kindluse, et riik on kehtestanud konkreetsed meetmed nende kaitseks. See aitab vähendada abitus- ja lootusetustunnet ning toetab ohvrite valmisolekut otsida abi ja teha kaalutletud otsuseid edasise elukorralduse </w:t>
      </w:r>
      <w:r w:rsidR="0075360D">
        <w:t>kohta</w:t>
      </w:r>
      <w:r w:rsidRPr="00D61854">
        <w:t>.</w:t>
      </w:r>
      <w:commentRangeEnd w:id="19"/>
      <w:r w:rsidR="008D01C6">
        <w:rPr>
          <w:rStyle w:val="Kommentaariviide"/>
          <w:szCs w:val="20"/>
        </w:rPr>
        <w:commentReference w:id="19"/>
      </w:r>
    </w:p>
    <w:p w:rsidRPr="00D61854" w:rsidR="00D61854" w:rsidP="00D61854" w:rsidRDefault="00D61854" w14:paraId="1D3D07F0" w14:textId="77777777">
      <w:pPr>
        <w:jc w:val="both"/>
      </w:pPr>
    </w:p>
    <w:p w:rsidRPr="00D61854" w:rsidR="00D61854" w:rsidP="00D61854" w:rsidRDefault="00D61854" w14:paraId="3CA32FFB" w14:textId="36887FA3">
      <w:pPr>
        <w:jc w:val="both"/>
      </w:pPr>
      <w:r w:rsidRPr="00981416">
        <w:t>Kokkuvõttes võib öelda, et kuigi kavandatava muudatuse mõju üldisele elanikkonnale ei ole ulatuslik</w:t>
      </w:r>
      <w:r w:rsidRPr="00D61854">
        <w:t>, on selle sisuline väärtus oluline, kuna see tugevdab turvatunnet ja usku õigussüsteemi tõhususse, eriti just perevägivalla juhtumitega seotud kontekstis.</w:t>
      </w:r>
    </w:p>
    <w:p w:rsidR="00D61854" w:rsidP="00074549" w:rsidRDefault="00D61854" w14:paraId="2B4F2FE1" w14:textId="77777777">
      <w:pPr>
        <w:jc w:val="both"/>
      </w:pPr>
    </w:p>
    <w:p w:rsidR="00A6406E" w:rsidP="00074549" w:rsidRDefault="00A6406E" w14:paraId="5A93E7A5" w14:textId="77777777">
      <w:pPr>
        <w:jc w:val="both"/>
      </w:pPr>
    </w:p>
    <w:p w:rsidR="003F1215" w:rsidP="00A6406E" w:rsidRDefault="00A6406E" w14:paraId="6CD9FD6F" w14:textId="01C37E28">
      <w:pPr>
        <w:jc w:val="both"/>
        <w:rPr>
          <w:b/>
          <w:bCs/>
        </w:rPr>
      </w:pPr>
      <w:r>
        <w:rPr>
          <w:b/>
          <w:bCs/>
        </w:rPr>
        <w:t>6.3</w:t>
      </w:r>
      <w:r w:rsidR="00EA6300">
        <w:rPr>
          <w:b/>
          <w:bCs/>
        </w:rPr>
        <w:t>.</w:t>
      </w:r>
      <w:r>
        <w:rPr>
          <w:b/>
          <w:bCs/>
        </w:rPr>
        <w:t xml:space="preserve"> </w:t>
      </w:r>
      <w:r w:rsidR="001F3D77">
        <w:rPr>
          <w:b/>
          <w:bCs/>
        </w:rPr>
        <w:t>M</w:t>
      </w:r>
      <w:r w:rsidRPr="007571B5">
        <w:rPr>
          <w:b/>
          <w:bCs/>
        </w:rPr>
        <w:t>õju riigiasutuste ja kohaliku omavalitsuse korraldusele</w:t>
      </w:r>
    </w:p>
    <w:p w:rsidR="00A6406E" w:rsidP="00A6406E" w:rsidRDefault="00A6406E" w14:paraId="17AE9810" w14:textId="77777777">
      <w:pPr>
        <w:jc w:val="both"/>
        <w:rPr>
          <w:b/>
          <w:bCs/>
        </w:rPr>
      </w:pPr>
    </w:p>
    <w:p w:rsidRPr="007571B5" w:rsidR="00A6406E" w:rsidP="00A6406E" w:rsidRDefault="009F6388" w14:paraId="4CB3072B" w14:textId="7866D91C">
      <w:pPr>
        <w:jc w:val="both"/>
        <w:rPr>
          <w:i/>
          <w:iCs/>
          <w:u w:val="single"/>
        </w:rPr>
      </w:pPr>
      <w:r w:rsidRPr="007571B5">
        <w:rPr>
          <w:i/>
          <w:iCs/>
          <w:u w:val="single"/>
        </w:rPr>
        <w:t>Sihtrühm</w:t>
      </w:r>
      <w:r w:rsidR="009034AD">
        <w:rPr>
          <w:i/>
          <w:iCs/>
          <w:u w:val="single"/>
        </w:rPr>
        <w:t xml:space="preserve"> I</w:t>
      </w:r>
      <w:r w:rsidRPr="007571B5">
        <w:rPr>
          <w:i/>
          <w:iCs/>
          <w:u w:val="single"/>
        </w:rPr>
        <w:t xml:space="preserve">: </w:t>
      </w:r>
      <w:r w:rsidR="00B5408F">
        <w:rPr>
          <w:i/>
          <w:iCs/>
          <w:u w:val="single"/>
        </w:rPr>
        <w:t>k</w:t>
      </w:r>
      <w:r w:rsidR="00BB3C3C">
        <w:rPr>
          <w:i/>
          <w:iCs/>
          <w:u w:val="single"/>
        </w:rPr>
        <w:t>orrakaitseorganid</w:t>
      </w:r>
      <w:r w:rsidRPr="007571B5">
        <w:rPr>
          <w:i/>
          <w:iCs/>
          <w:u w:val="single"/>
        </w:rPr>
        <w:t>, kellel on viibimiskeelu kehtestamise õigus</w:t>
      </w:r>
    </w:p>
    <w:p w:rsidR="00A6406E" w:rsidP="00A6406E" w:rsidRDefault="00A6406E" w14:paraId="75187269" w14:textId="0E97D66C">
      <w:pPr>
        <w:jc w:val="both"/>
        <w:rPr>
          <w:b/>
          <w:bCs/>
        </w:rPr>
      </w:pPr>
    </w:p>
    <w:p w:rsidR="009F6388" w:rsidP="00A6406E" w:rsidRDefault="0022629B" w14:paraId="11458F42" w14:textId="2BAD7E04">
      <w:pPr>
        <w:jc w:val="both"/>
      </w:pPr>
      <w:r>
        <w:t>S</w:t>
      </w:r>
      <w:r w:rsidR="00CA6E63">
        <w:t>iinkohal</w:t>
      </w:r>
      <w:r w:rsidR="00BB3C3C">
        <w:t xml:space="preserve"> </w:t>
      </w:r>
      <w:r w:rsidRPr="009F6388">
        <w:t xml:space="preserve">on </w:t>
      </w:r>
      <w:r>
        <w:t>oluline</w:t>
      </w:r>
      <w:r w:rsidRPr="009F6388">
        <w:t xml:space="preserve"> </w:t>
      </w:r>
      <w:r w:rsidR="00BB3C3C">
        <w:t xml:space="preserve">rõhutada, et pikema viibimiskeelu rakendamine on antud eelnõus ja seletuskirjas välja toodud </w:t>
      </w:r>
      <w:r>
        <w:t>lisa</w:t>
      </w:r>
      <w:r w:rsidR="00BB3C3C">
        <w:t>võimalusena</w:t>
      </w:r>
      <w:r w:rsidR="000E161B">
        <w:t>, mitte kohustusena</w:t>
      </w:r>
      <w:r w:rsidR="00CA6E63">
        <w:t xml:space="preserve"> korrakaitseorganitele, kes seda kasutavad</w:t>
      </w:r>
      <w:r w:rsidR="000E161B">
        <w:t xml:space="preserve">. Ennekõike on selline pikendamisvõimalus vajalik </w:t>
      </w:r>
      <w:proofErr w:type="spellStart"/>
      <w:r w:rsidRPr="009F6388" w:rsidR="009F6388">
        <w:t>PPA</w:t>
      </w:r>
      <w:r w:rsidR="000E161B">
        <w:t>-le</w:t>
      </w:r>
      <w:proofErr w:type="spellEnd"/>
      <w:r w:rsidRPr="009F6388" w:rsidR="009F6388">
        <w:t>. Siseministri 27.</w:t>
      </w:r>
      <w:r w:rsidR="003D2E4A">
        <w:t xml:space="preserve"> juuni </w:t>
      </w:r>
      <w:r w:rsidRPr="009F6388" w:rsidR="009F6388">
        <w:t>2014. a</w:t>
      </w:r>
      <w:r w:rsidR="003D2E4A">
        <w:t>asta</w:t>
      </w:r>
      <w:r w:rsidRPr="009F6388" w:rsidR="009F6388">
        <w:t xml:space="preserve"> määruse nr 28 „Politsei- ja Piirivalveameti teenistuskohtade koosseis</w:t>
      </w:r>
      <w:r w:rsidR="009F6388">
        <w:rPr>
          <w:rStyle w:val="Allmrkuseviide"/>
        </w:rPr>
        <w:footnoteReference w:id="27"/>
      </w:r>
      <w:r w:rsidRPr="009F6388" w:rsidR="009F6388">
        <w:t xml:space="preserve">“ kohaselt on PPA teenistuskohtade piirarv 5570, </w:t>
      </w:r>
      <w:r w:rsidR="00146EC1">
        <w:t>seal</w:t>
      </w:r>
      <w:r w:rsidRPr="009F6388" w:rsidR="009F6388">
        <w:t xml:space="preserve">hulgas 4283 politseiametniku ametikohta. </w:t>
      </w:r>
      <w:r w:rsidR="00146EC1">
        <w:t>Tegelikult on aga t</w:t>
      </w:r>
      <w:r w:rsidRPr="009F6388" w:rsidR="009F6388">
        <w:t xml:space="preserve">äidetud ametikohti vähem. Riigikontrolli 2020. aasta andmete kohaselt töötas </w:t>
      </w:r>
      <w:proofErr w:type="spellStart"/>
      <w:r w:rsidRPr="009F6388" w:rsidR="009F6388">
        <w:t>PPA-s</w:t>
      </w:r>
      <w:proofErr w:type="spellEnd"/>
      <w:r w:rsidRPr="009F6388" w:rsidR="009F6388">
        <w:t xml:space="preserve"> täistööajale taandatult 3875 politseiametnikku</w:t>
      </w:r>
      <w:r w:rsidR="00932945">
        <w:rPr>
          <w:rStyle w:val="Allmrkuseviide"/>
        </w:rPr>
        <w:footnoteReference w:id="28"/>
      </w:r>
      <w:r w:rsidRPr="009F6388" w:rsidR="009F6388">
        <w:t xml:space="preserve">. </w:t>
      </w:r>
      <w:commentRangeStart w:id="20"/>
      <w:r w:rsidRPr="009F6388" w:rsidR="009F6388">
        <w:t xml:space="preserve">Muudatused mõjutavad politseiametnike (täpsemalt patrullpolitseinike (637), uurijate (250) </w:t>
      </w:r>
      <w:r w:rsidR="00146EC1">
        <w:t>ja</w:t>
      </w:r>
      <w:r w:rsidRPr="009F6388" w:rsidR="00146EC1">
        <w:t xml:space="preserve"> </w:t>
      </w:r>
      <w:r w:rsidRPr="009F6388" w:rsidR="009F6388">
        <w:t>piirkonnapolitseinike (250)) töökorraldust.</w:t>
      </w:r>
      <w:commentRangeEnd w:id="20"/>
      <w:r w:rsidR="00F835E9">
        <w:rPr>
          <w:rStyle w:val="Kommentaariviide"/>
          <w:szCs w:val="20"/>
        </w:rPr>
        <w:commentReference w:id="20"/>
      </w:r>
    </w:p>
    <w:p w:rsidR="009F6388" w:rsidP="00A6406E" w:rsidRDefault="009F6388" w14:paraId="44437DF9" w14:textId="77777777">
      <w:pPr>
        <w:jc w:val="both"/>
      </w:pPr>
    </w:p>
    <w:p w:rsidR="003F1215" w:rsidP="00D02E8E" w:rsidRDefault="00146EC1" w14:paraId="01DC80F7" w14:textId="012F91C4">
      <w:pPr>
        <w:jc w:val="both"/>
      </w:pPr>
      <w:r>
        <w:t>Niisugused</w:t>
      </w:r>
      <w:r w:rsidRPr="00D02E8E">
        <w:t xml:space="preserve"> </w:t>
      </w:r>
      <w:proofErr w:type="spellStart"/>
      <w:r w:rsidRPr="00D02E8E" w:rsidR="00D02E8E">
        <w:t>KorS-i</w:t>
      </w:r>
      <w:proofErr w:type="spellEnd"/>
      <w:r w:rsidRPr="00D02E8E" w:rsidR="00D02E8E">
        <w:t xml:space="preserve"> muudatused vajavad </w:t>
      </w:r>
      <w:r w:rsidRPr="00D02E8E" w:rsidR="00C678D5">
        <w:t>aega</w:t>
      </w:r>
      <w:r w:rsidR="00C678D5">
        <w:t xml:space="preserve">, et kujuneks </w:t>
      </w:r>
      <w:r w:rsidRPr="00D02E8E" w:rsidR="00D02E8E">
        <w:t>uu</w:t>
      </w:r>
      <w:r w:rsidR="00C678D5">
        <w:t>s</w:t>
      </w:r>
      <w:r w:rsidRPr="00D02E8E" w:rsidR="00D02E8E">
        <w:t xml:space="preserve"> praktika </w:t>
      </w:r>
      <w:r w:rsidR="00C678D5">
        <w:t xml:space="preserve">ja selle rakendajad mõistaksid </w:t>
      </w:r>
      <w:r w:rsidRPr="00D02E8E" w:rsidR="00D02E8E">
        <w:t>kaasneva</w:t>
      </w:r>
      <w:r w:rsidR="00C678D5">
        <w:t>id</w:t>
      </w:r>
      <w:r w:rsidRPr="00D02E8E" w:rsidR="00D02E8E">
        <w:t xml:space="preserve"> võimalus</w:t>
      </w:r>
      <w:r w:rsidR="00C678D5">
        <w:t>i</w:t>
      </w:r>
      <w:r w:rsidRPr="00D02E8E" w:rsidR="00D02E8E">
        <w:t xml:space="preserve">. </w:t>
      </w:r>
      <w:r w:rsidR="00C473B5">
        <w:t>Lisaks eeldab see osaliselt</w:t>
      </w:r>
      <w:r w:rsidRPr="00D02E8E" w:rsidR="00D02E8E">
        <w:t xml:space="preserve">, et ametnike teadlikkus </w:t>
      </w:r>
      <w:r w:rsidR="00D02E8E">
        <w:t>perevägivalla</w:t>
      </w:r>
      <w:r w:rsidRPr="00D02E8E" w:rsidR="00D02E8E">
        <w:t xml:space="preserve"> teemas</w:t>
      </w:r>
      <w:r>
        <w:t>t</w:t>
      </w:r>
      <w:r w:rsidRPr="00D02E8E" w:rsidR="00D02E8E">
        <w:t xml:space="preserve"> </w:t>
      </w:r>
      <w:r>
        <w:t>suureneks,</w:t>
      </w:r>
      <w:r w:rsidRPr="00D02E8E" w:rsidR="00D02E8E">
        <w:t xml:space="preserve"> ning seega võib rakendamisperiood sõltuda vastava</w:t>
      </w:r>
      <w:r w:rsidR="00D02E8E">
        <w:t xml:space="preserve"> välj</w:t>
      </w:r>
      <w:r w:rsidRPr="00D02E8E" w:rsidR="00D02E8E">
        <w:t>aõppe loomisest ja läbimisest. Ühelt poolt suureneb ametnike kaalutlusõigus, kui pikka viibimiskeeldu igal konkreetsel juhul rakendada</w:t>
      </w:r>
      <w:r w:rsidR="002D48E2">
        <w:t>,</w:t>
      </w:r>
      <w:r w:rsidRPr="00D02E8E" w:rsidR="00D02E8E">
        <w:t xml:space="preserve"> </w:t>
      </w:r>
      <w:r w:rsidR="002D48E2">
        <w:t>arvestades</w:t>
      </w:r>
      <w:r w:rsidRPr="00D02E8E" w:rsidR="002D48E2">
        <w:t xml:space="preserve"> </w:t>
      </w:r>
      <w:r>
        <w:t xml:space="preserve">seejuures </w:t>
      </w:r>
      <w:r w:rsidRPr="00D02E8E" w:rsidR="00D02E8E">
        <w:t>suhete ajalugu jms</w:t>
      </w:r>
      <w:r w:rsidR="002D48E2">
        <w:t>.</w:t>
      </w:r>
      <w:r w:rsidRPr="00D02E8E" w:rsidR="00D02E8E">
        <w:t xml:space="preserve"> </w:t>
      </w:r>
      <w:r w:rsidR="002D48E2">
        <w:t>T</w:t>
      </w:r>
      <w:r w:rsidRPr="00D02E8E" w:rsidR="00D02E8E">
        <w:t xml:space="preserve">eiselt poolt on pikem keeld ka suurem riive, millega kaasneb vastutus teha õige ja põhjendatud otsus. On </w:t>
      </w:r>
      <w:r w:rsidRPr="00D02E8E" w:rsidR="00D02E8E">
        <w:lastRenderedPageBreak/>
        <w:t>oluline, et politsei oskaks piisavalt hästi kaalutleda ja analüüsida, kui pikaks ajaks konkreetsel juhul viibimiskeeld kehtestada.</w:t>
      </w:r>
    </w:p>
    <w:p w:rsidRPr="00D02E8E" w:rsidR="00D02E8E" w:rsidP="00D02E8E" w:rsidRDefault="00D02E8E" w14:paraId="422CFAAF" w14:textId="77777777">
      <w:pPr>
        <w:jc w:val="both"/>
      </w:pPr>
    </w:p>
    <w:p w:rsidR="003F1215" w:rsidP="00D02E8E" w:rsidRDefault="00F6295D" w14:paraId="034C3E1B" w14:textId="3BED7085">
      <w:pPr>
        <w:jc w:val="both"/>
      </w:pPr>
      <w:commentRangeStart w:id="21"/>
      <w:r w:rsidRPr="00F6295D">
        <w:t xml:space="preserve">Pikema viibimiskeelu kehtestamine </w:t>
      </w:r>
      <w:commentRangeEnd w:id="21"/>
      <w:r w:rsidR="00091EFD">
        <w:rPr>
          <w:rStyle w:val="Kommentaariviide"/>
          <w:szCs w:val="20"/>
        </w:rPr>
        <w:commentReference w:id="21"/>
      </w:r>
      <w:r w:rsidRPr="00F6295D">
        <w:t xml:space="preserve">võib </w:t>
      </w:r>
      <w:commentRangeStart w:id="22"/>
      <w:r w:rsidRPr="00F6295D">
        <w:t xml:space="preserve">suurendada PPA töökoormust, kuna see võib tuua kaasa rohkem kaebusi ja päringuid, millele politsei peab vastama ning mille menetlemine nõuab </w:t>
      </w:r>
      <w:r w:rsidR="000C5AD2">
        <w:t>lisa</w:t>
      </w:r>
      <w:r w:rsidRPr="00F6295D">
        <w:t xml:space="preserve">ressursse. </w:t>
      </w:r>
      <w:r w:rsidRPr="00D02E8E" w:rsidR="00D02E8E">
        <w:t>Arvestades aga PPA muude ülesannete mahtu, ei saa selle muudatuse negatiivset mõju oluliseks pidada.</w:t>
      </w:r>
      <w:bookmarkStart w:name="_Hlk192084326" w:id="23"/>
      <w:commentRangeEnd w:id="22"/>
      <w:r w:rsidR="00B57482">
        <w:rPr>
          <w:rStyle w:val="Kommentaariviide"/>
          <w:szCs w:val="20"/>
        </w:rPr>
        <w:commentReference w:id="22"/>
      </w:r>
    </w:p>
    <w:p w:rsidR="006542B6" w:rsidP="00D02E8E" w:rsidRDefault="006542B6" w14:paraId="100FF660" w14:textId="77777777">
      <w:pPr>
        <w:jc w:val="both"/>
      </w:pPr>
    </w:p>
    <w:p w:rsidR="003F1215" w:rsidP="008E6C93" w:rsidRDefault="008E6C93" w14:paraId="1EF73208" w14:textId="0D01A8F9">
      <w:pPr>
        <w:jc w:val="both"/>
      </w:pPr>
      <w:commentRangeStart w:id="24"/>
      <w:r>
        <w:t>V</w:t>
      </w:r>
      <w:r w:rsidRPr="008E6C93">
        <w:t>iibimiskeelu puhul on tegemist haldusaktiga</w:t>
      </w:r>
      <w:r w:rsidR="004A58CF">
        <w:t>, mida on võimalik vaidlustada.</w:t>
      </w:r>
      <w:r w:rsidRPr="008E6C93">
        <w:t xml:space="preserve"> </w:t>
      </w:r>
      <w:r w:rsidR="004A58CF">
        <w:t xml:space="preserve">Seega </w:t>
      </w:r>
      <w:r>
        <w:t xml:space="preserve">tuleb arvestada </w:t>
      </w:r>
      <w:r w:rsidR="004A58CF">
        <w:t xml:space="preserve">võimalike vaidlustamistega. </w:t>
      </w:r>
      <w:r w:rsidRPr="008E6C93" w:rsidR="004A58CF">
        <w:t>Esialgu lahenda</w:t>
      </w:r>
      <w:r w:rsidR="004A58CF">
        <w:t>b</w:t>
      </w:r>
      <w:r w:rsidRPr="008E6C93" w:rsidR="004A58CF">
        <w:t xml:space="preserve"> </w:t>
      </w:r>
      <w:r w:rsidR="004A58CF">
        <w:t>neid</w:t>
      </w:r>
      <w:r w:rsidRPr="008E6C93" w:rsidR="004A58CF">
        <w:t xml:space="preserve"> küll PPA, </w:t>
      </w:r>
      <w:r w:rsidR="000C5AD2">
        <w:t>kuid</w:t>
      </w:r>
      <w:r w:rsidRPr="008E6C93" w:rsidR="000C5AD2">
        <w:t xml:space="preserve"> </w:t>
      </w:r>
      <w:r w:rsidRPr="008E6C93" w:rsidR="004A58CF">
        <w:t>rahuldamata jäänud kaebuse korral pöördutakse sageli ka kohtusse.</w:t>
      </w:r>
      <w:r w:rsidR="004A58CF">
        <w:t xml:space="preserve"> Seetõttu </w:t>
      </w:r>
      <w:r w:rsidRPr="00D02E8E" w:rsidR="00D02E8E">
        <w:t>võib vähesel määral kasvada ka halduskohtute töökoormus, kuid nende</w:t>
      </w:r>
      <w:r w:rsidR="001C371C">
        <w:t>gi</w:t>
      </w:r>
      <w:r w:rsidRPr="00D02E8E" w:rsidR="00D02E8E">
        <w:t xml:space="preserve"> puhul ei saa mõju pidada sageli esinevaks ega oluliseks.</w:t>
      </w:r>
      <w:commentRangeEnd w:id="24"/>
      <w:r w:rsidR="00C91F45">
        <w:rPr>
          <w:rStyle w:val="Kommentaariviide"/>
          <w:szCs w:val="20"/>
        </w:rPr>
        <w:commentReference w:id="24"/>
      </w:r>
    </w:p>
    <w:p w:rsidR="008E6C93" w:rsidP="008E6C93" w:rsidRDefault="008E6C93" w14:paraId="077BE2E3" w14:textId="77777777">
      <w:pPr>
        <w:jc w:val="both"/>
      </w:pPr>
    </w:p>
    <w:bookmarkEnd w:id="23"/>
    <w:p w:rsidR="003F1215" w:rsidP="003A499D" w:rsidRDefault="003A499D" w14:paraId="7BD8B1EE" w14:textId="33E37B94">
      <w:pPr>
        <w:jc w:val="both"/>
        <w:rPr>
          <w:i/>
          <w:iCs/>
          <w:u w:val="single"/>
        </w:rPr>
      </w:pPr>
      <w:r w:rsidRPr="0096368A">
        <w:rPr>
          <w:i/>
          <w:iCs/>
          <w:u w:val="single"/>
        </w:rPr>
        <w:t>Sihtrühm II: kohalik omavalitsus</w:t>
      </w:r>
    </w:p>
    <w:p w:rsidRPr="003A499D" w:rsidR="003A499D" w:rsidP="003A499D" w:rsidRDefault="003A499D" w14:paraId="3576D61A" w14:textId="77777777">
      <w:pPr>
        <w:jc w:val="both"/>
      </w:pPr>
    </w:p>
    <w:p w:rsidR="003A499D" w:rsidP="003A499D" w:rsidRDefault="003A499D" w14:paraId="461FE4C5" w14:textId="5297A588">
      <w:pPr>
        <w:jc w:val="both"/>
      </w:pPr>
      <w:r w:rsidRPr="003A499D">
        <w:t>Eestis on kokku 79 kohalikku omavalitsust, kes kõik peavad viibimiskeelu rakendamisel sõltumata keelu ajast ja korduvusest tagama nii ohvrile kui</w:t>
      </w:r>
      <w:r w:rsidR="00B46EDE">
        <w:t xml:space="preserve"> ka</w:t>
      </w:r>
      <w:r w:rsidRPr="003A499D">
        <w:t xml:space="preserve"> </w:t>
      </w:r>
      <w:proofErr w:type="spellStart"/>
      <w:r w:rsidRPr="003A499D">
        <w:t>vägivallatsejale</w:t>
      </w:r>
      <w:proofErr w:type="spellEnd"/>
      <w:r w:rsidRPr="003A499D">
        <w:t xml:space="preserve"> vajaliku abi, </w:t>
      </w:r>
      <w:r w:rsidR="001046D1">
        <w:t>sealhulgas korraldama</w:t>
      </w:r>
      <w:r w:rsidRPr="001046D1" w:rsidR="001046D1">
        <w:t xml:space="preserve"> sotsiaalteenuste osutamist, sotsiaaltoetuste ja muu sotsiaalabi andmist</w:t>
      </w:r>
      <w:r w:rsidR="001046D1">
        <w:rPr>
          <w:rStyle w:val="Allmrkuseviide"/>
        </w:rPr>
        <w:footnoteReference w:id="29"/>
      </w:r>
      <w:r w:rsidR="001046D1">
        <w:t>.</w:t>
      </w:r>
      <w:r w:rsidR="0003715D">
        <w:t xml:space="preserve"> Lisaks on kohalikel omavalitsustel </w:t>
      </w:r>
      <w:r w:rsidR="007A743A">
        <w:t>SHS</w:t>
      </w:r>
      <w:r w:rsidR="00B46EDE">
        <w:t>-i</w:t>
      </w:r>
      <w:r w:rsidR="0003715D">
        <w:t xml:space="preserve"> </w:t>
      </w:r>
      <w:r w:rsidR="00472412">
        <w:t xml:space="preserve">järgi </w:t>
      </w:r>
      <w:r w:rsidR="00625ED7">
        <w:t xml:space="preserve">kohustus </w:t>
      </w:r>
      <w:r w:rsidR="0003715D">
        <w:t>pakkuda t</w:t>
      </w:r>
      <w:r w:rsidRPr="0003715D" w:rsidR="0003715D">
        <w:t>urvakoduteenus</w:t>
      </w:r>
      <w:r w:rsidR="0003715D">
        <w:t>t</w:t>
      </w:r>
      <w:r w:rsidRPr="0003715D" w:rsidR="0003715D">
        <w:t>, mille eesmärk on tagada ajutine eluase, turvaline keskkond ja esmane abi</w:t>
      </w:r>
      <w:r w:rsidR="0003715D">
        <w:rPr>
          <w:rStyle w:val="Allmrkuseviide"/>
        </w:rPr>
        <w:footnoteReference w:id="30"/>
      </w:r>
      <w:r w:rsidRPr="0003715D" w:rsidR="0003715D">
        <w:t>.</w:t>
      </w:r>
      <w:r w:rsidRPr="001046D1" w:rsidDel="001046D1" w:rsidR="001046D1">
        <w:t xml:space="preserve"> </w:t>
      </w:r>
      <w:r w:rsidRPr="003A499D">
        <w:t xml:space="preserve">Teatud määral võib </w:t>
      </w:r>
      <w:r w:rsidR="00C73A13">
        <w:t>kasvada</w:t>
      </w:r>
      <w:r w:rsidRPr="003A499D" w:rsidR="00C73A13">
        <w:t xml:space="preserve"> </w:t>
      </w:r>
      <w:r w:rsidRPr="003A499D">
        <w:t xml:space="preserve">ka selle sihtrühma töökoormus, kuna tuleb leida </w:t>
      </w:r>
      <w:r w:rsidRPr="003A499D" w:rsidR="004A5817">
        <w:t xml:space="preserve">rohkem </w:t>
      </w:r>
      <w:r w:rsidRPr="003A499D">
        <w:t xml:space="preserve">viibimiskohti </w:t>
      </w:r>
      <w:proofErr w:type="spellStart"/>
      <w:r w:rsidRPr="003A499D">
        <w:t>vägivallatsejatele</w:t>
      </w:r>
      <w:proofErr w:type="spellEnd"/>
      <w:r w:rsidRPr="003A499D">
        <w:t xml:space="preserve"> </w:t>
      </w:r>
      <w:r w:rsidR="005E0B42">
        <w:t>ja vaja on</w:t>
      </w:r>
      <w:r w:rsidRPr="003A499D" w:rsidR="005E0B42">
        <w:t xml:space="preserve"> </w:t>
      </w:r>
      <w:r w:rsidR="004A5817">
        <w:t xml:space="preserve">rohkem </w:t>
      </w:r>
      <w:r w:rsidRPr="003A499D">
        <w:t xml:space="preserve">spetsialiste, kes </w:t>
      </w:r>
      <w:r w:rsidR="005E0B42">
        <w:t xml:space="preserve">pakuvad </w:t>
      </w:r>
      <w:r>
        <w:t>perevägivallaga</w:t>
      </w:r>
      <w:r w:rsidRPr="003A499D">
        <w:t xml:space="preserve"> seotud isikutele nõustamist. Samuti võib mõnevõrra suureneda nõustamiste arv. Kuigi mõju avaldumine võib sihtrühma sees varieeruda, ei ole alust arvata, et sihtrühmale tervikuna oleks mõju avaldumise sagedus </w:t>
      </w:r>
      <w:r w:rsidR="00472412">
        <w:t xml:space="preserve">ja selle ulatus </w:t>
      </w:r>
      <w:r w:rsidRPr="003A499D">
        <w:t xml:space="preserve">suur. </w:t>
      </w:r>
      <w:r w:rsidR="0003715D">
        <w:t>S</w:t>
      </w:r>
      <w:r w:rsidRPr="003A499D">
        <w:t>uurem koormus jaotuks tõenäoliselt kohalike omavalit</w:t>
      </w:r>
      <w:r w:rsidR="00D85AE5">
        <w:t>s</w:t>
      </w:r>
      <w:r w:rsidRPr="003A499D">
        <w:t>uste vahel proportsionaalselt</w:t>
      </w:r>
      <w:r w:rsidR="00472412">
        <w:t>.</w:t>
      </w:r>
      <w:r w:rsidRPr="003A499D">
        <w:t xml:space="preserve"> </w:t>
      </w:r>
      <w:r w:rsidR="00472412">
        <w:t>Seega</w:t>
      </w:r>
      <w:r w:rsidRPr="003A499D" w:rsidR="00472412">
        <w:t xml:space="preserve"> </w:t>
      </w:r>
      <w:r w:rsidRPr="003A499D">
        <w:t xml:space="preserve">võib eeldada, et mõju ei ole oluline </w:t>
      </w:r>
      <w:r w:rsidR="004A5817">
        <w:t>ja</w:t>
      </w:r>
      <w:r w:rsidRPr="003A499D" w:rsidR="004A5817">
        <w:t xml:space="preserve"> </w:t>
      </w:r>
      <w:r w:rsidRPr="003A499D">
        <w:t>suuri kohanemisraskusi muudatusega ei kaasne.</w:t>
      </w:r>
    </w:p>
    <w:p w:rsidR="00D02E8E" w:rsidP="00074549" w:rsidRDefault="00D02E8E" w14:paraId="3E546CE7" w14:textId="77777777">
      <w:pPr>
        <w:jc w:val="both"/>
      </w:pPr>
    </w:p>
    <w:p w:rsidR="000D30B2" w:rsidP="000D30B2" w:rsidRDefault="000D30B2" w14:paraId="58796156" w14:textId="5136D379">
      <w:pPr>
        <w:jc w:val="both"/>
        <w:rPr>
          <w:i/>
          <w:iCs/>
          <w:u w:val="single"/>
        </w:rPr>
      </w:pPr>
      <w:r w:rsidRPr="0096368A">
        <w:rPr>
          <w:i/>
          <w:iCs/>
          <w:u w:val="single"/>
        </w:rPr>
        <w:t>Sihtrühm II</w:t>
      </w:r>
      <w:r>
        <w:rPr>
          <w:i/>
          <w:iCs/>
          <w:u w:val="single"/>
        </w:rPr>
        <w:t>I</w:t>
      </w:r>
      <w:r w:rsidRPr="0096368A">
        <w:rPr>
          <w:i/>
          <w:iCs/>
          <w:u w:val="single"/>
        </w:rPr>
        <w:t xml:space="preserve">: </w:t>
      </w:r>
      <w:r>
        <w:rPr>
          <w:i/>
          <w:iCs/>
          <w:u w:val="single"/>
        </w:rPr>
        <w:t>naiste tugikeskused</w:t>
      </w:r>
    </w:p>
    <w:p w:rsidR="000D30B2" w:rsidP="000D30B2" w:rsidRDefault="000D30B2" w14:paraId="32DE6768" w14:textId="77777777">
      <w:pPr>
        <w:jc w:val="both"/>
        <w:rPr>
          <w:i/>
          <w:iCs/>
          <w:u w:val="single"/>
        </w:rPr>
      </w:pPr>
    </w:p>
    <w:p w:rsidR="003F1215" w:rsidP="004E31CF" w:rsidRDefault="004E31CF" w14:paraId="432EE382" w14:textId="0543DFDE">
      <w:pPr>
        <w:jc w:val="both"/>
      </w:pPr>
      <w:r>
        <w:t xml:space="preserve">Eelnõu koostamise käigus küsiti arvamust </w:t>
      </w:r>
      <w:r w:rsidRPr="001D5E7E">
        <w:t>Eesti Naiste Varjupaikade Lii</w:t>
      </w:r>
      <w:r>
        <w:t>dult, kuhu</w:t>
      </w:r>
      <w:r w:rsidRPr="001D5E7E">
        <w:t xml:space="preserve"> kuuluvad </w:t>
      </w:r>
      <w:commentRangeStart w:id="25"/>
      <w:r w:rsidRPr="001D5E7E">
        <w:t>naiste tugikeskused</w:t>
      </w:r>
      <w:commentRangeEnd w:id="25"/>
      <w:r w:rsidR="00A70BED">
        <w:rPr>
          <w:rStyle w:val="Kommentaariviide"/>
          <w:szCs w:val="20"/>
        </w:rPr>
        <w:commentReference w:id="25"/>
      </w:r>
      <w:r>
        <w:t>. Liit</w:t>
      </w:r>
      <w:r w:rsidRPr="001D5E7E">
        <w:t xml:space="preserve"> toeta</w:t>
      </w:r>
      <w:r>
        <w:t>b</w:t>
      </w:r>
      <w:r w:rsidRPr="001D5E7E">
        <w:t xml:space="preserve"> </w:t>
      </w:r>
      <w:r w:rsidRPr="001D5E7E" w:rsidR="005D45A7">
        <w:t xml:space="preserve">võimalust </w:t>
      </w:r>
      <w:r w:rsidR="005D45A7">
        <w:t xml:space="preserve">pikendada </w:t>
      </w:r>
      <w:r w:rsidRPr="001D5E7E">
        <w:t>viibimiskeel</w:t>
      </w:r>
      <w:r w:rsidR="005D45A7">
        <w:t xml:space="preserve">du </w:t>
      </w:r>
      <w:r w:rsidRPr="001D5E7E">
        <w:t>perevägivalla juhtumite</w:t>
      </w:r>
      <w:r w:rsidR="005D45A7">
        <w:t xml:space="preserve"> korral</w:t>
      </w:r>
      <w:r w:rsidRPr="001D5E7E">
        <w:t xml:space="preserve"> kuni 72 tunnini. See aitab praktikas paremini ellu viia põhimõtet, et oma kodust lahkuma peab </w:t>
      </w:r>
      <w:proofErr w:type="spellStart"/>
      <w:r w:rsidRPr="001D5E7E">
        <w:t>vägivallatseja</w:t>
      </w:r>
      <w:proofErr w:type="spellEnd"/>
      <w:r w:rsidRPr="001D5E7E">
        <w:t>, mitte ohver</w:t>
      </w:r>
      <w:r w:rsidR="006C42EB">
        <w:t>,</w:t>
      </w:r>
      <w:r w:rsidRPr="001D5E7E">
        <w:t xml:space="preserve"> ning vähendab vägivall</w:t>
      </w:r>
      <w:r w:rsidR="006C42EB">
        <w:t>a</w:t>
      </w:r>
      <w:r w:rsidRPr="001D5E7E">
        <w:t>ohvrite ja laste traumeeritust.</w:t>
      </w:r>
    </w:p>
    <w:p w:rsidR="006031BC" w:rsidP="004E31CF" w:rsidRDefault="006031BC" w14:paraId="7BCAD9D0" w14:textId="77777777">
      <w:pPr>
        <w:jc w:val="both"/>
      </w:pPr>
    </w:p>
    <w:p w:rsidR="004E31CF" w:rsidP="004E31CF" w:rsidRDefault="00FC3A35" w14:paraId="5822D9E5" w14:textId="4FFE9443">
      <w:pPr>
        <w:jc w:val="both"/>
      </w:pPr>
      <w:r>
        <w:t>Kuna</w:t>
      </w:r>
      <w:r w:rsidRPr="001D5E7E">
        <w:t xml:space="preserve"> </w:t>
      </w:r>
      <w:r w:rsidRPr="001D5E7E" w:rsidR="004E31CF">
        <w:t xml:space="preserve">naiste tugikeskused on </w:t>
      </w:r>
      <w:r w:rsidRPr="001D5E7E">
        <w:t>kõigi</w:t>
      </w:r>
      <w:r>
        <w:t>s</w:t>
      </w:r>
      <w:r w:rsidRPr="001D5E7E">
        <w:t xml:space="preserve"> maakondades </w:t>
      </w:r>
      <w:r w:rsidRPr="001D5E7E" w:rsidR="004E31CF">
        <w:t>valmis ööpäev</w:t>
      </w:r>
      <w:r>
        <w:t xml:space="preserve"> läbi</w:t>
      </w:r>
      <w:r w:rsidRPr="001D5E7E" w:rsidR="004E31CF">
        <w:t xml:space="preserve"> osutama naistele ja lastele esmast </w:t>
      </w:r>
      <w:proofErr w:type="spellStart"/>
      <w:r w:rsidRPr="001D5E7E" w:rsidR="004E31CF">
        <w:t>psühhosotsiaalset</w:t>
      </w:r>
      <w:proofErr w:type="spellEnd"/>
      <w:r w:rsidRPr="001D5E7E" w:rsidR="004E31CF">
        <w:t xml:space="preserve"> abi </w:t>
      </w:r>
      <w:r w:rsidR="0000387B">
        <w:t>ning</w:t>
      </w:r>
      <w:r w:rsidRPr="001D5E7E" w:rsidR="004E31CF">
        <w:t xml:space="preserve"> vajaduse</w:t>
      </w:r>
      <w:r w:rsidR="0000387B">
        <w:t xml:space="preserve"> korral</w:t>
      </w:r>
      <w:r w:rsidRPr="001D5E7E" w:rsidR="004E31CF">
        <w:t xml:space="preserve"> ajutist majutust, siis Eesti Naiste Varjupaikade Lii</w:t>
      </w:r>
      <w:r w:rsidR="004E31CF">
        <w:t xml:space="preserve">du hinnangul kavandatavad muudatused </w:t>
      </w:r>
      <w:r w:rsidRPr="001D5E7E" w:rsidR="004E31CF">
        <w:t>olulisi muu</w:t>
      </w:r>
      <w:r w:rsidR="0000387B">
        <w:t>tusi</w:t>
      </w:r>
      <w:r w:rsidRPr="001D5E7E" w:rsidR="004E31CF">
        <w:t xml:space="preserve"> tugikeskuste töös kaasa ei too. Mingil määral või</w:t>
      </w:r>
      <w:r w:rsidR="004E31CF">
        <w:t>b</w:t>
      </w:r>
      <w:r w:rsidRPr="001D5E7E" w:rsidR="004E31CF">
        <w:t xml:space="preserve"> </w:t>
      </w:r>
      <w:r w:rsidR="004E31CF">
        <w:t xml:space="preserve">kavandatav </w:t>
      </w:r>
      <w:r w:rsidRPr="001D5E7E" w:rsidR="004E31CF">
        <w:t>muudatus tugikeskuste töökoormust vähendada, sest pole vaja tegeleda nende ohvrite lühiajalise majutamisega, kes tegelikult ei soovi vägivaldsest suhtest lahkuda</w:t>
      </w:r>
      <w:r w:rsidR="0000387B">
        <w:t>,</w:t>
      </w:r>
      <w:r w:rsidRPr="001D5E7E" w:rsidR="004E31CF">
        <w:t xml:space="preserve"> ja pöörduvad kiiresti koju tagasi. Eesti Naiste Varjupaikade Lii</w:t>
      </w:r>
      <w:r w:rsidR="004E31CF">
        <w:t>du hinnangul väheneks k</w:t>
      </w:r>
      <w:r w:rsidRPr="001D5E7E" w:rsidR="004E31CF">
        <w:t>a ohvrite psühholoogilise toetamise vajadus, sest kiiruga oma kodust varjupaika kolimise vajadus võib tekitada täiendava trauma</w:t>
      </w:r>
      <w:r w:rsidR="004E31CF">
        <w:rPr>
          <w:rStyle w:val="Allmrkuseviide"/>
        </w:rPr>
        <w:footnoteReference w:id="31"/>
      </w:r>
      <w:r w:rsidRPr="001D5E7E" w:rsidR="004E31CF">
        <w:t>.</w:t>
      </w:r>
      <w:r w:rsidR="004E31CF">
        <w:t xml:space="preserve"> </w:t>
      </w:r>
      <w:r w:rsidRPr="002963B9" w:rsidR="004E31CF">
        <w:t xml:space="preserve">Kui viibimiskeeld pikeneks, ei muudaks see küll oluliselt töökorraldust juhtumite käsitlemisel, kuid </w:t>
      </w:r>
      <w:r w:rsidRPr="00841F7F" w:rsidR="004E31CF">
        <w:t>annaks naiste tugikeskuse töötajatele rohkem aega ja võimalusi toetada ohvrit</w:t>
      </w:r>
      <w:r w:rsidRPr="00BF407A" w:rsidR="004E31CF">
        <w:t xml:space="preserve"> </w:t>
      </w:r>
      <w:r w:rsidRPr="002963B9" w:rsidR="004E31CF">
        <w:t xml:space="preserve">rahulikumas tempos. Nii saaksid nad pakkuda paremini </w:t>
      </w:r>
      <w:r w:rsidR="0000387B">
        <w:t>teavet</w:t>
      </w:r>
      <w:r w:rsidRPr="002963B9" w:rsidR="004E31CF">
        <w:t xml:space="preserve">, tuge ja nõustamist, aidates inimesel langetada läbimõeldud </w:t>
      </w:r>
      <w:r w:rsidR="0000387B">
        <w:t>ning</w:t>
      </w:r>
      <w:r w:rsidRPr="002963B9" w:rsidR="004E31CF">
        <w:t xml:space="preserve"> turvalisi otsuseid.</w:t>
      </w:r>
      <w:r w:rsidR="004E31CF">
        <w:rPr>
          <w:rStyle w:val="Allmrkuseviide"/>
        </w:rPr>
        <w:footnoteReference w:id="32"/>
      </w:r>
    </w:p>
    <w:p w:rsidR="004E31CF" w:rsidP="000D30B2" w:rsidRDefault="004E31CF" w14:paraId="4274DED7" w14:textId="77777777">
      <w:pPr>
        <w:jc w:val="both"/>
        <w:rPr>
          <w:i/>
          <w:iCs/>
          <w:u w:val="single"/>
        </w:rPr>
      </w:pPr>
    </w:p>
    <w:p w:rsidR="003F1215" w:rsidP="00533AD6" w:rsidRDefault="000D30B2" w14:paraId="78DAC95D" w14:textId="47B4182E">
      <w:pPr>
        <w:jc w:val="both"/>
      </w:pPr>
      <w:r>
        <w:t xml:space="preserve">Naiste tugikeskuse töö muudab viibimiskeelu ajaline pikendamine tõhusamaks. Pöördumiste arv naiste tugikeskuse ja ka politsei poole pikemas </w:t>
      </w:r>
      <w:r w:rsidR="007D4C40">
        <w:t xml:space="preserve">plaanis </w:t>
      </w:r>
      <w:r>
        <w:t xml:space="preserve">kindlasti väheneb, sest vägivaldses suhtes abivajaja saab teha kaalukaid otsuseid abi otsimise </w:t>
      </w:r>
      <w:r w:rsidR="007D4C40">
        <w:t xml:space="preserve">kohta </w:t>
      </w:r>
      <w:r>
        <w:t>vägival</w:t>
      </w:r>
      <w:r w:rsidR="007D4C40">
        <w:t>dsest suhtest</w:t>
      </w:r>
      <w:r>
        <w:t xml:space="preserve"> väljumisel. Abini jõudmine võimaldab saada eneseteadlikumaks, et tulevikus teha tarku otsuseid suhte loomisel. </w:t>
      </w:r>
      <w:r w:rsidR="00796B24">
        <w:t>Võib eeldada, et t</w:t>
      </w:r>
      <w:r w:rsidRPr="00533AD6">
        <w:t>ugikeskuste</w:t>
      </w:r>
      <w:r w:rsidR="00FE24AD">
        <w:t xml:space="preserve"> </w:t>
      </w:r>
      <w:r w:rsidRPr="00AB5BB1" w:rsidR="00533AD6">
        <w:t>töö intensiivsus kasvab 72 tunni viibimiskeelu rakendamise puhul,</w:t>
      </w:r>
      <w:r w:rsidRPr="00533AD6" w:rsidR="00533AD6">
        <w:rPr>
          <w:b/>
          <w:bCs/>
        </w:rPr>
        <w:t xml:space="preserve"> </w:t>
      </w:r>
      <w:r w:rsidRPr="00533AD6" w:rsidR="00533AD6">
        <w:t xml:space="preserve">sest kõik vajalikud ja võimalikud toimingud (kolimised, asjaajamised jne) </w:t>
      </w:r>
      <w:r w:rsidR="008B634C">
        <w:t xml:space="preserve">saab ja </w:t>
      </w:r>
      <w:r w:rsidRPr="00533AD6" w:rsidR="00533AD6">
        <w:t xml:space="preserve">tuleb </w:t>
      </w:r>
      <w:r w:rsidRPr="00533AD6" w:rsidR="007D4C40">
        <w:t xml:space="preserve">aidata </w:t>
      </w:r>
      <w:r w:rsidRPr="00533AD6" w:rsidR="00533AD6">
        <w:t xml:space="preserve">abivajajal </w:t>
      </w:r>
      <w:r w:rsidRPr="00533AD6" w:rsidR="007D4C40">
        <w:t xml:space="preserve">turvaliselt </w:t>
      </w:r>
      <w:r w:rsidRPr="00533AD6" w:rsidR="00533AD6">
        <w:t>ära toimetada.</w:t>
      </w:r>
      <w:r w:rsidR="00FE24AD">
        <w:t xml:space="preserve"> </w:t>
      </w:r>
      <w:r w:rsidRPr="00533AD6" w:rsidR="00533AD6">
        <w:t>Viibimiskeelu perioodil rakendab</w:t>
      </w:r>
      <w:r w:rsidR="00533AD6">
        <w:t xml:space="preserve"> tugikeskus</w:t>
      </w:r>
      <w:r w:rsidRPr="00533AD6" w:rsidR="00533AD6">
        <w:t xml:space="preserve"> ühe juhtumi raames kõiki tugikeskuse töötajaid (olenemata vabast päevast või nädalavahetusest) ja lisaks veel kogemusnõustaja</w:t>
      </w:r>
      <w:r w:rsidR="008B634C">
        <w:t>i</w:t>
      </w:r>
      <w:r w:rsidRPr="00533AD6" w:rsidR="00533AD6">
        <w:t>d, vabatahtlik</w:t>
      </w:r>
      <w:r w:rsidR="008B634C">
        <w:t>ke</w:t>
      </w:r>
      <w:r w:rsidRPr="00533AD6" w:rsidR="00533AD6">
        <w:t xml:space="preserve"> ja tugiisiku</w:t>
      </w:r>
      <w:r w:rsidR="008B634C">
        <w:t>i</w:t>
      </w:r>
      <w:r w:rsidRPr="00533AD6" w:rsidR="00533AD6">
        <w:t xml:space="preserve">d. </w:t>
      </w:r>
      <w:commentRangeStart w:id="26"/>
      <w:r w:rsidRPr="00533AD6" w:rsidR="00533AD6">
        <w:t>72 tunni viibimiskeelu rakendamisel võib suureneda just nende töömaht</w:t>
      </w:r>
      <w:r w:rsidR="008B634C">
        <w:t xml:space="preserve"> 8–</w:t>
      </w:r>
      <w:r w:rsidRPr="00533AD6" w:rsidR="00533AD6">
        <w:t>16 tundi kuus.</w:t>
      </w:r>
      <w:commentRangeEnd w:id="26"/>
      <w:r w:rsidR="00385ACA">
        <w:rPr>
          <w:rStyle w:val="Kommentaariviide"/>
          <w:szCs w:val="20"/>
        </w:rPr>
        <w:commentReference w:id="26"/>
      </w:r>
    </w:p>
    <w:p w:rsidR="00796B24" w:rsidP="00533AD6" w:rsidRDefault="00796B24" w14:paraId="0EF8D45A" w14:textId="77777777">
      <w:pPr>
        <w:jc w:val="both"/>
      </w:pPr>
    </w:p>
    <w:p w:rsidR="00FB4B76" w:rsidP="000D30B2" w:rsidRDefault="00533AD6" w14:paraId="4DCD48FA" w14:textId="0A6499DF">
      <w:pPr>
        <w:jc w:val="both"/>
      </w:pPr>
      <w:r>
        <w:t xml:space="preserve">Pärnu naiste tugikeskuse näitel võib eeldada töökoormuse </w:t>
      </w:r>
      <w:r w:rsidRPr="00601E15" w:rsidR="00601E15">
        <w:t>kasvu</w:t>
      </w:r>
      <w:r>
        <w:t xml:space="preserve"> 2</w:t>
      </w:r>
      <w:r w:rsidRPr="00601E15" w:rsidR="00601E15">
        <w:t>–</w:t>
      </w:r>
      <w:r>
        <w:t xml:space="preserve">5%. </w:t>
      </w:r>
      <w:r w:rsidRPr="00601E15" w:rsidR="00601E15">
        <w:t>See</w:t>
      </w:r>
      <w:r>
        <w:t xml:space="preserve"> h</w:t>
      </w:r>
      <w:r w:rsidRPr="00533AD6">
        <w:t xml:space="preserve">innang </w:t>
      </w:r>
      <w:r w:rsidRPr="00601E15" w:rsidR="00601E15">
        <w:t xml:space="preserve">põhineb pikaajalisel töökogemusel ning </w:t>
      </w:r>
      <w:r w:rsidRPr="00533AD6">
        <w:t xml:space="preserve">tugikeskuse poole pöördunud naiste </w:t>
      </w:r>
      <w:r w:rsidRPr="00601E15" w:rsidR="00601E15">
        <w:t xml:space="preserve">juhtumite ja </w:t>
      </w:r>
      <w:r w:rsidRPr="00533AD6">
        <w:t xml:space="preserve">kogutud </w:t>
      </w:r>
      <w:r w:rsidRPr="00601E15" w:rsidR="00601E15">
        <w:t>statistika analüüsil.</w:t>
      </w:r>
      <w:r w:rsidRPr="00533AD6">
        <w:t xml:space="preserve"> Aastas </w:t>
      </w:r>
      <w:r w:rsidRPr="00601E15" w:rsidR="00601E15">
        <w:t xml:space="preserve">on </w:t>
      </w:r>
      <w:r w:rsidRPr="00533AD6">
        <w:t xml:space="preserve">keskmiselt olnud </w:t>
      </w:r>
      <w:r w:rsidRPr="00601E15" w:rsidR="00601E15">
        <w:t xml:space="preserve">umbes </w:t>
      </w:r>
      <w:r w:rsidRPr="00533AD6">
        <w:t xml:space="preserve">20 juhtumit (1,6 juhtumit kuus), kus on rakendatud viibimiskeeldu. Kui </w:t>
      </w:r>
      <w:r w:rsidRPr="00601E15" w:rsidR="00601E15">
        <w:t>abivajaja</w:t>
      </w:r>
      <w:r w:rsidR="00416DDA">
        <w:t>id teavitatakse sellest</w:t>
      </w:r>
      <w:r w:rsidRPr="00533AD6">
        <w:t xml:space="preserve">, et politsei saab viibimiskeeldu </w:t>
      </w:r>
      <w:r w:rsidRPr="00601E15" w:rsidR="00601E15">
        <w:t xml:space="preserve">rakendada </w:t>
      </w:r>
      <w:r w:rsidRPr="00533AD6">
        <w:t xml:space="preserve">kuni 72 </w:t>
      </w:r>
      <w:r w:rsidRPr="00601E15" w:rsidR="00601E15">
        <w:t>tunniks</w:t>
      </w:r>
      <w:r w:rsidRPr="00533AD6">
        <w:t xml:space="preserve">, mis </w:t>
      </w:r>
      <w:r w:rsidRPr="00601E15" w:rsidR="00601E15">
        <w:t>võimaldab</w:t>
      </w:r>
      <w:r w:rsidRPr="00533AD6">
        <w:t xml:space="preserve"> ohvril </w:t>
      </w:r>
      <w:r w:rsidRPr="00601E15" w:rsidR="00601E15">
        <w:t>kolida</w:t>
      </w:r>
      <w:r w:rsidRPr="00533AD6">
        <w:t xml:space="preserve"> turvalisse elupaika</w:t>
      </w:r>
      <w:r w:rsidRPr="00601E15" w:rsidR="00601E15">
        <w:t xml:space="preserve">, võib </w:t>
      </w:r>
      <w:r w:rsidRPr="00533AD6">
        <w:t>tugikeskuse</w:t>
      </w:r>
      <w:r w:rsidRPr="00601E15">
        <w:t xml:space="preserve"> </w:t>
      </w:r>
      <w:r w:rsidRPr="00AB5BB1">
        <w:t>klientide arv kasvada kuni 3%</w:t>
      </w:r>
      <w:r w:rsidRPr="00533AD6">
        <w:t xml:space="preserve"> (viimase </w:t>
      </w:r>
      <w:r w:rsidRPr="00601E15" w:rsidR="00601E15">
        <w:t>viie</w:t>
      </w:r>
      <w:r w:rsidRPr="00533AD6">
        <w:t xml:space="preserve"> aasta statistika</w:t>
      </w:r>
      <w:r w:rsidRPr="00601E15" w:rsidR="00601E15">
        <w:t xml:space="preserve"> </w:t>
      </w:r>
      <w:r w:rsidRPr="00533AD6">
        <w:t>põhjal). Tugikeskuse klientide vestlustest on selgunud, et praeguse 12</w:t>
      </w:r>
      <w:r w:rsidRPr="00601E15" w:rsidR="00601E15">
        <w:t>-tunnise</w:t>
      </w:r>
      <w:r w:rsidRPr="00533AD6">
        <w:t xml:space="preserve"> viibimiskeelu </w:t>
      </w:r>
      <w:r w:rsidRPr="00601E15" w:rsidR="00601E15">
        <w:t>korral ei kasuta politsei väljakutset umbes</w:t>
      </w:r>
      <w:r w:rsidRPr="00533AD6">
        <w:t xml:space="preserve"> 25% ohvritest, kellel </w:t>
      </w:r>
      <w:r w:rsidRPr="00601E15" w:rsidR="00601E15">
        <w:t>selleks</w:t>
      </w:r>
      <w:r w:rsidRPr="00533AD6">
        <w:t xml:space="preserve"> vajadus </w:t>
      </w:r>
      <w:r w:rsidRPr="00601E15" w:rsidR="00601E15">
        <w:t>on olnud.</w:t>
      </w:r>
    </w:p>
    <w:p w:rsidR="00105061" w:rsidP="000D30B2" w:rsidRDefault="00105061" w14:paraId="5518AD3A" w14:textId="77777777">
      <w:pPr>
        <w:jc w:val="both"/>
      </w:pPr>
    </w:p>
    <w:p w:rsidR="00670CBA" w:rsidP="00670CBA" w:rsidRDefault="00670CBA" w14:paraId="04ADB54B" w14:textId="7E9EFFBF">
      <w:pPr>
        <w:jc w:val="both"/>
        <w:rPr>
          <w:i/>
          <w:iCs/>
          <w:u w:val="single"/>
        </w:rPr>
      </w:pPr>
      <w:commentRangeStart w:id="27"/>
      <w:r w:rsidRPr="0096368A">
        <w:rPr>
          <w:i/>
          <w:iCs/>
          <w:u w:val="single"/>
        </w:rPr>
        <w:t>Sihtrühm I</w:t>
      </w:r>
      <w:r>
        <w:rPr>
          <w:i/>
          <w:iCs/>
          <w:u w:val="single"/>
        </w:rPr>
        <w:t>V</w:t>
      </w:r>
      <w:r w:rsidRPr="0096368A">
        <w:rPr>
          <w:i/>
          <w:iCs/>
          <w:u w:val="single"/>
        </w:rPr>
        <w:t xml:space="preserve">: </w:t>
      </w:r>
      <w:commentRangeEnd w:id="27"/>
      <w:r w:rsidR="005A53AE">
        <w:rPr>
          <w:rStyle w:val="Kommentaariviide"/>
          <w:szCs w:val="20"/>
        </w:rPr>
        <w:commentReference w:id="27"/>
      </w:r>
      <w:r>
        <w:rPr>
          <w:i/>
          <w:iCs/>
          <w:u w:val="single"/>
        </w:rPr>
        <w:t>ohvriabi</w:t>
      </w:r>
      <w:r w:rsidR="008177AC">
        <w:rPr>
          <w:i/>
          <w:iCs/>
          <w:u w:val="single"/>
        </w:rPr>
        <w:t xml:space="preserve"> </w:t>
      </w:r>
      <w:r w:rsidR="00667257">
        <w:rPr>
          <w:i/>
          <w:iCs/>
          <w:u w:val="single"/>
        </w:rPr>
        <w:t>teenused, mis on suunatud perevägivallast mõjutatud isikute abistamisele</w:t>
      </w:r>
    </w:p>
    <w:p w:rsidR="00670CBA" w:rsidP="00670CBA" w:rsidRDefault="00670CBA" w14:paraId="2E1F795F" w14:textId="77777777">
      <w:pPr>
        <w:jc w:val="both"/>
        <w:rPr>
          <w:i/>
          <w:iCs/>
          <w:u w:val="single"/>
        </w:rPr>
      </w:pPr>
    </w:p>
    <w:p w:rsidR="009034AD" w:rsidP="00074549" w:rsidRDefault="009C6C8E" w14:paraId="663DA480" w14:textId="7C9F752F">
      <w:pPr>
        <w:jc w:val="both"/>
      </w:pPr>
      <w:r w:rsidRPr="009C6C8E">
        <w:t xml:space="preserve">Ohvriabi on tasuta avalik sotsiaalteenus, </w:t>
      </w:r>
      <w:r w:rsidR="001458DA">
        <w:t>mida korraldab ja rakendab Sotsiaalkindlustu</w:t>
      </w:r>
      <w:r w:rsidR="00A372B0">
        <w:t>s</w:t>
      </w:r>
      <w:r w:rsidR="001458DA">
        <w:t>amet ning</w:t>
      </w:r>
      <w:r w:rsidRPr="009C6C8E">
        <w:t xml:space="preserve"> mille eesmär</w:t>
      </w:r>
      <w:r w:rsidR="00416DDA">
        <w:t>k</w:t>
      </w:r>
      <w:r w:rsidRPr="009C6C8E">
        <w:t xml:space="preserve"> on säilitada või parandada ohvri toimetulekuvõimet</w:t>
      </w:r>
      <w:r>
        <w:t xml:space="preserve">. </w:t>
      </w:r>
      <w:r w:rsidR="00C10C89">
        <w:t xml:space="preserve">Pakutud muudatuse </w:t>
      </w:r>
      <w:r w:rsidRPr="004365D8" w:rsidR="00670CBA">
        <w:t xml:space="preserve">rakendamisel </w:t>
      </w:r>
      <w:r w:rsidR="00C10C89">
        <w:t xml:space="preserve">on oluline, et </w:t>
      </w:r>
      <w:r w:rsidRPr="004365D8" w:rsidR="00670CBA">
        <w:t xml:space="preserve">oleks tagatud hästi toimiv </w:t>
      </w:r>
      <w:r w:rsidR="00416DDA">
        <w:t>teabe</w:t>
      </w:r>
      <w:r w:rsidRPr="004365D8" w:rsidR="00670CBA">
        <w:t>vahetus ohvriabisüsteemiga, mis tagaks info ja abi kättesaadavuse.</w:t>
      </w:r>
      <w:r w:rsidR="0012774E">
        <w:t xml:space="preserve"> </w:t>
      </w:r>
      <w:r w:rsidRPr="00DE0644" w:rsidR="004365D8">
        <w:t xml:space="preserve">See tähendab, et </w:t>
      </w:r>
      <w:commentRangeStart w:id="28"/>
      <w:r w:rsidRPr="00DE0644" w:rsidR="004365D8">
        <w:t xml:space="preserve">viibimiskeelu määramisega peaks automaatselt kaasnema </w:t>
      </w:r>
      <w:r w:rsidR="00416DDA">
        <w:t>teabe</w:t>
      </w:r>
      <w:r w:rsidRPr="00DE0644" w:rsidR="00416DDA">
        <w:t xml:space="preserve"> </w:t>
      </w:r>
      <w:r w:rsidRPr="00DE0644" w:rsidR="004365D8">
        <w:t>edastamine ohvriabile.</w:t>
      </w:r>
      <w:commentRangeEnd w:id="28"/>
      <w:r w:rsidR="00FD6CCE">
        <w:rPr>
          <w:rStyle w:val="Kommentaariviide"/>
          <w:szCs w:val="20"/>
        </w:rPr>
        <w:commentReference w:id="28"/>
      </w:r>
      <w:r w:rsidRPr="00990E86" w:rsidR="004365D8">
        <w:rPr>
          <w:lang w:eastAsia="et-EE"/>
        </w:rPr>
        <w:t xml:space="preserve"> </w:t>
      </w:r>
      <w:r w:rsidRPr="00990E86" w:rsidR="004365D8">
        <w:t>Nii jõuab abi kiiresti abivajajateni ja nad saavad vajadustele vastavat tuge – näiteks nõustamist, psühholoogilist abi või praktilist tuge igapäevaelus.</w:t>
      </w:r>
      <w:r w:rsidR="004365D8">
        <w:t xml:space="preserve"> </w:t>
      </w:r>
      <w:r w:rsidR="00416DDA">
        <w:t>Teabe</w:t>
      </w:r>
      <w:r w:rsidRPr="00990E86" w:rsidR="004365D8">
        <w:t xml:space="preserve">vahetuse sujuvus aitab tagada, et ohver ei jää keerulises olukorras üksi </w:t>
      </w:r>
      <w:r w:rsidR="00416DDA">
        <w:t>ja</w:t>
      </w:r>
      <w:r w:rsidRPr="00990E86" w:rsidR="00416DDA">
        <w:t xml:space="preserve"> </w:t>
      </w:r>
      <w:r w:rsidRPr="00990E86" w:rsidR="004365D8">
        <w:t>talle vajalikud teenused on kättesaadavad juba esimestest hetkedest alates</w:t>
      </w:r>
      <w:r w:rsidR="004365D8">
        <w:rPr>
          <w:rStyle w:val="Allmrkuseviide"/>
        </w:rPr>
        <w:footnoteReference w:id="33"/>
      </w:r>
      <w:r w:rsidR="004365D8">
        <w:t>.</w:t>
      </w:r>
      <w:r w:rsidR="00D66C54">
        <w:t xml:space="preserve"> </w:t>
      </w:r>
      <w:r w:rsidR="00667257">
        <w:t xml:space="preserve">Võib </w:t>
      </w:r>
      <w:r w:rsidR="008177AC">
        <w:t>eeldada, et ohvriabi teenus</w:t>
      </w:r>
      <w:r w:rsidR="00667257">
        <w:t>t</w:t>
      </w:r>
      <w:r w:rsidR="008177AC">
        <w:t xml:space="preserve">e kasutus võib </w:t>
      </w:r>
      <w:r w:rsidR="00416DDA">
        <w:t xml:space="preserve">kasvada </w:t>
      </w:r>
      <w:r w:rsidR="00667257">
        <w:t>umbes</w:t>
      </w:r>
      <w:r w:rsidR="008177AC">
        <w:t xml:space="preserve"> 5%</w:t>
      </w:r>
      <w:r w:rsidR="00667257">
        <w:t>, sest ohvritel tekib rohkem aega,</w:t>
      </w:r>
      <w:r w:rsidRPr="00FB15DF" w:rsidR="00D66C54">
        <w:t xml:space="preserve"> et olukor</w:t>
      </w:r>
      <w:r w:rsidR="00D66C54">
        <w:t>da</w:t>
      </w:r>
      <w:r w:rsidRPr="00FB15DF" w:rsidR="00D66C54">
        <w:t xml:space="preserve"> </w:t>
      </w:r>
      <w:r w:rsidR="00D66C54">
        <w:t>rahulikult hinnata</w:t>
      </w:r>
      <w:r w:rsidRPr="00FB15DF" w:rsidR="00D66C54">
        <w:t xml:space="preserve"> </w:t>
      </w:r>
      <w:r w:rsidR="00416DDA">
        <w:t>ja</w:t>
      </w:r>
      <w:r w:rsidRPr="00FB15DF" w:rsidR="00416DDA">
        <w:t xml:space="preserve"> </w:t>
      </w:r>
      <w:r w:rsidRPr="00FB15DF" w:rsidR="00D66C54">
        <w:t>teha teadlikke otsuseid oma edasise heaolu tagamiseks</w:t>
      </w:r>
      <w:r w:rsidR="00D66C54">
        <w:t>.</w:t>
      </w:r>
    </w:p>
    <w:p w:rsidR="00D66C54" w:rsidP="00074549" w:rsidRDefault="00D66C54" w14:paraId="46FBD270" w14:textId="77777777">
      <w:pPr>
        <w:jc w:val="both"/>
      </w:pPr>
    </w:p>
    <w:p w:rsidRPr="00A6022C" w:rsidR="00D6540A" w:rsidP="00E763FC" w:rsidRDefault="00D6540A" w14:paraId="279D774A" w14:textId="564CBDD9">
      <w:pPr>
        <w:jc w:val="both"/>
        <w:rPr>
          <w:b/>
          <w:sz w:val="26"/>
          <w:szCs w:val="26"/>
        </w:rPr>
      </w:pPr>
      <w:r w:rsidRPr="00A6022C">
        <w:rPr>
          <w:b/>
          <w:sz w:val="26"/>
          <w:szCs w:val="26"/>
        </w:rPr>
        <w:t>7. Seaduse rakendamisega seotud riigi ja kohaliku omavalitsuse tegevused, eeldatavad kulud ja tulud</w:t>
      </w:r>
    </w:p>
    <w:p w:rsidRPr="00A6022C" w:rsidR="00434388" w:rsidP="00E763FC" w:rsidRDefault="00434388" w14:paraId="700CB7AB" w14:textId="77777777">
      <w:pPr>
        <w:jc w:val="both"/>
        <w:rPr>
          <w:b/>
          <w:sz w:val="26"/>
          <w:szCs w:val="26"/>
        </w:rPr>
      </w:pPr>
    </w:p>
    <w:p w:rsidRPr="00643ED3" w:rsidR="00434388" w:rsidP="00434388" w:rsidRDefault="00434388" w14:paraId="31FCC7F6" w14:textId="6ADDA420">
      <w:pPr>
        <w:jc w:val="both"/>
      </w:pPr>
      <w:r w:rsidRPr="00C10C89">
        <w:t>Selleks, et viibimiskeelu kohaldamine oleks õiguspärane, läbipaistev ja ühtne, on hädavajalik kõikehõlmav ja süstemaatiline riskihindamine.</w:t>
      </w:r>
      <w:r w:rsidRPr="00643ED3">
        <w:t xml:space="preserve"> </w:t>
      </w:r>
      <w:r w:rsidRPr="00145CF1">
        <w:t>See peab toetama politseiametnike otsuseid, võimaldades hinnata, millistes olukordades ja mi</w:t>
      </w:r>
      <w:r w:rsidR="0081022D">
        <w:t>s</w:t>
      </w:r>
      <w:r w:rsidRPr="00145CF1">
        <w:t xml:space="preserve"> kriteeriumidele tuginedes on kuni 72-tunnise viibimiskeelu rakendamine põhjendatud </w:t>
      </w:r>
      <w:r w:rsidR="0081022D">
        <w:t>ning</w:t>
      </w:r>
      <w:r w:rsidRPr="00145CF1">
        <w:t xml:space="preserve"> proportsionaalne.</w:t>
      </w:r>
      <w:r w:rsidR="004E3532">
        <w:t xml:space="preserve"> Perevägivalla juhtumite hindamiseks kasutab PPA juba </w:t>
      </w:r>
      <w:r w:rsidR="00707E75">
        <w:t xml:space="preserve">praegu </w:t>
      </w:r>
      <w:r w:rsidR="004E3532">
        <w:t>lähisuhtevägivalla hindamislehte, mis on as</w:t>
      </w:r>
      <w:r w:rsidR="00C156B0">
        <w:t>u</w:t>
      </w:r>
      <w:r w:rsidR="004E3532">
        <w:t>tus</w:t>
      </w:r>
      <w:r w:rsidR="005D767E">
        <w:t>e</w:t>
      </w:r>
      <w:r w:rsidR="004E3532">
        <w:t>sisene tööleht. Nimeta</w:t>
      </w:r>
      <w:r w:rsidR="00C156B0">
        <w:t>t</w:t>
      </w:r>
      <w:r w:rsidR="004E3532">
        <w:t>ud lehte kasutatakse ka edaspidi viibimiskeelu määramise</w:t>
      </w:r>
      <w:r w:rsidR="00894E88">
        <w:t>l</w:t>
      </w:r>
      <w:r w:rsidR="004E3532">
        <w:t xml:space="preserve"> ja rakendamise</w:t>
      </w:r>
      <w:r w:rsidR="00894E88">
        <w:t>l</w:t>
      </w:r>
      <w:r w:rsidR="004E3532">
        <w:t>.</w:t>
      </w:r>
      <w:r w:rsidR="00615E86">
        <w:t xml:space="preserve"> Seega sellega </w:t>
      </w:r>
      <w:proofErr w:type="spellStart"/>
      <w:r w:rsidR="00197109">
        <w:t>PPA-le</w:t>
      </w:r>
      <w:proofErr w:type="spellEnd"/>
      <w:r w:rsidR="00197109">
        <w:t xml:space="preserve"> </w:t>
      </w:r>
      <w:r w:rsidR="0081022D">
        <w:t>lisa</w:t>
      </w:r>
      <w:r w:rsidR="00197109">
        <w:t>kulu eelnõuga ei kaasne.</w:t>
      </w:r>
    </w:p>
    <w:p w:rsidRPr="00643ED3" w:rsidR="00C10C89" w:rsidP="00434388" w:rsidRDefault="00C10C89" w14:paraId="34AC0D76" w14:textId="77777777">
      <w:pPr>
        <w:jc w:val="both"/>
      </w:pPr>
    </w:p>
    <w:p w:rsidR="003F1215" w:rsidP="00434388" w:rsidRDefault="0081022D" w14:paraId="7C6BFE80" w14:textId="057432EA">
      <w:pPr>
        <w:jc w:val="both"/>
      </w:pPr>
      <w:commentRangeStart w:id="29"/>
      <w:r>
        <w:t>Kavandatav</w:t>
      </w:r>
      <w:r w:rsidR="004E3532">
        <w:t xml:space="preserve"> s</w:t>
      </w:r>
      <w:r w:rsidRPr="00643ED3" w:rsidR="00434388">
        <w:t>eadusemuudatus</w:t>
      </w:r>
      <w:r>
        <w:t xml:space="preserve"> </w:t>
      </w:r>
      <w:r w:rsidR="004E3532">
        <w:t>on pikema viibimiskeelu rakendamise võimalus</w:t>
      </w:r>
      <w:commentRangeEnd w:id="29"/>
      <w:r w:rsidR="001F7962">
        <w:rPr>
          <w:rStyle w:val="Kommentaariviide"/>
          <w:szCs w:val="20"/>
        </w:rPr>
        <w:commentReference w:id="29"/>
      </w:r>
      <w:r w:rsidR="004E3532">
        <w:t>, mida ennekõike vajab PPA perevägivalla juhtumite puhul. Seega on</w:t>
      </w:r>
      <w:r w:rsidRPr="00643ED3" w:rsidR="00434388">
        <w:t xml:space="preserve"> uute </w:t>
      </w:r>
      <w:r w:rsidR="00434388">
        <w:t>töö</w:t>
      </w:r>
      <w:r w:rsidRPr="00643ED3" w:rsidR="00434388">
        <w:t xml:space="preserve">protsesside osas oluline </w:t>
      </w:r>
      <w:r w:rsidR="00C10C89">
        <w:t>ennekõike</w:t>
      </w:r>
      <w:r w:rsidRPr="00643ED3" w:rsidR="00434388">
        <w:t xml:space="preserve"> PPA ametnike koolitamine. Esmajär</w:t>
      </w:r>
      <w:r w:rsidR="00434388">
        <w:t>jekorras tuleb koolitada</w:t>
      </w:r>
      <w:r w:rsidRPr="00643ED3" w:rsidR="00434388">
        <w:t xml:space="preserve"> </w:t>
      </w:r>
      <w:r w:rsidR="00434388">
        <w:t>ligikaudu</w:t>
      </w:r>
      <w:r w:rsidRPr="00643ED3" w:rsidR="00434388">
        <w:t xml:space="preserve"> 1500 </w:t>
      </w:r>
      <w:r w:rsidR="00434388">
        <w:t xml:space="preserve">PPA </w:t>
      </w:r>
      <w:r w:rsidRPr="00643ED3" w:rsidR="00434388">
        <w:t>ametnikku</w:t>
      </w:r>
      <w:r w:rsidR="00434388">
        <w:t>.</w:t>
      </w:r>
      <w:r w:rsidRPr="00643ED3" w:rsidR="00434388">
        <w:t xml:space="preserve"> </w:t>
      </w:r>
      <w:r w:rsidRPr="00C9049C" w:rsidR="00434388">
        <w:t>Koolitus toimuks 20 osalejaga gruppides</w:t>
      </w:r>
      <w:r w:rsidR="00D4648E">
        <w:t xml:space="preserve"> ja</w:t>
      </w:r>
      <w:r w:rsidRPr="00C9049C" w:rsidR="00434388">
        <w:t xml:space="preserve"> kest</w:t>
      </w:r>
      <w:r w:rsidR="00D4648E">
        <w:t>aks</w:t>
      </w:r>
      <w:r w:rsidRPr="00C9049C" w:rsidR="00434388">
        <w:t xml:space="preserve"> kaks tundi</w:t>
      </w:r>
      <w:r w:rsidR="00D4648E">
        <w:t xml:space="preserve"> ning selle kogumaksumus</w:t>
      </w:r>
      <w:r w:rsidRPr="00C9049C" w:rsidR="00D4648E">
        <w:t xml:space="preserve"> </w:t>
      </w:r>
      <w:r w:rsidR="00D4648E">
        <w:t xml:space="preserve">on </w:t>
      </w:r>
      <w:r w:rsidRPr="00C9049C" w:rsidR="00434388">
        <w:lastRenderedPageBreak/>
        <w:t>hinnanguliselt 12 000 eurot</w:t>
      </w:r>
      <w:r w:rsidR="00D4648E">
        <w:t xml:space="preserve">, mis </w:t>
      </w:r>
      <w:r w:rsidR="00C10C89">
        <w:t xml:space="preserve">tuleb </w:t>
      </w:r>
      <w:proofErr w:type="spellStart"/>
      <w:r w:rsidR="00C10C89">
        <w:t>PPA-l</w:t>
      </w:r>
      <w:proofErr w:type="spellEnd"/>
      <w:r w:rsidR="00C10C89">
        <w:t xml:space="preserve"> planeerida oma 2026</w:t>
      </w:r>
      <w:r w:rsidR="00BF407A">
        <w:t>. aasta</w:t>
      </w:r>
      <w:r w:rsidR="00C10C89">
        <w:t xml:space="preserve"> eelarvesse</w:t>
      </w:r>
      <w:r w:rsidRPr="00643ED3" w:rsidR="00434388">
        <w:t xml:space="preserve">. </w:t>
      </w:r>
      <w:r w:rsidRPr="005B1296" w:rsidR="00434388">
        <w:t xml:space="preserve">Lisaks tuleb väljaõpe tagada abipolitseinikele, kes aktiivselt panustavad operatiivtegevustesse – nende koolitusvajadus sõltub </w:t>
      </w:r>
      <w:r w:rsidR="00F61B58">
        <w:t xml:space="preserve">sellest, milline on </w:t>
      </w:r>
      <w:r w:rsidRPr="005B1296" w:rsidR="00434388">
        <w:t>muudatuse jõustumise hetkel teenistuses olevate abipolitseinike arv</w:t>
      </w:r>
      <w:r w:rsidRPr="00643ED3" w:rsidR="00434388">
        <w:t>.</w:t>
      </w:r>
    </w:p>
    <w:p w:rsidRPr="00643ED3" w:rsidR="001376DB" w:rsidP="00434388" w:rsidRDefault="001376DB" w14:paraId="321420F3" w14:textId="77777777">
      <w:pPr>
        <w:jc w:val="both"/>
      </w:pPr>
    </w:p>
    <w:p w:rsidRPr="00643ED3" w:rsidR="007075C6" w:rsidP="007075C6" w:rsidRDefault="0022687D" w14:paraId="1BB03B15" w14:textId="49B044AC">
      <w:pPr>
        <w:jc w:val="both"/>
      </w:pPr>
      <w:commentRangeStart w:id="30"/>
      <w:r w:rsidRPr="005E647E">
        <w:t>Samuti tuleb luua digiprotsess, mis võimaldab rikkumise tuvastamisel määrata sunniraha elektrooniliselt</w:t>
      </w:r>
      <w:r w:rsidR="00F61B58">
        <w:t>,</w:t>
      </w:r>
      <w:r w:rsidR="001376DB">
        <w:t xml:space="preserve"> </w:t>
      </w:r>
      <w:r w:rsidR="00F61B58">
        <w:t xml:space="preserve">ja </w:t>
      </w:r>
      <w:r w:rsidR="001376DB">
        <w:t xml:space="preserve">andmekogu süsteem, mille kaudu saavad kaasatud asutused omavahel </w:t>
      </w:r>
      <w:r w:rsidR="00F657B7">
        <w:t xml:space="preserve">reaalajas </w:t>
      </w:r>
      <w:r w:rsidR="001376DB">
        <w:t>andmeid vahetada</w:t>
      </w:r>
      <w:r w:rsidRPr="005E647E">
        <w:t>.</w:t>
      </w:r>
      <w:r w:rsidRPr="0022687D" w:rsidR="007075C6">
        <w:t xml:space="preserve"> Tuleviku perspektiiv on sellised tehnilised lahendused luua, kui</w:t>
      </w:r>
      <w:r w:rsidR="00BF407A">
        <w:t>d</w:t>
      </w:r>
      <w:r w:rsidRPr="0022687D" w:rsidR="007075C6">
        <w:t xml:space="preserve"> nende kulu võib küündida kuni miljon</w:t>
      </w:r>
      <w:r w:rsidR="00F657B7">
        <w:t>i</w:t>
      </w:r>
      <w:r w:rsidRPr="0022687D" w:rsidR="007075C6">
        <w:t xml:space="preserve"> euroni. Vaatamata piiratud tehnilistele lahendustele on võimalik siiski juba </w:t>
      </w:r>
      <w:r w:rsidR="00F657B7">
        <w:t>praegu</w:t>
      </w:r>
      <w:r w:rsidRPr="0022687D" w:rsidR="00F657B7">
        <w:t xml:space="preserve"> </w:t>
      </w:r>
      <w:r w:rsidRPr="0022687D">
        <w:t>olemasolevate lahenduste ja vahenditega vajalik töö ära korraldada.</w:t>
      </w:r>
      <w:commentRangeEnd w:id="30"/>
      <w:r w:rsidR="00141925">
        <w:rPr>
          <w:rStyle w:val="Kommentaariviide"/>
          <w:szCs w:val="20"/>
        </w:rPr>
        <w:commentReference w:id="30"/>
      </w:r>
    </w:p>
    <w:p w:rsidRPr="00E763FC" w:rsidR="00D6540A" w:rsidP="00E763FC" w:rsidRDefault="00D6540A" w14:paraId="5EF6165E" w14:textId="77777777">
      <w:pPr>
        <w:jc w:val="both"/>
        <w:rPr>
          <w:b/>
          <w:bCs/>
        </w:rPr>
      </w:pPr>
    </w:p>
    <w:p w:rsidR="003F1215" w:rsidP="00434388" w:rsidRDefault="00434388" w14:paraId="560F6F4E" w14:textId="1134DEB3">
      <w:pPr>
        <w:jc w:val="both"/>
      </w:pPr>
      <w:r>
        <w:t>Kohalikel</w:t>
      </w:r>
      <w:r w:rsidR="00BF407A">
        <w:t>e</w:t>
      </w:r>
      <w:r>
        <w:t xml:space="preserve"> omavalitsustel</w:t>
      </w:r>
      <w:r w:rsidR="00522480">
        <w:t xml:space="preserve">e tekkivat </w:t>
      </w:r>
      <w:r w:rsidR="00F657B7">
        <w:t>lisa</w:t>
      </w:r>
      <w:r w:rsidR="00522480">
        <w:t xml:space="preserve">kulu </w:t>
      </w:r>
      <w:r w:rsidR="00BD46EA">
        <w:t xml:space="preserve">eelnõuga kavandatavate </w:t>
      </w:r>
      <w:r w:rsidR="00522480">
        <w:t>muudatus</w:t>
      </w:r>
      <w:r w:rsidR="00BD46EA">
        <w:t>t</w:t>
      </w:r>
      <w:r w:rsidR="00522480">
        <w:t>ega näha</w:t>
      </w:r>
      <w:r w:rsidR="00BD46EA">
        <w:t xml:space="preserve"> ei ole</w:t>
      </w:r>
      <w:r w:rsidR="00522480">
        <w:t xml:space="preserve">, sest nagu </w:t>
      </w:r>
      <w:r w:rsidR="00BF407A">
        <w:t xml:space="preserve">seletuskirja </w:t>
      </w:r>
      <w:r w:rsidR="00522480">
        <w:t xml:space="preserve">mõjude peatükis </w:t>
      </w:r>
      <w:r w:rsidR="00AE0F11">
        <w:t>kirjeldati</w:t>
      </w:r>
      <w:r w:rsidR="00522480">
        <w:t xml:space="preserve">, </w:t>
      </w:r>
      <w:r>
        <w:t>on</w:t>
      </w:r>
      <w:r w:rsidR="00522480">
        <w:t xml:space="preserve"> neil</w:t>
      </w:r>
      <w:r>
        <w:t xml:space="preserve"> </w:t>
      </w:r>
      <w:r w:rsidR="00522480">
        <w:t>SHS-</w:t>
      </w:r>
      <w:r w:rsidR="00F657B7">
        <w:t>i</w:t>
      </w:r>
      <w:r w:rsidR="00522480">
        <w:t xml:space="preserve"> </w:t>
      </w:r>
      <w:r w:rsidR="00F657B7">
        <w:t>ja</w:t>
      </w:r>
      <w:r>
        <w:t xml:space="preserve"> kohaliku omavalitsuse korralduse seaduse</w:t>
      </w:r>
      <w:r w:rsidR="00F657B7">
        <w:t xml:space="preserve"> järgi kohustus</w:t>
      </w:r>
      <w:r>
        <w:t xml:space="preserve"> aidata ning toetada oma valla elanikke eri teenustega. Kohalikud omavalitsused pakuvad juba </w:t>
      </w:r>
      <w:r w:rsidR="003750B5">
        <w:t xml:space="preserve">praegu </w:t>
      </w:r>
      <w:r>
        <w:t xml:space="preserve">eri </w:t>
      </w:r>
      <w:r w:rsidRPr="00B00C4E">
        <w:t>sotsiaalteenus</w:t>
      </w:r>
      <w:r>
        <w:t>eid (mh turvakoduteenus)</w:t>
      </w:r>
      <w:r w:rsidRPr="00B00C4E">
        <w:t>, sotsiaaltoetus</w:t>
      </w:r>
      <w:r>
        <w:t xml:space="preserve">i </w:t>
      </w:r>
      <w:r w:rsidR="00F657B7">
        <w:t xml:space="preserve">ja </w:t>
      </w:r>
      <w:r w:rsidRPr="00B00C4E">
        <w:t>muu sotsiaalabi andmis</w:t>
      </w:r>
      <w:r>
        <w:t>t. Isik</w:t>
      </w:r>
      <w:r w:rsidR="003750B5">
        <w:t>ul</w:t>
      </w:r>
      <w:r>
        <w:t xml:space="preserve">, kes on olnud vägivaldne </w:t>
      </w:r>
      <w:r w:rsidR="00F657B7">
        <w:t xml:space="preserve">ja </w:t>
      </w:r>
      <w:r>
        <w:t xml:space="preserve">kellele määratakse viibimiskeeld, on sõltumata kellaajast alati võimalik kasutada varjupaigateenust, mis on samuti </w:t>
      </w:r>
      <w:r w:rsidR="004E31CF">
        <w:t xml:space="preserve">juba praegu </w:t>
      </w:r>
      <w:r>
        <w:t>kohaliku omavalitsuse poolt kohustuslik korraldatav sotsiaalteenus.</w:t>
      </w:r>
    </w:p>
    <w:p w:rsidR="004A0D2C" w:rsidP="00434388" w:rsidRDefault="004A0D2C" w14:paraId="4919101B" w14:textId="77777777">
      <w:pPr>
        <w:jc w:val="both"/>
      </w:pPr>
    </w:p>
    <w:p w:rsidR="00434388" w:rsidP="00434388" w:rsidRDefault="000B0540" w14:paraId="2ECA26EE" w14:textId="41C60D8D">
      <w:pPr>
        <w:jc w:val="both"/>
      </w:pPr>
      <w:r>
        <w:t xml:space="preserve">Viibimiskeelu muudatusega kaasneb vajadus </w:t>
      </w:r>
      <w:r w:rsidR="00253367">
        <w:t xml:space="preserve">suurendada </w:t>
      </w:r>
      <w:r>
        <w:t>ka ohvriabitöötajate teadlikkus</w:t>
      </w:r>
      <w:r w:rsidR="00253367">
        <w:t xml:space="preserve">t </w:t>
      </w:r>
      <w:r>
        <w:t>– kas juhis</w:t>
      </w:r>
      <w:r w:rsidR="00253367">
        <w:t>t</w:t>
      </w:r>
      <w:r>
        <w:t xml:space="preserve">e või muu </w:t>
      </w:r>
      <w:r w:rsidR="00253367">
        <w:t xml:space="preserve">teabe </w:t>
      </w:r>
      <w:r>
        <w:t xml:space="preserve">jagamise võimaluste ja meetodite näol. </w:t>
      </w:r>
      <w:commentRangeStart w:id="31"/>
      <w:r w:rsidRPr="00C53D3A" w:rsidR="00434388">
        <w:t>Kui viibimiskeel</w:t>
      </w:r>
      <w:r w:rsidR="00434388">
        <w:t>u võimalikku kestust</w:t>
      </w:r>
      <w:r w:rsidRPr="00C53D3A" w:rsidR="00434388">
        <w:t xml:space="preserve"> pikendatakse, </w:t>
      </w:r>
      <w:r w:rsidR="00253367">
        <w:t>kasvab</w:t>
      </w:r>
      <w:r w:rsidRPr="00C53D3A" w:rsidR="00253367">
        <w:t xml:space="preserve"> </w:t>
      </w:r>
      <w:r w:rsidRPr="00C53D3A" w:rsidR="00434388">
        <w:t>vajadus tagada, et ohver ei jää</w:t>
      </w:r>
      <w:r w:rsidR="00434388">
        <w:t>ks</w:t>
      </w:r>
      <w:r w:rsidRPr="00C53D3A" w:rsidR="00434388">
        <w:t xml:space="preserve"> sel perioodil üksi ega teadmatusse. Vastupidisel juhul võib tekkida olukord, kus viibimiskeeluga kaasnev kaitse küll eksisteerib, kuid praktiline toetus ja </w:t>
      </w:r>
      <w:r w:rsidR="00253367">
        <w:t>teave</w:t>
      </w:r>
      <w:r w:rsidRPr="00C53D3A" w:rsidR="00253367">
        <w:t xml:space="preserve"> </w:t>
      </w:r>
      <w:r w:rsidRPr="00C53D3A" w:rsidR="00434388">
        <w:t xml:space="preserve">jäävad puudulikuks – see võib halvendada ohvri toimetulekut </w:t>
      </w:r>
      <w:r w:rsidR="00253367">
        <w:t>ning kahandada</w:t>
      </w:r>
      <w:r w:rsidRPr="00C53D3A" w:rsidR="00434388">
        <w:t xml:space="preserve"> </w:t>
      </w:r>
      <w:r w:rsidR="00253367">
        <w:t xml:space="preserve">tema </w:t>
      </w:r>
      <w:r w:rsidRPr="00C53D3A" w:rsidR="00434388">
        <w:t>usaldust süsteemi vastu.</w:t>
      </w:r>
      <w:r w:rsidR="00434388">
        <w:t xml:space="preserve"> </w:t>
      </w:r>
      <w:r w:rsidRPr="00C53D3A" w:rsidR="00434388">
        <w:t xml:space="preserve">Seega </w:t>
      </w:r>
      <w:r w:rsidRPr="00C53D3A" w:rsidR="00253367">
        <w:t xml:space="preserve">tuleb </w:t>
      </w:r>
      <w:r w:rsidRPr="00C53D3A" w:rsidR="00434388">
        <w:t>viibimiskeelu pikendamis</w:t>
      </w:r>
      <w:r w:rsidR="00253367">
        <w:t xml:space="preserve">ega samal ajal </w:t>
      </w:r>
      <w:r w:rsidRPr="00C53D3A" w:rsidR="00434388">
        <w:t xml:space="preserve">tugevdada tugivõrgustiku – eriti ohvriabi – rolli ja reageerimisvõimekust. </w:t>
      </w:r>
      <w:commentRangeEnd w:id="31"/>
      <w:r w:rsidR="001A7576">
        <w:rPr>
          <w:rStyle w:val="Kommentaariviide"/>
          <w:szCs w:val="20"/>
        </w:rPr>
        <w:commentReference w:id="31"/>
      </w:r>
      <w:commentRangeStart w:id="32"/>
      <w:r>
        <w:t>Kindlasti suureneb ohvriabitöötajate töökoormus</w:t>
      </w:r>
      <w:r w:rsidR="00253367">
        <w:t>, kuid selle ulatus selgub täpsemalt</w:t>
      </w:r>
      <w:r>
        <w:t xml:space="preserve"> siis, kui </w:t>
      </w:r>
      <w:r w:rsidR="000A01DD">
        <w:t>on teada</w:t>
      </w:r>
      <w:r>
        <w:t xml:space="preserve"> kind</w:t>
      </w:r>
      <w:r w:rsidR="00253367">
        <w:t>el</w:t>
      </w:r>
      <w:r>
        <w:t xml:space="preserve"> pöördumiste arv. </w:t>
      </w:r>
      <w:r w:rsidR="004A0D2C">
        <w:t>Teisi lisakulusid ohvriabile plaanitava muudatusega ette näha ei ole</w:t>
      </w:r>
      <w:commentRangeEnd w:id="32"/>
      <w:r w:rsidR="009D7322">
        <w:rPr>
          <w:rStyle w:val="Kommentaariviide"/>
          <w:szCs w:val="20"/>
        </w:rPr>
        <w:commentReference w:id="32"/>
      </w:r>
      <w:r w:rsidR="004A0D2C">
        <w:t>.</w:t>
      </w:r>
      <w:r w:rsidR="00434388">
        <w:rPr>
          <w:rStyle w:val="Allmrkuseviide"/>
        </w:rPr>
        <w:footnoteReference w:id="34"/>
      </w:r>
    </w:p>
    <w:p w:rsidR="000D30B2" w:rsidP="00E763FC" w:rsidRDefault="000D30B2" w14:paraId="29A97B58" w14:textId="77777777">
      <w:pPr>
        <w:jc w:val="both"/>
      </w:pPr>
    </w:p>
    <w:p w:rsidRPr="005F2073" w:rsidR="00D6540A" w:rsidP="00E763FC" w:rsidRDefault="00D6540A" w14:paraId="2643CEF1" w14:textId="77777777">
      <w:pPr>
        <w:jc w:val="both"/>
        <w:rPr>
          <w:b/>
          <w:bCs/>
          <w:sz w:val="26"/>
          <w:szCs w:val="26"/>
        </w:rPr>
      </w:pPr>
      <w:r w:rsidRPr="005F2073">
        <w:rPr>
          <w:b/>
          <w:bCs/>
          <w:sz w:val="26"/>
          <w:szCs w:val="26"/>
        </w:rPr>
        <w:t>8. Rakendusaktid</w:t>
      </w:r>
    </w:p>
    <w:p w:rsidRPr="007B41F5" w:rsidR="00D6540A" w:rsidP="005F2073" w:rsidRDefault="00D6540A" w14:paraId="1266B15F" w14:textId="77777777">
      <w:pPr>
        <w:jc w:val="both"/>
      </w:pPr>
    </w:p>
    <w:p w:rsidR="00850182" w:rsidP="005F2073" w:rsidRDefault="00872265" w14:paraId="113D9360" w14:textId="6736F1EC">
      <w:pPr>
        <w:jc w:val="both"/>
      </w:pPr>
      <w:r>
        <w:t>Eelnõu rakendamiseks ei ole vaja kehtestada uusi rakendusakte ega muuta olemasolevaid.</w:t>
      </w:r>
    </w:p>
    <w:p w:rsidRPr="005F2073" w:rsidR="00872265" w:rsidP="005F2073" w:rsidRDefault="00872265" w14:paraId="16A18AE3" w14:textId="77777777">
      <w:pPr>
        <w:jc w:val="both"/>
      </w:pPr>
    </w:p>
    <w:p w:rsidRPr="00FD263A" w:rsidR="00D6540A" w:rsidP="00E763FC" w:rsidRDefault="00D6540A" w14:paraId="4F88E7FE" w14:textId="19119E52">
      <w:pPr>
        <w:jc w:val="both"/>
        <w:rPr>
          <w:b/>
          <w:bCs/>
          <w:sz w:val="26"/>
          <w:szCs w:val="26"/>
        </w:rPr>
      </w:pPr>
      <w:r w:rsidRPr="00FD263A">
        <w:rPr>
          <w:b/>
          <w:bCs/>
          <w:sz w:val="26"/>
          <w:szCs w:val="26"/>
        </w:rPr>
        <w:t>9. Seaduse jõustumine</w:t>
      </w:r>
    </w:p>
    <w:p w:rsidRPr="00E763FC" w:rsidR="00D6540A" w:rsidP="00E763FC" w:rsidRDefault="00D6540A" w14:paraId="5238D975" w14:textId="77777777">
      <w:pPr>
        <w:jc w:val="both"/>
        <w:rPr>
          <w:b/>
          <w:bCs/>
        </w:rPr>
      </w:pPr>
    </w:p>
    <w:p w:rsidRPr="00E763FC" w:rsidR="00D6540A" w:rsidP="00E763FC" w:rsidRDefault="00D6540A" w14:paraId="69FB43B4" w14:textId="55DC4D54" w14:noSpellErr="1">
      <w:pPr>
        <w:jc w:val="both"/>
      </w:pPr>
      <w:commentRangeStart w:id="1706774319"/>
      <w:r w:rsidR="00D6540A">
        <w:rPr/>
        <w:t>Seaduseelnõu on kavandatud jõust</w:t>
      </w:r>
      <w:r w:rsidR="00B6474B">
        <w:rPr/>
        <w:t>uma</w:t>
      </w:r>
      <w:r w:rsidR="00B6474B">
        <w:rPr/>
        <w:t xml:space="preserve"> 2026. aasta 1. j</w:t>
      </w:r>
      <w:r w:rsidR="00A20082">
        <w:rPr/>
        <w:t>uuli</w:t>
      </w:r>
      <w:r w:rsidR="00253367">
        <w:rPr/>
        <w:t>l</w:t>
      </w:r>
      <w:r w:rsidR="00A20082">
        <w:rPr/>
        <w:t>.</w:t>
      </w:r>
      <w:commentRangeEnd w:id="1706774319"/>
      <w:r>
        <w:rPr>
          <w:rStyle w:val="CommentReference"/>
        </w:rPr>
        <w:commentReference w:id="1706774319"/>
      </w:r>
    </w:p>
    <w:p w:rsidRPr="00E763FC" w:rsidR="001747BD" w:rsidP="00E763FC" w:rsidRDefault="001747BD" w14:paraId="6761474D" w14:textId="77777777">
      <w:pPr>
        <w:jc w:val="both"/>
      </w:pPr>
    </w:p>
    <w:p w:rsidRPr="00FD263A" w:rsidR="00D6540A" w:rsidP="00E763FC" w:rsidRDefault="00D6540A" w14:paraId="19F938EE" w14:textId="47026C23">
      <w:pPr>
        <w:jc w:val="both"/>
        <w:rPr>
          <w:b/>
          <w:bCs/>
          <w:sz w:val="26"/>
          <w:szCs w:val="26"/>
        </w:rPr>
      </w:pPr>
      <w:r w:rsidRPr="00FD263A">
        <w:rPr>
          <w:b/>
          <w:bCs/>
          <w:sz w:val="26"/>
          <w:szCs w:val="26"/>
        </w:rPr>
        <w:t>10. Eelnõu kooskõlastamine</w:t>
      </w:r>
      <w:r w:rsidR="00070FD8">
        <w:rPr>
          <w:b/>
          <w:bCs/>
          <w:sz w:val="26"/>
          <w:szCs w:val="26"/>
        </w:rPr>
        <w:t>, huvirühmade kaasamine ja avalik konsultatsioon</w:t>
      </w:r>
    </w:p>
    <w:p w:rsidRPr="00E763FC" w:rsidR="00D6540A" w:rsidP="00E763FC" w:rsidRDefault="00D6540A" w14:paraId="0909C1C7" w14:textId="77777777">
      <w:pPr>
        <w:jc w:val="both"/>
        <w:rPr>
          <w:b/>
          <w:bCs/>
        </w:rPr>
      </w:pPr>
    </w:p>
    <w:p w:rsidR="003F1215" w:rsidP="00A47C0F" w:rsidRDefault="00A47C0F" w14:paraId="292DF873" w14:textId="5FF777AF">
      <w:pPr>
        <w:pStyle w:val="Normaallaadveeb"/>
        <w:spacing w:before="0" w:beforeAutospacing="0" w:after="0" w:afterAutospacing="0"/>
        <w:jc w:val="both"/>
        <w:outlineLvl w:val="0"/>
      </w:pPr>
      <w:r>
        <w:t>Eelnõu esitatakse kooskõlastamiseks</w:t>
      </w:r>
      <w:r w:rsidDel="00983347">
        <w:t xml:space="preserve"> </w:t>
      </w:r>
      <w:r w:rsidR="00015AD7">
        <w:t xml:space="preserve">Justiits- ja Digiministeeriumile, Haridus- ja Teadusministeeriumile, </w:t>
      </w:r>
      <w:r w:rsidR="00B238FF">
        <w:t>Kliimaministeeriumile,</w:t>
      </w:r>
      <w:r w:rsidR="00130370">
        <w:t xml:space="preserve"> </w:t>
      </w:r>
      <w:r w:rsidRPr="00130370" w:rsidR="00130370">
        <w:t>Majandus- ja Kommunikatsiooniministeeriumi</w:t>
      </w:r>
      <w:r w:rsidR="00130370">
        <w:t>le;</w:t>
      </w:r>
      <w:r w:rsidR="00B238FF">
        <w:t xml:space="preserve"> </w:t>
      </w:r>
      <w:r w:rsidR="00520922">
        <w:t>Rahandusministeerium</w:t>
      </w:r>
      <w:r w:rsidR="008F66AB">
        <w:t>ile</w:t>
      </w:r>
      <w:r w:rsidR="00520922">
        <w:t xml:space="preserve">, </w:t>
      </w:r>
      <w:r w:rsidR="00015AD7">
        <w:t xml:space="preserve">Regionaal- ja Põllumajandusministeeriumile, </w:t>
      </w:r>
      <w:r w:rsidR="00983347">
        <w:t>Sotsiaal</w:t>
      </w:r>
      <w:r w:rsidRPr="00A47C0F" w:rsidR="00983347">
        <w:t>ministeeriumi</w:t>
      </w:r>
      <w:r w:rsidR="00983347">
        <w:t xml:space="preserve">le </w:t>
      </w:r>
      <w:r w:rsidRPr="00A47C0F">
        <w:t xml:space="preserve">ning arvamuse avaldamiseks </w:t>
      </w:r>
      <w:r w:rsidRPr="00A57889" w:rsidR="00A57889">
        <w:t>Eesti Linnade ja Valdade Lii</w:t>
      </w:r>
      <w:r w:rsidR="00A57889">
        <w:t>dule</w:t>
      </w:r>
      <w:r w:rsidRPr="00A57889" w:rsidR="00A57889">
        <w:t>, Eesti Naiste Varjupaikade Lii</w:t>
      </w:r>
      <w:r w:rsidR="00A57889">
        <w:t>dule</w:t>
      </w:r>
      <w:r w:rsidRPr="00A57889" w:rsidR="00A57889">
        <w:t>, Eesti Sotsiaaltöö Assotsiatsioon</w:t>
      </w:r>
      <w:r w:rsidR="00A57889">
        <w:t>ile</w:t>
      </w:r>
      <w:r w:rsidRPr="00A57889" w:rsidR="00A57889">
        <w:t xml:space="preserve">, </w:t>
      </w:r>
      <w:proofErr w:type="spellStart"/>
      <w:r w:rsidRPr="00A57889" w:rsidR="00A57889">
        <w:t>Feministeerium</w:t>
      </w:r>
      <w:r w:rsidR="00A57889">
        <w:t>ile</w:t>
      </w:r>
      <w:proofErr w:type="spellEnd"/>
      <w:r w:rsidRPr="00A57889" w:rsidR="00A57889">
        <w:t>, Häirekeskus</w:t>
      </w:r>
      <w:r w:rsidR="00A57889">
        <w:t>ele</w:t>
      </w:r>
      <w:r w:rsidRPr="00A57889" w:rsidR="00A57889">
        <w:t>, MTÜ Vägivallavaba Elu Kaitse</w:t>
      </w:r>
      <w:r w:rsidR="00A57889">
        <w:t>le</w:t>
      </w:r>
      <w:r w:rsidRPr="00A57889" w:rsidR="00A57889">
        <w:t>, Naiste Tugi- ja Teabekeskus</w:t>
      </w:r>
      <w:r w:rsidR="00A57889">
        <w:t>ele</w:t>
      </w:r>
      <w:r w:rsidRPr="00A57889" w:rsidR="00A57889">
        <w:t>, Pärnu Naiste Tugikeskus</w:t>
      </w:r>
      <w:r w:rsidR="00A57889">
        <w:t>ele</w:t>
      </w:r>
      <w:r w:rsidRPr="00A57889" w:rsidR="00A57889">
        <w:t>, Politsei- ja Piirivalveamet</w:t>
      </w:r>
      <w:r w:rsidR="00A57889">
        <w:t>ile</w:t>
      </w:r>
      <w:r w:rsidRPr="00A57889" w:rsidR="00A57889">
        <w:t xml:space="preserve">, President </w:t>
      </w:r>
      <w:proofErr w:type="spellStart"/>
      <w:r w:rsidRPr="00A57889" w:rsidR="00A57889">
        <w:t>Kaljulaidi</w:t>
      </w:r>
      <w:proofErr w:type="spellEnd"/>
      <w:r w:rsidRPr="00A57889" w:rsidR="00A57889">
        <w:t xml:space="preserve"> Fond</w:t>
      </w:r>
      <w:r w:rsidR="00A57889">
        <w:t>ile</w:t>
      </w:r>
      <w:r w:rsidRPr="00A57889" w:rsidR="00A57889">
        <w:t>, Prokuratuur</w:t>
      </w:r>
      <w:r w:rsidR="00A57889">
        <w:t>ile</w:t>
      </w:r>
      <w:r w:rsidRPr="00A57889" w:rsidR="00A57889">
        <w:t>, Riigikoh</w:t>
      </w:r>
      <w:r w:rsidR="00A57889">
        <w:t>tule</w:t>
      </w:r>
      <w:r w:rsidRPr="00A57889" w:rsidR="00A57889">
        <w:t>, Sisekaitseakadeemia</w:t>
      </w:r>
      <w:r w:rsidR="00A57889">
        <w:t>le</w:t>
      </w:r>
      <w:r w:rsidRPr="00A57889" w:rsidR="00A57889">
        <w:t>, Sotsiaalkindlustusamet</w:t>
      </w:r>
      <w:r w:rsidR="00A57889">
        <w:t>ile</w:t>
      </w:r>
      <w:r w:rsidRPr="00A57889" w:rsidR="00A57889">
        <w:t>, Soolise võrdõiguslikkuse ja võrdse kohtlemise voliniku kantselei</w:t>
      </w:r>
      <w:r w:rsidR="00A57889">
        <w:t>le</w:t>
      </w:r>
      <w:r w:rsidRPr="00A57889" w:rsidR="00A57889">
        <w:t xml:space="preserve">, </w:t>
      </w:r>
      <w:r w:rsidRPr="00A57889" w:rsidR="00A57889">
        <w:lastRenderedPageBreak/>
        <w:t>Tallinna Halduskoh</w:t>
      </w:r>
      <w:r w:rsidR="00A57889">
        <w:t>tule</w:t>
      </w:r>
      <w:r w:rsidRPr="00A57889" w:rsidR="00A57889">
        <w:t>, Tallinna Naiste Kriis</w:t>
      </w:r>
      <w:ins w:author="Marju Aibast" w:date="2025-09-22T15:42:00Z" w16du:dateUtc="2025-09-22T12:42:00Z" w:id="33">
        <w:r w:rsidR="00812641">
          <w:t>i</w:t>
        </w:r>
      </w:ins>
      <w:del w:author="Marju Aibast" w:date="2025-09-22T15:42:00Z" w16du:dateUtc="2025-09-22T12:42:00Z" w:id="34">
        <w:r w:rsidRPr="00A57889" w:rsidDel="00812641" w:rsidR="00A57889">
          <w:delText>u</w:delText>
        </w:r>
      </w:del>
      <w:r w:rsidRPr="00A57889" w:rsidR="00A57889">
        <w:t>kodu</w:t>
      </w:r>
      <w:r w:rsidR="00A57889">
        <w:t>le</w:t>
      </w:r>
      <w:r w:rsidRPr="00A57889" w:rsidR="00A57889">
        <w:t>, Tallinna Ringkonnakoh</w:t>
      </w:r>
      <w:r w:rsidR="00A57889">
        <w:t>tule</w:t>
      </w:r>
      <w:r w:rsidRPr="00A57889" w:rsidR="00A57889">
        <w:t>, Tartu Halduskoh</w:t>
      </w:r>
      <w:r w:rsidR="00A57889">
        <w:t>tule</w:t>
      </w:r>
      <w:r w:rsidRPr="00A57889" w:rsidR="00A57889">
        <w:t>, Tartu Ringkonnakoh</w:t>
      </w:r>
      <w:r w:rsidR="00A57889">
        <w:t>tule</w:t>
      </w:r>
      <w:r w:rsidRPr="00A57889" w:rsidR="00A57889">
        <w:t xml:space="preserve"> ja Õiguskantsleri Kantselei</w:t>
      </w:r>
      <w:r w:rsidR="00A57889">
        <w:t>le</w:t>
      </w:r>
      <w:r w:rsidRPr="00A57889" w:rsidR="00A57889">
        <w:t>.</w:t>
      </w:r>
    </w:p>
    <w:p w:rsidR="00876305" w:rsidP="00A47C0F" w:rsidRDefault="00876305" w14:paraId="2532EF69" w14:textId="6DB74B63">
      <w:pPr>
        <w:pStyle w:val="Normaallaadveeb"/>
        <w:spacing w:before="0" w:beforeAutospacing="0" w:after="0" w:afterAutospacing="0"/>
        <w:jc w:val="both"/>
        <w:outlineLvl w:val="0"/>
      </w:pPr>
    </w:p>
    <w:p w:rsidR="00AE4EC7" w:rsidP="00A47C0F" w:rsidRDefault="00AE4EC7" w14:paraId="0B929DE5" w14:textId="77777777">
      <w:pPr>
        <w:pStyle w:val="Normaallaadveeb"/>
        <w:spacing w:before="0" w:beforeAutospacing="0" w:after="0" w:afterAutospacing="0"/>
        <w:jc w:val="both"/>
        <w:outlineLvl w:val="0"/>
      </w:pPr>
    </w:p>
    <w:p w:rsidR="00AE4EC7" w:rsidP="00A47C0F" w:rsidRDefault="00AE4EC7" w14:paraId="19AFEBF7" w14:textId="77777777">
      <w:pPr>
        <w:pStyle w:val="Normaallaadveeb"/>
        <w:spacing w:before="0" w:beforeAutospacing="0" w:after="0" w:afterAutospacing="0"/>
        <w:jc w:val="both"/>
        <w:outlineLvl w:val="0"/>
      </w:pPr>
    </w:p>
    <w:p w:rsidR="00AE4EC7" w:rsidP="00A47C0F" w:rsidRDefault="00AE4EC7" w14:paraId="4F192D6C" w14:textId="77777777">
      <w:pPr>
        <w:pStyle w:val="Normaallaadveeb"/>
        <w:spacing w:before="0" w:beforeAutospacing="0" w:after="0" w:afterAutospacing="0"/>
        <w:jc w:val="both"/>
        <w:outlineLvl w:val="0"/>
      </w:pPr>
    </w:p>
    <w:p w:rsidR="00AE4EC7" w:rsidP="00A47C0F" w:rsidRDefault="00AE4EC7" w14:paraId="4D94AB6A" w14:textId="77777777">
      <w:pPr>
        <w:pStyle w:val="Normaallaadveeb"/>
        <w:spacing w:before="0" w:beforeAutospacing="0" w:after="0" w:afterAutospacing="0"/>
        <w:jc w:val="both"/>
        <w:outlineLvl w:val="0"/>
      </w:pPr>
    </w:p>
    <w:p w:rsidRPr="007A19E3" w:rsidR="00AE4EC7" w:rsidP="00AE4EC7" w:rsidRDefault="00AE4EC7" w14:paraId="56460D86" w14:textId="77777777">
      <w:pPr>
        <w:autoSpaceDE w:val="0"/>
        <w:autoSpaceDN w:val="0"/>
        <w:adjustRightInd w:val="0"/>
        <w:jc w:val="both"/>
      </w:pPr>
      <w:r w:rsidRPr="007A19E3">
        <w:t xml:space="preserve">Lauri </w:t>
      </w:r>
      <w:proofErr w:type="spellStart"/>
      <w:r w:rsidRPr="007A19E3">
        <w:t>Hussar</w:t>
      </w:r>
      <w:proofErr w:type="spellEnd"/>
    </w:p>
    <w:p w:rsidR="00AE4EC7" w:rsidP="00AE4EC7" w:rsidRDefault="00AE4EC7" w14:paraId="5881A50B" w14:textId="77777777">
      <w:pPr>
        <w:autoSpaceDE w:val="0"/>
        <w:autoSpaceDN w:val="0"/>
        <w:adjustRightInd w:val="0"/>
        <w:jc w:val="both"/>
      </w:pPr>
      <w:r w:rsidRPr="007A19E3">
        <w:t>Riigikogu esimees</w:t>
      </w:r>
    </w:p>
    <w:p w:rsidRPr="007A19E3" w:rsidR="00AE4EC7" w:rsidP="00AE4EC7" w:rsidRDefault="00AE4EC7" w14:paraId="00A58F43" w14:textId="77777777">
      <w:pPr>
        <w:autoSpaceDE w:val="0"/>
        <w:autoSpaceDN w:val="0"/>
        <w:adjustRightInd w:val="0"/>
        <w:jc w:val="both"/>
      </w:pPr>
    </w:p>
    <w:p w:rsidRPr="007A19E3" w:rsidR="00AE4EC7" w:rsidP="00AE4EC7" w:rsidRDefault="00AE4EC7" w14:paraId="6A759EE8" w14:textId="77777777">
      <w:pPr>
        <w:autoSpaceDE w:val="0"/>
        <w:autoSpaceDN w:val="0"/>
        <w:adjustRightInd w:val="0"/>
        <w:jc w:val="both"/>
      </w:pPr>
      <w:r w:rsidRPr="007A19E3">
        <w:t xml:space="preserve">Tallinn, </w:t>
      </w:r>
      <w:r w:rsidRPr="00907333">
        <w:t xml:space="preserve">………………… </w:t>
      </w:r>
      <w:r w:rsidRPr="007A19E3">
        <w:t>202</w:t>
      </w:r>
      <w:r>
        <w:t>5</w:t>
      </w:r>
    </w:p>
    <w:p w:rsidRPr="007A19E3" w:rsidR="00AE4EC7" w:rsidP="00AE4EC7" w:rsidRDefault="00AE4EC7" w14:paraId="3D5E1282" w14:textId="77777777">
      <w:pPr>
        <w:autoSpaceDE w:val="0"/>
        <w:autoSpaceDN w:val="0"/>
        <w:adjustRightInd w:val="0"/>
        <w:jc w:val="both"/>
      </w:pPr>
      <w:r w:rsidRPr="007A19E3">
        <w:t>__________________________________________________________________________</w:t>
      </w:r>
    </w:p>
    <w:p w:rsidRPr="007A19E3" w:rsidR="00AE4EC7" w:rsidP="00AE4EC7" w:rsidRDefault="00AE4EC7" w14:paraId="5CF8DD91" w14:textId="77777777">
      <w:pPr>
        <w:autoSpaceDE w:val="0"/>
        <w:autoSpaceDN w:val="0"/>
        <w:adjustRightInd w:val="0"/>
        <w:jc w:val="both"/>
      </w:pPr>
      <w:r w:rsidRPr="007A19E3">
        <w:t xml:space="preserve">Algatab Vabariigi Valitsus </w:t>
      </w:r>
      <w:r w:rsidRPr="00907333">
        <w:t>………………… 202</w:t>
      </w:r>
      <w:r>
        <w:t>5</w:t>
      </w:r>
    </w:p>
    <w:p w:rsidRPr="00C66204" w:rsidR="00876305" w:rsidP="00A47C0F" w:rsidRDefault="00876305" w14:paraId="63D14663" w14:textId="77777777">
      <w:pPr>
        <w:pStyle w:val="Normaallaadveeb"/>
        <w:spacing w:before="0" w:beforeAutospacing="0" w:after="0" w:afterAutospacing="0"/>
        <w:jc w:val="both"/>
        <w:outlineLvl w:val="0"/>
      </w:pPr>
    </w:p>
    <w:sectPr w:rsidRPr="00C66204" w:rsidR="00876305" w:rsidSect="000B185C">
      <w:headerReference w:type="even" r:id="rId20"/>
      <w:footerReference w:type="default" r:id="rId21"/>
      <w:headerReference w:type="first" r:id="rId22"/>
      <w:footerReference w:type="first" r:id="rId23"/>
      <w:pgSz w:w="11906" w:h="16838" w:orient="portrait"/>
      <w:pgMar w:top="1134" w:right="1134" w:bottom="1134" w:left="1701" w:header="709" w:footer="709" w:gutter="0"/>
      <w:pgBorders w:offsetFrom="page">
        <w:top w:val="none" w:color="000000" w:sz="0" w:space="8"/>
        <w:left w:val="none" w:color="0000E4" w:sz="24" w:space="28" w:shadow="1" w:frame="1"/>
        <w:bottom w:val="none" w:color="180000" w:sz="0" w:space="14"/>
        <w:right w:val="none" w:color="000000" w:sz="0" w:space="5" w:shadow="1"/>
      </w:pgBorders>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JK" w:author="Joel Kook - JUSTDIGI" w:date="2025-10-23T15:45:00Z" w:id="0">
    <w:p w:rsidR="00ED775E" w:rsidP="00ED775E" w:rsidRDefault="00D70560" w14:paraId="671FE089" w14:textId="77777777">
      <w:pPr>
        <w:pStyle w:val="Kommentaaritekst"/>
      </w:pPr>
      <w:r>
        <w:rPr>
          <w:rStyle w:val="Kommentaariviide"/>
        </w:rPr>
        <w:annotationRef/>
      </w:r>
      <w:r w:rsidR="00ED775E">
        <w:t xml:space="preserve">Tulenevalt HÕNTE 2025. a muudatusest tuleb sisukokkuvõttes märkida, </w:t>
      </w:r>
      <w:r w:rsidR="00ED775E">
        <w:rPr>
          <w:i/>
          <w:iCs/>
        </w:rPr>
        <w:t>kas eelnõuga kavandatavad muudatused toovad kaasa ettevõtjate, inimeste või vabaühenduste halduskoormuse kasvu</w:t>
      </w:r>
      <w:r w:rsidR="00ED775E">
        <w:t>. Kui see nii on, tuleb halduskoormuse tasakaalustamise reeglist lähtuvalt näha ette ka muudatused halduskoormuse samaaegseks vähendamiseks (HÕNTE § 1 lg 4</w:t>
      </w:r>
      <w:r w:rsidR="00ED775E">
        <w:rPr>
          <w:vertAlign w:val="superscript"/>
        </w:rPr>
        <w:t xml:space="preserve">1 </w:t>
      </w:r>
      <w:r w:rsidR="00ED775E">
        <w:t xml:space="preserve">, § 41 lg 2 p 3). Põhjalikumalt tuleb halduskoormuse lisandumist ja vähendamist asjakohasel juhul kirjeldada eelnõu seletuskirja 6. osas ,,Seaduse mõju“ (täpsemalt vt </w:t>
      </w:r>
      <w:hyperlink w:history="1" r:id="rId1">
        <w:r w:rsidRPr="006F0C07" w:rsidR="00ED775E">
          <w:rPr>
            <w:rStyle w:val="Hperlink"/>
          </w:rPr>
          <w:t>siit</w:t>
        </w:r>
      </w:hyperlink>
      <w:r w:rsidR="00ED775E">
        <w:t>).</w:t>
      </w:r>
    </w:p>
  </w:comment>
  <w:comment w:initials="JK" w:author="Joel Kook - JUSTDIGI" w:date="2025-10-23T15:49:00Z" w:id="1">
    <w:p w:rsidR="0074555B" w:rsidP="0074555B" w:rsidRDefault="0074555B" w14:paraId="3E2EDE94" w14:textId="77777777">
      <w:pPr>
        <w:pStyle w:val="Kommentaaritekst"/>
      </w:pPr>
      <w:r>
        <w:rPr>
          <w:rStyle w:val="Kommentaariviide"/>
        </w:rPr>
        <w:annotationRef/>
      </w:r>
      <w:r>
        <w:t>Sisukokkuvõttes tuleks konkreetsetele sätetele viitamist võimalusel vältida. Antud juhul ei ole täpne viide siinkohal oluline.</w:t>
      </w:r>
    </w:p>
  </w:comment>
  <w:comment w:initials="JK" w:author="Joel Kook - JUSTDIGI" w:date="2025-10-23T15:46:00Z" w:id="2">
    <w:p w:rsidR="006F2527" w:rsidP="006F2527" w:rsidRDefault="00ED775E" w14:paraId="17F5EAE0" w14:textId="37FD84FF">
      <w:pPr>
        <w:pStyle w:val="Kommentaaritekst"/>
      </w:pPr>
      <w:r>
        <w:rPr>
          <w:rStyle w:val="Kommentaariviide"/>
        </w:rPr>
        <w:annotationRef/>
      </w:r>
      <w:r w:rsidR="006F2527">
        <w:t xml:space="preserve">Tulenevalt EN sisust võiks siin olla konkreetsem, nt </w:t>
      </w:r>
      <w:r w:rsidR="006F2527">
        <w:rPr>
          <w:i/>
          <w:iCs/>
        </w:rPr>
        <w:t xml:space="preserve">tõhusam, kiirem, abivajajast enam lähtuv </w:t>
      </w:r>
      <w:r w:rsidR="006F2527">
        <w:t>vms.</w:t>
      </w:r>
    </w:p>
  </w:comment>
  <w:comment w:initials="JK" w:author="Joel Kook - JUSTDIGI" w:date="2025-10-23T15:49:00Z" w:id="3">
    <w:p w:rsidR="00247C57" w:rsidP="00247C57" w:rsidRDefault="00247C57" w14:paraId="6FA8EA66" w14:textId="77777777">
      <w:pPr>
        <w:pStyle w:val="Kommentaaritekst"/>
      </w:pPr>
      <w:r>
        <w:rPr>
          <w:rStyle w:val="Kommentaariviide"/>
        </w:rPr>
        <w:annotationRef/>
      </w:r>
      <w:r>
        <w:rPr>
          <w:color w:val="000000"/>
        </w:rPr>
        <w:t>Sisukokkuvõte lühendamise nimel võiks selle lõigu tõsta seletuskirja sobivamasse ossa (nt eesmärgi jaotis, seletuskirja p 2).</w:t>
      </w:r>
    </w:p>
  </w:comment>
  <w:comment w:initials="JK" w:author="Joel Kook - JUSTDIGI" w:date="2025-10-23T15:50:00Z" w:id="4">
    <w:p w:rsidR="002B5082" w:rsidP="002B5082" w:rsidRDefault="002B5082" w14:paraId="46D4179B" w14:textId="77777777">
      <w:pPr>
        <w:pStyle w:val="Kommentaaritekst"/>
      </w:pPr>
      <w:r>
        <w:rPr>
          <w:rStyle w:val="Kommentaariviide"/>
        </w:rPr>
        <w:annotationRef/>
      </w:r>
      <w:r>
        <w:t>Sisukokkuvõttes tuleks konkreetsetele sätetele viitamist võimalusel vältida. Antud juhul ei ole täpne viide siinkohal oluline.</w:t>
      </w:r>
    </w:p>
  </w:comment>
  <w:comment w:initials="JK" w:author="Joel Kook - JUSTDIGI" w:date="2025-10-23T15:54:00Z" w:id="5">
    <w:p w:rsidR="005172F2" w:rsidP="005172F2" w:rsidRDefault="005172F2" w14:paraId="7C415A39" w14:textId="77777777">
      <w:pPr>
        <w:pStyle w:val="Kommentaaritekst"/>
      </w:pPr>
      <w:r>
        <w:rPr>
          <w:rStyle w:val="Kommentaariviide"/>
        </w:rPr>
        <w:annotationRef/>
      </w:r>
      <w:r>
        <w:t xml:space="preserve">Siit ei selgu tegelikult see, et siia on uuena lisatud üksnes </w:t>
      </w:r>
      <w:r>
        <w:rPr>
          <w:i/>
          <w:iCs/>
        </w:rPr>
        <w:t>prefekti volitatud ametiisik</w:t>
      </w:r>
      <w:r>
        <w:t>, sest teistel oli see võimalus ka varasemalt.</w:t>
      </w:r>
    </w:p>
  </w:comment>
  <w:comment w:initials="JK" w:author="Joel Kook - JUSTDIGI" w:date="2025-10-23T15:56:00Z" w:id="6">
    <w:p w:rsidR="00163999" w:rsidP="00163999" w:rsidRDefault="00163999" w14:paraId="6DFE1D67" w14:textId="77777777">
      <w:pPr>
        <w:pStyle w:val="Kommentaaritekst"/>
      </w:pPr>
      <w:r>
        <w:rPr>
          <w:rStyle w:val="Kommentaariviide"/>
        </w:rPr>
        <w:annotationRef/>
      </w:r>
      <w:r>
        <w:rPr>
          <w:color w:val="000000"/>
        </w:rPr>
        <w:t>Lisada tuleb ka seose puudumine Euroopa Liidu õiguse rakendamisega (HÕNTE § 41 lg 4 p 2).</w:t>
      </w:r>
    </w:p>
  </w:comment>
  <w:comment w:initials="JK" w:author="Joel Kook - JUSTDIGI" w:date="2025-10-23T16:11:00Z" w:id="12">
    <w:p w:rsidR="00E81DA5" w:rsidP="00E81DA5" w:rsidRDefault="00E81DA5" w14:paraId="16EE9F9B" w14:textId="77777777">
      <w:pPr>
        <w:pStyle w:val="Kommentaaritekst"/>
      </w:pPr>
      <w:r>
        <w:rPr>
          <w:rStyle w:val="Kommentaariviide"/>
        </w:rPr>
        <w:annotationRef/>
      </w:r>
      <w:r>
        <w:t xml:space="preserve">Jääb liiga üldiseks. </w:t>
      </w:r>
      <w:r>
        <w:rPr>
          <w:color w:val="000000"/>
        </w:rPr>
        <w:t>Võiks veidi siinkohal laiendada, mida see tähendab ehk et keeldu saab rakendada senisest madalama ohu tasemega olukordades ehk välistada ka isikutele tekitatavate väiksemate vigastuste oht vms.</w:t>
      </w:r>
    </w:p>
  </w:comment>
  <w:comment w:initials="JK" w:author="Joel Kook - JUSTDIGI" w:date="2025-10-23T16:13:00Z" w:id="13">
    <w:p w:rsidR="00F844D6" w:rsidP="00F844D6" w:rsidRDefault="00F844D6" w14:paraId="17B449B4" w14:textId="77777777">
      <w:pPr>
        <w:pStyle w:val="Kommentaaritekst"/>
      </w:pPr>
      <w:r>
        <w:rPr>
          <w:rStyle w:val="Kommentaariviide"/>
        </w:rPr>
        <w:annotationRef/>
      </w:r>
      <w:r>
        <w:rPr>
          <w:color w:val="000000"/>
        </w:rPr>
        <w:t>Seda tuleks selgitada. Nimelt ei sisalda EN muudatus kohustust viibimiskeeld kirjalikult dokumenteerida. Nt tuuakse seletuskirjas välja, et  tervelt 95% juhtudest aastail 2022-2023 kehtestas politsei keelu suuliselt. Kuidas ja mille põhjal eeldatakse sel juhul praktika muutust ja kuidas peaksid osapooled käituma olukorras, kus keeld kehtestatakse siiski ja endiselt üksnes suuliselt? Kas kirjalikult dokumenteerimisel väheneks ka osapoolte halduskoormus (tõendamisel, vaidlustamisel). Kui jah, siis arvestada seda ka sisukokkuvõtte halduskoormuse üldise hinnangu andmisel.</w:t>
      </w:r>
    </w:p>
  </w:comment>
  <w:comment w:initials="JK" w:author="Joel Kook - JUSTDIGI" w:date="2025-10-23T16:14:00Z" w:id="14">
    <w:p w:rsidR="00012607" w:rsidP="00012607" w:rsidRDefault="00012607" w14:paraId="20A37B98" w14:textId="77777777">
      <w:pPr>
        <w:pStyle w:val="Kommentaaritekst"/>
      </w:pPr>
      <w:r>
        <w:rPr>
          <w:rStyle w:val="Kommentaariviide"/>
        </w:rPr>
        <w:annotationRef/>
      </w:r>
      <w:r>
        <w:rPr>
          <w:color w:val="000000"/>
        </w:rPr>
        <w:t>Leevendava asjaoluna muudatusele võiks lisada ka selle, et muudatus ei tähenda automaatselt kõigile keelu pikendamist, vaid sellele eelneb kaalutlusprotsess, mille käigus tegelik ajutise keelu pikkus otsustatakse asjaoludest lähtuvalt.</w:t>
      </w:r>
    </w:p>
  </w:comment>
  <w:comment w:initials="JK" w:author="Joel Kook - JUSTDIGI" w:date="2025-10-23T16:16:00Z" w:id="15">
    <w:p w:rsidR="00590AFA" w:rsidP="00590AFA" w:rsidRDefault="00590AFA" w14:paraId="5B1B7759" w14:textId="77777777">
      <w:pPr>
        <w:pStyle w:val="Kommentaaritekst"/>
      </w:pPr>
      <w:r>
        <w:rPr>
          <w:rStyle w:val="Kommentaariviide"/>
        </w:rPr>
        <w:annotationRef/>
      </w:r>
      <w:r>
        <w:rPr>
          <w:color w:val="000000"/>
        </w:rPr>
        <w:t>Kuna EN muudatus ei tegele KOV teenuste kättesaadavusega, palume täpsustada, kas mõeldi seda, et sõltuvalt omavalitsusest võib sellise abi kättesaadavus olla erinev ehk et käesoleval muudatusel võib teatud omavalitsustes olla seetõttu väiksem mõju  (eeldusel, et isik saab sellist abi taotleda üksnes oma elukohajärgsest omavalitsusest)? Nt kas laupäeval registreeritud 72-tunnine keeld võib osutuda ka ebapiisavaks, kui nimetatud KOV vastuvõtupäev ei ole juhtumisi kohe töönädala alguses?</w:t>
      </w:r>
    </w:p>
  </w:comment>
  <w:comment w:initials="JK" w:author="Joel Kook - JUSTDIGI" w:date="2025-10-23T16:18:00Z" w:id="16">
    <w:p w:rsidR="00582853" w:rsidP="00582853" w:rsidRDefault="00582853" w14:paraId="4508710B" w14:textId="77777777">
      <w:pPr>
        <w:pStyle w:val="Kommentaaritekst"/>
      </w:pPr>
      <w:r>
        <w:rPr>
          <w:rStyle w:val="Kommentaariviide"/>
        </w:rPr>
        <w:annotationRef/>
      </w:r>
      <w:r>
        <w:rPr>
          <w:color w:val="000000"/>
        </w:rPr>
        <w:t>Siin oleks vaja täpsemalt selgitada, milline on just EN-ga kaasneva muudatuse sisu - nimelt on selleks eelkõige viibimise keelu kehtestamine ka senisest väiksema ohu olukordades. Kas see eeldab sarnaselt perevägivallaga seotud juhtumitele keeldude arvu eeldatavat kasvu? Sel juhul tuleks analüüsida ka võimalikku ebasoovitava mõju riske, nt mis puudutab isikute põhiõiguste võimalikku riivet olukordades, kus korrakaitseorganid võivad isikute viibimisõigusi piirata senisest väiksema ohu olukorras.</w:t>
      </w:r>
    </w:p>
  </w:comment>
  <w:comment w:initials="JK" w:author="Joel Kook - JUSTDIGI" w:date="2025-10-23T16:18:00Z" w:id="17">
    <w:p w:rsidR="001A48E1" w:rsidP="001A48E1" w:rsidRDefault="001A48E1" w14:paraId="195DD54F" w14:textId="77777777">
      <w:pPr>
        <w:pStyle w:val="Kommentaaritekst"/>
      </w:pPr>
      <w:r>
        <w:rPr>
          <w:rStyle w:val="Kommentaariviide"/>
        </w:rPr>
        <w:annotationRef/>
      </w:r>
      <w:r>
        <w:rPr>
          <w:color w:val="000000"/>
        </w:rPr>
        <w:t>2024. a oli märkimisväärne kasv. Sellisena väljatoodult vajaks ilmselt selgitamist, mis selle tingis.</w:t>
      </w:r>
    </w:p>
  </w:comment>
  <w:comment w:initials="JK" w:author="Joel Kook - JUSTDIGI" w:date="2025-10-23T16:19:00Z" w:id="18">
    <w:p w:rsidR="002B5DA6" w:rsidP="002B5DA6" w:rsidRDefault="002B5DA6" w14:paraId="7F36D26B" w14:textId="77777777">
      <w:pPr>
        <w:pStyle w:val="Kommentaaritekst"/>
      </w:pPr>
      <w:r>
        <w:rPr>
          <w:rStyle w:val="Kommentaariviide"/>
        </w:rPr>
        <w:annotationRef/>
      </w:r>
      <w:r>
        <w:rPr>
          <w:color w:val="000000"/>
        </w:rPr>
        <w:t>Kas silmas on peetud reageerimist olukordadele, mis võivad eskaleeruda suurema riskiga sündmusteks ehk reageerida senisest varasemas etapis? Võiks tuua lisaks mõned üldlevinumad näited, millistele sündmustele tekiks edaspidi võimalus varasemalt reageerida kui seni.</w:t>
      </w:r>
    </w:p>
  </w:comment>
  <w:comment w:initials="JK" w:author="Joel Kook - JUSTDIGI" w:date="2025-10-23T16:19:00Z" w:id="19">
    <w:p w:rsidR="008D01C6" w:rsidP="008D01C6" w:rsidRDefault="008D01C6" w14:paraId="3ED0D6D0" w14:textId="77777777">
      <w:pPr>
        <w:pStyle w:val="Kommentaaritekst"/>
      </w:pPr>
      <w:r>
        <w:rPr>
          <w:rStyle w:val="Kommentaariviide"/>
        </w:rPr>
        <w:annotationRef/>
      </w:r>
      <w:r>
        <w:rPr>
          <w:color w:val="000000"/>
        </w:rPr>
        <w:t>Need lõigud peaksid pigem olema mõjuanalüüsi osas 6.1. sihtrühm II.</w:t>
      </w:r>
    </w:p>
  </w:comment>
  <w:comment w:initials="JK" w:author="Joel Kook - JUSTDIGI" w:date="2025-10-23T16:20:00Z" w:id="20">
    <w:p w:rsidR="00F835E9" w:rsidP="00F835E9" w:rsidRDefault="00F835E9" w14:paraId="74279C9C" w14:textId="77777777">
      <w:pPr>
        <w:pStyle w:val="Kommentaaritekst"/>
      </w:pPr>
      <w:r>
        <w:rPr>
          <w:rStyle w:val="Kommentaariviide"/>
        </w:rPr>
        <w:annotationRef/>
      </w:r>
      <w:r>
        <w:rPr>
          <w:color w:val="000000"/>
        </w:rPr>
        <w:t>Seletuskirja 7. osas märgitu kohaselt kavandatakse esmajärjekorras 1500 politseiametniku koolitamist ja täiendavalt sellele arvule ka abipolitseinike koolitamist. Kas muudatus mõjutab siiski veel mingeid PPA ametikohti lisaks siin nimetatutele?</w:t>
      </w:r>
    </w:p>
  </w:comment>
  <w:comment w:initials="JK" w:author="Joel Kook - JUSTDIGI" w:date="2025-10-23T16:20:00Z" w:id="21">
    <w:p w:rsidR="00091EFD" w:rsidP="00091EFD" w:rsidRDefault="00091EFD" w14:paraId="7F427C7A" w14:textId="77777777">
      <w:pPr>
        <w:pStyle w:val="Kommentaaritekst"/>
      </w:pPr>
      <w:r>
        <w:rPr>
          <w:rStyle w:val="Kommentaariviide"/>
        </w:rPr>
        <w:annotationRef/>
      </w:r>
      <w:r>
        <w:rPr>
          <w:color w:val="000000"/>
        </w:rPr>
        <w:t>Ka reageerimine senisest madalamal ohutasemel võib seda teha. Lisada.</w:t>
      </w:r>
    </w:p>
  </w:comment>
  <w:comment w:initials="JK" w:author="Joel Kook - JUSTDIGI" w:date="2025-10-23T16:21:00Z" w:id="22">
    <w:p w:rsidR="00B57482" w:rsidP="00B57482" w:rsidRDefault="00B57482" w14:paraId="6F36B471" w14:textId="77777777">
      <w:pPr>
        <w:pStyle w:val="Kommentaaritekst"/>
      </w:pPr>
      <w:r>
        <w:rPr>
          <w:rStyle w:val="Kommentaariviide"/>
        </w:rPr>
        <w:annotationRef/>
      </w:r>
      <w:r>
        <w:rPr>
          <w:color w:val="000000"/>
        </w:rPr>
        <w:t>Siin tuleks märkida ka suurema dokumenteerimise vajaduse mõju, kuna senimaani rakendatakse keelde peamiselt suuliselt (95%), kuid edaspidi tuleks juurutada praktika kirjalikuks dokumenteerimiseks, kuna kaalutlusruumi tõttu võib subjektidel esineda suurem vajadus otsuseid vaidlustada.</w:t>
      </w:r>
    </w:p>
  </w:comment>
  <w:comment w:initials="JK" w:author="Joel Kook - JUSTDIGI" w:date="2025-10-23T16:21:00Z" w:id="24">
    <w:p w:rsidR="00C91F45" w:rsidP="00C91F45" w:rsidRDefault="00C91F45" w14:paraId="4D712C02" w14:textId="77777777">
      <w:pPr>
        <w:pStyle w:val="Kommentaaritekst"/>
      </w:pPr>
      <w:r>
        <w:rPr>
          <w:rStyle w:val="Kommentaariviide"/>
        </w:rPr>
        <w:annotationRef/>
      </w:r>
      <w:r>
        <w:rPr>
          <w:color w:val="000000"/>
        </w:rPr>
        <w:t>Kas on andmeid selle kohta, kui palju on senimaani viibimiskeeldu vaidlustatud, sh kohtus vaidlustatud?</w:t>
      </w:r>
    </w:p>
  </w:comment>
  <w:comment w:initials="JK" w:author="Joel Kook - JUSTDIGI" w:date="2025-10-23T16:22:00Z" w:id="25">
    <w:p w:rsidR="004741DB" w:rsidP="004741DB" w:rsidRDefault="00A70BED" w14:paraId="256313BA" w14:textId="77777777">
      <w:pPr>
        <w:pStyle w:val="Kommentaaritekst"/>
      </w:pPr>
      <w:r>
        <w:rPr>
          <w:rStyle w:val="Kommentaariviide"/>
        </w:rPr>
        <w:annotationRef/>
      </w:r>
      <w:r w:rsidR="004741DB">
        <w:rPr>
          <w:color w:val="000000"/>
        </w:rPr>
        <w:t>Märkida tugikeskuste koguarv. Võimalusel neis hõivatute (ligikaudne) arv.</w:t>
      </w:r>
    </w:p>
  </w:comment>
  <w:comment w:initials="JK" w:author="Joel Kook - JUSTDIGI" w:date="2025-10-23T16:34:00Z" w:id="26">
    <w:p w:rsidR="00385ACA" w:rsidP="00385ACA" w:rsidRDefault="00385ACA" w14:paraId="35736611" w14:textId="77777777">
      <w:pPr>
        <w:pStyle w:val="Kommentaaritekst"/>
      </w:pPr>
      <w:r>
        <w:rPr>
          <w:rStyle w:val="Kommentaariviide"/>
        </w:rPr>
        <w:annotationRef/>
      </w:r>
      <w:r>
        <w:rPr>
          <w:color w:val="000000"/>
        </w:rPr>
        <w:t>Puudub hinnang, kas selleks ollakse ka valmis või seisneb siin võimalik ebasoovitava mõju risk, kui vajalikku abi ei olda uues olukorras suutelised selle aja jooksul siiski osutama. Võimalusel täiendada, kuna eelduslikult on tagasiside sellelt sihtrühmalt saadud.</w:t>
      </w:r>
    </w:p>
  </w:comment>
  <w:comment w:initials="JK" w:author="Joel Kook - JUSTDIGI" w:date="2025-10-23T16:38:00Z" w:id="27">
    <w:p w:rsidR="005A53AE" w:rsidP="005A53AE" w:rsidRDefault="005A53AE" w14:paraId="0D2D14EF" w14:textId="77777777">
      <w:pPr>
        <w:pStyle w:val="Kommentaaritekst"/>
      </w:pPr>
      <w:r>
        <w:rPr>
          <w:rStyle w:val="Kommentaariviide"/>
        </w:rPr>
        <w:annotationRef/>
      </w:r>
      <w:r>
        <w:t xml:space="preserve">Sihtrühm on ilmselt Sotsiaalkindlustusamet? Täpsustada lisaks, </w:t>
      </w:r>
      <w:r>
        <w:rPr>
          <w:color w:val="000000"/>
        </w:rPr>
        <w:t>kui palju on ohvriabiga seotud teenust osutavaid ametnikke sotsiaalkindlustusametis (töökohtade arv), lisada ameti kogukoosseisu suurus.</w:t>
      </w:r>
    </w:p>
  </w:comment>
  <w:comment w:initials="JK" w:author="Joel Kook - JUSTDIGI" w:date="2025-10-23T16:38:00Z" w:id="28">
    <w:p w:rsidR="00FD6CCE" w:rsidP="00FD6CCE" w:rsidRDefault="00FD6CCE" w14:paraId="74B04CA5" w14:textId="77777777">
      <w:pPr>
        <w:pStyle w:val="Kommentaaritekst"/>
      </w:pPr>
      <w:r>
        <w:rPr>
          <w:rStyle w:val="Kommentaariviide"/>
        </w:rPr>
        <w:annotationRef/>
      </w:r>
      <w:r>
        <w:rPr>
          <w:color w:val="000000"/>
        </w:rPr>
        <w:t>Kuidas garanteeritakse (või on garanteeritud) tulevikus teabe automaatne edastamine ohvriabile? Täiendada.</w:t>
      </w:r>
    </w:p>
  </w:comment>
  <w:comment w:initials="JK" w:author="Joel Kook - JUSTDIGI" w:date="2025-10-23T16:39:00Z" w:id="29">
    <w:p w:rsidR="001F7962" w:rsidP="001F7962" w:rsidRDefault="001F7962" w14:paraId="6E3D3C9D" w14:textId="77777777">
      <w:pPr>
        <w:pStyle w:val="Kommentaaritekst"/>
      </w:pPr>
      <w:r>
        <w:rPr>
          <w:rStyle w:val="Kommentaariviide"/>
        </w:rPr>
        <w:annotationRef/>
      </w:r>
      <w:r>
        <w:rPr>
          <w:color w:val="000000"/>
        </w:rPr>
        <w:t>Siiski samavõrd ka selle rakendamine madalama ohu olukordades.</w:t>
      </w:r>
    </w:p>
  </w:comment>
  <w:comment w:initials="JK" w:author="Joel Kook - JUSTDIGI" w:date="2025-10-23T16:40:00Z" w:id="30">
    <w:p w:rsidR="00141925" w:rsidP="00141925" w:rsidRDefault="00141925" w14:paraId="437A5C35" w14:textId="77777777">
      <w:pPr>
        <w:pStyle w:val="Kommentaaritekst"/>
      </w:pPr>
      <w:r>
        <w:rPr>
          <w:rStyle w:val="Kommentaariviide"/>
        </w:rPr>
        <w:annotationRef/>
      </w:r>
      <w:r>
        <w:rPr>
          <w:color w:val="000000"/>
        </w:rPr>
        <w:t>Täpsustada, kas nendega seotult on vaja teha ka täiendavaid seadusandlikke muudatusi?</w:t>
      </w:r>
    </w:p>
  </w:comment>
  <w:comment w:initials="JK" w:author="Joel Kook - JUSTDIGI" w:date="2025-10-23T16:40:00Z" w:id="31">
    <w:p w:rsidR="001A7576" w:rsidP="001A7576" w:rsidRDefault="001A7576" w14:paraId="0D9AFEB3" w14:textId="77777777">
      <w:pPr>
        <w:pStyle w:val="Kommentaaritekst"/>
      </w:pPr>
      <w:r>
        <w:rPr>
          <w:rStyle w:val="Kommentaariviide"/>
        </w:rPr>
        <w:annotationRef/>
      </w:r>
      <w:r>
        <w:rPr>
          <w:color w:val="000000"/>
        </w:rPr>
        <w:t>Palume see osa kui ebasoovitava mõju risk tõsta siit mõjuanalüüsi osasse seletuskirja p 6.1. sihtrühm II.</w:t>
      </w:r>
    </w:p>
  </w:comment>
  <w:comment w:initials="JK" w:author="Joel Kook - JUSTDIGI" w:date="2025-10-23T16:40:00Z" w:id="32">
    <w:p w:rsidR="009D7322" w:rsidP="009D7322" w:rsidRDefault="009D7322" w14:paraId="432774BA" w14:textId="77777777">
      <w:pPr>
        <w:pStyle w:val="Kommentaaritekst"/>
      </w:pPr>
      <w:r>
        <w:rPr>
          <w:rStyle w:val="Kommentaariviide"/>
        </w:rPr>
        <w:annotationRef/>
      </w:r>
      <w:r>
        <w:rPr>
          <w:color w:val="000000"/>
        </w:rPr>
        <w:t>Kas see võib tähendada täiendavat eelarvelist vajadust ressursi järele? Kui jah, siis tuleks see riskina kirjeldada ka seletuskirja mõjuanalüüsi osas 6.3. sihtrühm IV.</w:t>
      </w:r>
    </w:p>
  </w:comment>
  <w:comment xmlns:w="http://schemas.openxmlformats.org/wordprocessingml/2006/main" w:initials="MJ" w:author="Markus Ühtigi - JUSTDIGI" w:date="2025-10-27T10:34:47" w:id="1443313010">
    <w:p xmlns:w14="http://schemas.microsoft.com/office/word/2010/wordml" xmlns:w="http://schemas.openxmlformats.org/wordprocessingml/2006/main" w:rsidR="2F2F635A" w:rsidRDefault="33E3B2CE" w14:paraId="74E8F109" w14:textId="48DB72A8">
      <w:pPr>
        <w:pStyle w:val="CommentText"/>
      </w:pPr>
      <w:r>
        <w:rPr>
          <w:rStyle w:val="CommentReference"/>
        </w:rPr>
        <w:annotationRef/>
      </w:r>
      <w:r w:rsidRPr="649C776C" w:rsidR="31C8C244">
        <w:t>VTK-d puudutav informatsioon peaks paiknema seletuskirja 2. osa all (vt ka HÕNTE § 42 lg 2).</w:t>
      </w:r>
    </w:p>
  </w:comment>
  <w:comment xmlns:w="http://schemas.openxmlformats.org/wordprocessingml/2006/main" w:initials="MJ" w:author="Markus Ühtigi - JUSTDIGI" w:date="2025-10-27T10:36:07" w:id="631061184">
    <w:p xmlns:w14="http://schemas.microsoft.com/office/word/2010/wordml" xmlns:w="http://schemas.openxmlformats.org/wordprocessingml/2006/main" w:rsidR="0C9450E0" w:rsidRDefault="20B09707" w14:paraId="5793DCA5" w14:textId="3A6DBA2D">
      <w:pPr>
        <w:pStyle w:val="CommentText"/>
      </w:pPr>
      <w:r>
        <w:rPr>
          <w:rStyle w:val="CommentReference"/>
        </w:rPr>
        <w:annotationRef/>
      </w:r>
      <w:r w:rsidRPr="180DB4DF" w:rsidR="5C2530CC">
        <w:t>Riigikogu juhatuse 2014. aasta 10. aprilli otsusega nr 70 kehtestatud eelnõu ja seletuskirja vormistamise juhendi kohaselt (lk 2) ei kasutata allajoonimist. Sama märkus ka teiste allajoonimiste kohta.</w:t>
      </w:r>
    </w:p>
  </w:comment>
  <w:comment xmlns:w="http://schemas.openxmlformats.org/wordprocessingml/2006/main" w:initials="MJ" w:author="Markus Ühtigi - JUSTDIGI" w:date="2025-10-27T10:36:51" w:id="1706774319">
    <w:p xmlns:w14="http://schemas.microsoft.com/office/word/2010/wordml" xmlns:w="http://schemas.openxmlformats.org/wordprocessingml/2006/main" w:rsidR="2FA1B5F2" w:rsidRDefault="4F25C3BA" w14:paraId="48A4DB0D" w14:textId="3CA913B8">
      <w:pPr>
        <w:pStyle w:val="CommentText"/>
      </w:pPr>
      <w:r>
        <w:rPr>
          <w:rStyle w:val="CommentReference"/>
        </w:rPr>
        <w:annotationRef/>
      </w:r>
      <w:r w:rsidRPr="0BA994D1" w:rsidR="198B27B5">
        <w:t>Selles osas tuleb planeeritud jõustumisaega ka põhjendada, vt ka HÕNTE § 49.</w:t>
      </w:r>
    </w:p>
  </w:comment>
</w:comments>
</file>

<file path=word/commentsExtended.xml><?xml version="1.0" encoding="utf-8"?>
<w15:commentsEx xmlns:mc="http://schemas.openxmlformats.org/markup-compatibility/2006" xmlns:w15="http://schemas.microsoft.com/office/word/2012/wordml" mc:Ignorable="w15">
  <w15:commentEx w15:done="0" w15:paraId="671FE089"/>
  <w15:commentEx w15:done="0" w15:paraId="3E2EDE94"/>
  <w15:commentEx w15:done="0" w15:paraId="17F5EAE0"/>
  <w15:commentEx w15:done="0" w15:paraId="6FA8EA66"/>
  <w15:commentEx w15:done="0" w15:paraId="46D4179B"/>
  <w15:commentEx w15:done="0" w15:paraId="7C415A39"/>
  <w15:commentEx w15:done="0" w15:paraId="6DFE1D67"/>
  <w15:commentEx w15:done="0" w15:paraId="16EE9F9B"/>
  <w15:commentEx w15:done="0" w15:paraId="17B449B4"/>
  <w15:commentEx w15:done="0" w15:paraId="20A37B98"/>
  <w15:commentEx w15:done="0" w15:paraId="5B1B7759"/>
  <w15:commentEx w15:done="0" w15:paraId="4508710B"/>
  <w15:commentEx w15:done="0" w15:paraId="195DD54F"/>
  <w15:commentEx w15:done="0" w15:paraId="7F36D26B"/>
  <w15:commentEx w15:done="0" w15:paraId="3ED0D6D0"/>
  <w15:commentEx w15:done="0" w15:paraId="74279C9C"/>
  <w15:commentEx w15:done="0" w15:paraId="7F427C7A"/>
  <w15:commentEx w15:done="0" w15:paraId="6F36B471"/>
  <w15:commentEx w15:done="0" w15:paraId="4D712C02"/>
  <w15:commentEx w15:done="0" w15:paraId="256313BA"/>
  <w15:commentEx w15:done="0" w15:paraId="35736611"/>
  <w15:commentEx w15:done="0" w15:paraId="0D2D14EF"/>
  <w15:commentEx w15:done="0" w15:paraId="74B04CA5"/>
  <w15:commentEx w15:done="0" w15:paraId="6E3D3C9D"/>
  <w15:commentEx w15:done="0" w15:paraId="437A5C35"/>
  <w15:commentEx w15:done="0" w15:paraId="0D9AFEB3"/>
  <w15:commentEx w15:done="0" w15:paraId="432774BA"/>
  <w15:commentEx w15:done="0" w15:paraId="74E8F109"/>
  <w15:commentEx w15:done="0" w15:paraId="5793DCA5"/>
  <w15:commentEx w15:done="0" w15:paraId="48A4DB0D"/>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99AF561" w16cex:dateUtc="2025-10-23T12:45:00Z"/>
  <w16cex:commentExtensible w16cex:durableId="6EE421D9" w16cex:dateUtc="2025-10-23T12:49:00Z"/>
  <w16cex:commentExtensible w16cex:durableId="470F9162" w16cex:dateUtc="2025-10-23T12:46:00Z"/>
  <w16cex:commentExtensible w16cex:durableId="26BEBCE9" w16cex:dateUtc="2025-10-23T12:49:00Z"/>
  <w16cex:commentExtensible w16cex:durableId="35C351E5" w16cex:dateUtc="2025-10-23T12:50:00Z"/>
  <w16cex:commentExtensible w16cex:durableId="55897BB2" w16cex:dateUtc="2025-10-23T12:54:00Z"/>
  <w16cex:commentExtensible w16cex:durableId="7B4DBB81" w16cex:dateUtc="2025-10-23T12:56:00Z"/>
  <w16cex:commentExtensible w16cex:durableId="44FA9DA9" w16cex:dateUtc="2025-10-23T13:11:00Z"/>
  <w16cex:commentExtensible w16cex:durableId="7A99A8EF" w16cex:dateUtc="2025-10-23T13:13:00Z"/>
  <w16cex:commentExtensible w16cex:durableId="30A8F519" w16cex:dateUtc="2025-10-23T13:14:00Z"/>
  <w16cex:commentExtensible w16cex:durableId="23749C56" w16cex:dateUtc="2025-10-23T13:16:00Z"/>
  <w16cex:commentExtensible w16cex:durableId="777DD174" w16cex:dateUtc="2025-10-23T13:18:00Z"/>
  <w16cex:commentExtensible w16cex:durableId="260BE4EC" w16cex:dateUtc="2025-10-23T13:18:00Z"/>
  <w16cex:commentExtensible w16cex:durableId="2B29C0FC" w16cex:dateUtc="2025-10-23T13:19:00Z"/>
  <w16cex:commentExtensible w16cex:durableId="70B7C57C" w16cex:dateUtc="2025-10-23T13:19:00Z"/>
  <w16cex:commentExtensible w16cex:durableId="0F2C3E2B" w16cex:dateUtc="2025-10-23T13:20:00Z"/>
  <w16cex:commentExtensible w16cex:durableId="2BCCC8BA" w16cex:dateUtc="2025-10-23T13:20:00Z"/>
  <w16cex:commentExtensible w16cex:durableId="4CFD3590" w16cex:dateUtc="2025-10-23T13:21:00Z"/>
  <w16cex:commentExtensible w16cex:durableId="7A4F4C1B" w16cex:dateUtc="2025-10-23T13:21:00Z"/>
  <w16cex:commentExtensible w16cex:durableId="5895D7A2" w16cex:dateUtc="2025-10-23T13:22:00Z"/>
  <w16cex:commentExtensible w16cex:durableId="7A74BD79" w16cex:dateUtc="2025-10-23T13:34:00Z"/>
  <w16cex:commentExtensible w16cex:durableId="3F482555" w16cex:dateUtc="2025-10-23T13:38:00Z"/>
  <w16cex:commentExtensible w16cex:durableId="07FE1662" w16cex:dateUtc="2025-10-23T13:38:00Z"/>
  <w16cex:commentExtensible w16cex:durableId="31BB0DFF" w16cex:dateUtc="2025-10-23T13:39:00Z"/>
  <w16cex:commentExtensible w16cex:durableId="3E78F15C" w16cex:dateUtc="2025-10-23T13:40:00Z"/>
  <w16cex:commentExtensible w16cex:durableId="2A0E829E" w16cex:dateUtc="2025-10-23T13:40:00Z"/>
  <w16cex:commentExtensible w16cex:durableId="32E72165" w16cex:dateUtc="2025-10-23T13:40:00Z"/>
  <w16cex:commentExtensible w16cex:durableId="2653146E" w16cex:dateUtc="2025-10-27T08:34:47.521Z"/>
  <w16cex:commentExtensible w16cex:durableId="20AFCA96" w16cex:dateUtc="2025-10-27T08:36:07.74Z"/>
  <w16cex:commentExtensible w16cex:durableId="2B46F645" w16cex:dateUtc="2025-10-27T08:36:51.426Z"/>
</w16cex:commentsExtensible>
</file>

<file path=word/commentsIds.xml><?xml version="1.0" encoding="utf-8"?>
<w16cid:commentsIds xmlns:mc="http://schemas.openxmlformats.org/markup-compatibility/2006" xmlns:w16cid="http://schemas.microsoft.com/office/word/2016/wordml/cid" mc:Ignorable="w16cid">
  <w16cid:commentId w16cid:paraId="671FE089" w16cid:durableId="199AF561"/>
  <w16cid:commentId w16cid:paraId="3E2EDE94" w16cid:durableId="6EE421D9"/>
  <w16cid:commentId w16cid:paraId="17F5EAE0" w16cid:durableId="470F9162"/>
  <w16cid:commentId w16cid:paraId="6FA8EA66" w16cid:durableId="26BEBCE9"/>
  <w16cid:commentId w16cid:paraId="46D4179B" w16cid:durableId="35C351E5"/>
  <w16cid:commentId w16cid:paraId="7C415A39" w16cid:durableId="55897BB2"/>
  <w16cid:commentId w16cid:paraId="6DFE1D67" w16cid:durableId="7B4DBB81"/>
  <w16cid:commentId w16cid:paraId="16EE9F9B" w16cid:durableId="44FA9DA9"/>
  <w16cid:commentId w16cid:paraId="17B449B4" w16cid:durableId="7A99A8EF"/>
  <w16cid:commentId w16cid:paraId="20A37B98" w16cid:durableId="30A8F519"/>
  <w16cid:commentId w16cid:paraId="5B1B7759" w16cid:durableId="23749C56"/>
  <w16cid:commentId w16cid:paraId="4508710B" w16cid:durableId="777DD174"/>
  <w16cid:commentId w16cid:paraId="195DD54F" w16cid:durableId="260BE4EC"/>
  <w16cid:commentId w16cid:paraId="7F36D26B" w16cid:durableId="2B29C0FC"/>
  <w16cid:commentId w16cid:paraId="3ED0D6D0" w16cid:durableId="70B7C57C"/>
  <w16cid:commentId w16cid:paraId="74279C9C" w16cid:durableId="0F2C3E2B"/>
  <w16cid:commentId w16cid:paraId="7F427C7A" w16cid:durableId="2BCCC8BA"/>
  <w16cid:commentId w16cid:paraId="6F36B471" w16cid:durableId="4CFD3590"/>
  <w16cid:commentId w16cid:paraId="4D712C02" w16cid:durableId="7A4F4C1B"/>
  <w16cid:commentId w16cid:paraId="256313BA" w16cid:durableId="5895D7A2"/>
  <w16cid:commentId w16cid:paraId="35736611" w16cid:durableId="7A74BD79"/>
  <w16cid:commentId w16cid:paraId="0D2D14EF" w16cid:durableId="3F482555"/>
  <w16cid:commentId w16cid:paraId="74B04CA5" w16cid:durableId="07FE1662"/>
  <w16cid:commentId w16cid:paraId="6E3D3C9D" w16cid:durableId="31BB0DFF"/>
  <w16cid:commentId w16cid:paraId="437A5C35" w16cid:durableId="3E78F15C"/>
  <w16cid:commentId w16cid:paraId="0D9AFEB3" w16cid:durableId="2A0E829E"/>
  <w16cid:commentId w16cid:paraId="432774BA" w16cid:durableId="32E72165"/>
  <w16cid:commentId w16cid:paraId="74E8F109" w16cid:durableId="2653146E"/>
  <w16cid:commentId w16cid:paraId="5793DCA5" w16cid:durableId="20AFCA96"/>
  <w16cid:commentId w16cid:paraId="48A4DB0D" w16cid:durableId="2B46F6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462AE" w:rsidRDefault="008462AE" w14:paraId="398F214A" w14:textId="77777777">
      <w:r>
        <w:separator/>
      </w:r>
    </w:p>
  </w:endnote>
  <w:endnote w:type="continuationSeparator" w:id="0">
    <w:p w:rsidR="008462AE" w:rsidRDefault="008462AE" w14:paraId="79C32033" w14:textId="77777777">
      <w:r>
        <w:continuationSeparator/>
      </w:r>
    </w:p>
  </w:endnote>
  <w:endnote w:type="continuationNotice" w:id="1">
    <w:p w:rsidR="008462AE" w:rsidRDefault="008462AE" w14:paraId="0808CBF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9503634"/>
      <w:docPartObj>
        <w:docPartGallery w:val="Page Numbers (Bottom of Page)"/>
        <w:docPartUnique/>
      </w:docPartObj>
    </w:sdtPr>
    <w:sdtContent>
      <w:p w:rsidR="00D044FA" w:rsidRDefault="00D044FA" w14:paraId="63881C60" w14:textId="07D71B15">
        <w:pPr>
          <w:pStyle w:val="Jalus"/>
          <w:jc w:val="right"/>
        </w:pPr>
        <w:r>
          <w:fldChar w:fldCharType="begin"/>
        </w:r>
        <w:r>
          <w:instrText>PAGE   \* MERGEFORMAT</w:instrText>
        </w:r>
        <w:r>
          <w:fldChar w:fldCharType="separate"/>
        </w:r>
        <w:r>
          <w:t>2</w:t>
        </w:r>
        <w:r>
          <w:fldChar w:fldCharType="end"/>
        </w:r>
      </w:p>
    </w:sdtContent>
  </w:sdt>
  <w:p w:rsidR="00446919" w:rsidRDefault="00446919" w14:paraId="1E749531" w14:textId="7777777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5476300"/>
      <w:docPartObj>
        <w:docPartGallery w:val="Page Numbers (Bottom of Page)"/>
        <w:docPartUnique/>
      </w:docPartObj>
    </w:sdtPr>
    <w:sdtContent>
      <w:p w:rsidR="00446919" w:rsidRDefault="00446919" w14:paraId="118B7178" w14:textId="7EF22771">
        <w:pPr>
          <w:pStyle w:val="Jalus"/>
          <w:jc w:val="center"/>
        </w:pPr>
        <w:r>
          <w:fldChar w:fldCharType="begin"/>
        </w:r>
        <w:r>
          <w:instrText xml:space="preserve"> PAGE   \* MERGEFORMAT </w:instrText>
        </w:r>
        <w:r>
          <w:fldChar w:fldCharType="separate"/>
        </w:r>
        <w:r w:rsidR="00D26EBE">
          <w:rPr>
            <w:noProof/>
          </w:rPr>
          <w:t>1</w:t>
        </w:r>
        <w:r>
          <w:fldChar w:fldCharType="end"/>
        </w:r>
      </w:p>
    </w:sdtContent>
  </w:sdt>
  <w:p w:rsidR="00446919" w:rsidRDefault="00446919" w14:paraId="2D8CBBC5"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462AE" w:rsidRDefault="008462AE" w14:paraId="6C61054F" w14:textId="77777777">
      <w:r>
        <w:separator/>
      </w:r>
    </w:p>
  </w:footnote>
  <w:footnote w:type="continuationSeparator" w:id="0">
    <w:p w:rsidR="008462AE" w:rsidRDefault="008462AE" w14:paraId="1697DD83" w14:textId="77777777">
      <w:r>
        <w:continuationSeparator/>
      </w:r>
    </w:p>
  </w:footnote>
  <w:footnote w:type="continuationNotice" w:id="1">
    <w:p w:rsidR="008462AE" w:rsidRDefault="008462AE" w14:paraId="03E2808C" w14:textId="77777777"/>
  </w:footnote>
  <w:footnote w:id="2">
    <w:p w:rsidR="000015BD" w:rsidRDefault="000015BD" w14:paraId="477A1BB9" w14:textId="678A048B">
      <w:pPr>
        <w:pStyle w:val="Allmrkusetekst"/>
      </w:pPr>
      <w:r>
        <w:rPr>
          <w:rStyle w:val="Allmrkuseviide"/>
        </w:rPr>
        <w:footnoteRef/>
      </w:r>
      <w:r>
        <w:t xml:space="preserve"> Korrakaitseseadus –</w:t>
      </w:r>
      <w:r w:rsidDel="001046D1">
        <w:t xml:space="preserve"> </w:t>
      </w:r>
      <w:hyperlink w:history="1" r:id="rId1">
        <w:r w:rsidRPr="00181895" w:rsidR="00181895">
          <w:rPr>
            <w:rStyle w:val="Hperlink"/>
          </w:rPr>
          <w:t>RT I, 05.07.2025, 12</w:t>
        </w:r>
      </w:hyperlink>
      <w:r w:rsidR="00264569">
        <w:t>.</w:t>
      </w:r>
    </w:p>
  </w:footnote>
  <w:footnote w:id="3">
    <w:p w:rsidR="00FD05BB" w:rsidP="00FD05BB" w:rsidRDefault="00FD05BB" w14:paraId="6F9E0FDE" w14:textId="056699A6">
      <w:pPr>
        <w:pStyle w:val="Allmrkusetekst"/>
      </w:pPr>
      <w:r>
        <w:rPr>
          <w:rStyle w:val="Allmrkuseviide"/>
        </w:rPr>
        <w:footnoteRef/>
      </w:r>
      <w:r>
        <w:t xml:space="preserve"> </w:t>
      </w:r>
      <w:r>
        <w:t xml:space="preserve">Ohvriabi seadus – </w:t>
      </w:r>
      <w:hyperlink w:history="1" r:id="rId2">
        <w:r w:rsidRPr="003B29FB">
          <w:rPr>
            <w:rStyle w:val="Hperlink"/>
          </w:rPr>
          <w:t>RT I, 06.01.2023, 1</w:t>
        </w:r>
      </w:hyperlink>
      <w:r>
        <w:t>.</w:t>
      </w:r>
    </w:p>
  </w:footnote>
  <w:footnote w:id="4">
    <w:p w:rsidR="00177BC6" w:rsidRDefault="00177BC6" w14:paraId="4E184E50" w14:textId="68B881A1">
      <w:pPr>
        <w:pStyle w:val="Allmrkusetekst"/>
      </w:pPr>
      <w:r>
        <w:rPr>
          <w:rStyle w:val="Allmrkuseviide"/>
        </w:rPr>
        <w:footnoteRef/>
      </w:r>
      <w:r>
        <w:t xml:space="preserve"> </w:t>
      </w:r>
      <w:r>
        <w:t xml:space="preserve">Eesti Vabariigi põhiseadus – </w:t>
      </w:r>
      <w:hyperlink w:history="1" r:id="rId3">
        <w:r w:rsidRPr="00177BC6">
          <w:rPr>
            <w:rStyle w:val="Hperlink"/>
          </w:rPr>
          <w:t>RT I, 11.04.2025, 2</w:t>
        </w:r>
      </w:hyperlink>
      <w:r>
        <w:t>.</w:t>
      </w:r>
    </w:p>
  </w:footnote>
  <w:footnote w:id="5">
    <w:p w:rsidRPr="00E14D40" w:rsidR="004F638B" w:rsidP="004F638B" w:rsidRDefault="004F638B" w14:paraId="4DF45043" w14:textId="2E20F2BC">
      <w:pPr>
        <w:pStyle w:val="Allmrkusetekst"/>
        <w:jc w:val="both"/>
      </w:pPr>
      <w:r w:rsidRPr="00E14D40">
        <w:rPr>
          <w:rStyle w:val="Allmrkuseviide"/>
        </w:rPr>
        <w:footnoteRef/>
      </w:r>
      <w:r w:rsidR="005A690F">
        <w:t xml:space="preserve"> </w:t>
      </w:r>
      <w:r w:rsidRPr="00E14D40">
        <w:t>Vt lähemalt</w:t>
      </w:r>
      <w:r w:rsidR="00B55303">
        <w:t>:</w:t>
      </w:r>
      <w:r w:rsidRPr="00E14D40">
        <w:t xml:space="preserve"> </w:t>
      </w:r>
      <w:hyperlink w:history="1" r:id="rId4">
        <w:r w:rsidRPr="00E14D40">
          <w:rPr>
            <w:rStyle w:val="Hperlink"/>
          </w:rPr>
          <w:t>https://www.siseministeerium.ee/stak2030</w:t>
        </w:r>
      </w:hyperlink>
      <w:r w:rsidR="005A690F">
        <w:t>.</w:t>
      </w:r>
    </w:p>
  </w:footnote>
  <w:footnote w:id="6">
    <w:p w:rsidR="00F55E36" w:rsidRDefault="00F55E36" w14:paraId="5B6AFAFA" w14:textId="1F44DF1A">
      <w:pPr>
        <w:pStyle w:val="Allmrkusetekst"/>
      </w:pPr>
      <w:r>
        <w:rPr>
          <w:rStyle w:val="Allmrkuseviide"/>
        </w:rPr>
        <w:footnoteRef/>
      </w:r>
      <w:r>
        <w:t xml:space="preserve"> </w:t>
      </w:r>
      <w:r w:rsidRPr="00F55E36">
        <w:t>Korrakaitseseaduse muutmise seaduse väljatöötamiskavatsus</w:t>
      </w:r>
      <w:r w:rsidR="00046839">
        <w:t>,</w:t>
      </w:r>
      <w:r w:rsidR="005A690F">
        <w:t xml:space="preserve"> </w:t>
      </w:r>
      <w:hyperlink w:history="1" r:id="rId5">
        <w:r w:rsidRPr="002E7D9C" w:rsidR="005A690F">
          <w:rPr>
            <w:rStyle w:val="Hperlink"/>
          </w:rPr>
          <w:t>https://eelnoud.valitsus.ee/main/mount/docList/5fa182b8-0c02-47b6-aeb2-d5d5c6dafe98</w:t>
        </w:r>
      </w:hyperlink>
      <w:r w:rsidR="005A690F">
        <w:t>.</w:t>
      </w:r>
    </w:p>
  </w:footnote>
  <w:footnote w:id="7">
    <w:p w:rsidR="00315365" w:rsidP="00315365" w:rsidRDefault="00315365" w14:paraId="446C8AA0" w14:textId="77777777">
      <w:pPr>
        <w:pStyle w:val="Allmrkusetekst"/>
      </w:pPr>
      <w:r>
        <w:rPr>
          <w:rStyle w:val="Allmrkuseviide"/>
        </w:rPr>
        <w:footnoteRef/>
      </w:r>
      <w:r>
        <w:t xml:space="preserve"> </w:t>
      </w:r>
      <w:r>
        <w:t xml:space="preserve">Vabariigi Valitsuse </w:t>
      </w:r>
      <w:r w:rsidRPr="00180F31">
        <w:t>17.</w:t>
      </w:r>
      <w:r>
        <w:t xml:space="preserve"> detsembri </w:t>
      </w:r>
      <w:r w:rsidRPr="00180F31">
        <w:t>2009</w:t>
      </w:r>
      <w:r>
        <w:t>. aasta määrus</w:t>
      </w:r>
      <w:r w:rsidRPr="00180F31">
        <w:t xml:space="preserve"> nr 211</w:t>
      </w:r>
      <w:r>
        <w:t xml:space="preserve"> „</w:t>
      </w:r>
      <w:r w:rsidRPr="000B48EF">
        <w:t xml:space="preserve">Politsei poolt valvatavad objektid“ – </w:t>
      </w:r>
      <w:hyperlink w:history="1" r:id="rId6">
        <w:r w:rsidRPr="000B48EF">
          <w:rPr>
            <w:rStyle w:val="Hperlink"/>
          </w:rPr>
          <w:t>RT I, 16.10.2021, 4</w:t>
        </w:r>
      </w:hyperlink>
      <w:r w:rsidRPr="000B48EF">
        <w:t>.</w:t>
      </w:r>
    </w:p>
  </w:footnote>
  <w:footnote w:id="8">
    <w:p w:rsidR="00A92A54" w:rsidP="0025577F" w:rsidRDefault="00A92A54" w14:paraId="5637431B" w14:textId="3D191858">
      <w:pPr>
        <w:pStyle w:val="Allmrkusetekst"/>
        <w:jc w:val="both"/>
      </w:pPr>
      <w:r>
        <w:rPr>
          <w:rStyle w:val="Allmrkuseviide"/>
        </w:rPr>
        <w:footnoteRef/>
      </w:r>
      <w:r>
        <w:t xml:space="preserve"> </w:t>
      </w:r>
      <w:proofErr w:type="spellStart"/>
      <w:r w:rsidRPr="0011791D">
        <w:t>GREVIO’s</w:t>
      </w:r>
      <w:proofErr w:type="spellEnd"/>
      <w:r w:rsidRPr="0011791D">
        <w:t xml:space="preserve"> (Baseline) </w:t>
      </w:r>
      <w:proofErr w:type="spellStart"/>
      <w:r w:rsidRPr="0011791D">
        <w:t>Evaluation</w:t>
      </w:r>
      <w:proofErr w:type="spellEnd"/>
      <w:r w:rsidRPr="0011791D">
        <w:t xml:space="preserve"> </w:t>
      </w:r>
      <w:proofErr w:type="spellStart"/>
      <w:r w:rsidRPr="0011791D">
        <w:t>Report</w:t>
      </w:r>
      <w:proofErr w:type="spellEnd"/>
      <w:r w:rsidRPr="0011791D">
        <w:t xml:space="preserve"> on </w:t>
      </w:r>
      <w:proofErr w:type="spellStart"/>
      <w:r w:rsidRPr="0011791D">
        <w:t>legislative</w:t>
      </w:r>
      <w:proofErr w:type="spellEnd"/>
      <w:r w:rsidRPr="0011791D">
        <w:t xml:space="preserve"> and </w:t>
      </w:r>
      <w:proofErr w:type="spellStart"/>
      <w:r w:rsidRPr="0011791D">
        <w:t>other</w:t>
      </w:r>
      <w:proofErr w:type="spellEnd"/>
      <w:r w:rsidRPr="0011791D">
        <w:t xml:space="preserve"> </w:t>
      </w:r>
      <w:proofErr w:type="spellStart"/>
      <w:r w:rsidRPr="0011791D">
        <w:t>measures</w:t>
      </w:r>
      <w:proofErr w:type="spellEnd"/>
      <w:r w:rsidRPr="0011791D">
        <w:t xml:space="preserve"> </w:t>
      </w:r>
      <w:proofErr w:type="spellStart"/>
      <w:r w:rsidRPr="0011791D">
        <w:t>giving</w:t>
      </w:r>
      <w:proofErr w:type="spellEnd"/>
      <w:r w:rsidRPr="0011791D">
        <w:t xml:space="preserve"> </w:t>
      </w:r>
      <w:proofErr w:type="spellStart"/>
      <w:r w:rsidRPr="0011791D">
        <w:t>effect</w:t>
      </w:r>
      <w:proofErr w:type="spellEnd"/>
      <w:r w:rsidRPr="0011791D">
        <w:t xml:space="preserve"> </w:t>
      </w:r>
      <w:proofErr w:type="spellStart"/>
      <w:r w:rsidRPr="0011791D">
        <w:t>to</w:t>
      </w:r>
      <w:proofErr w:type="spellEnd"/>
      <w:r w:rsidRPr="0011791D">
        <w:t xml:space="preserve"> </w:t>
      </w:r>
      <w:proofErr w:type="spellStart"/>
      <w:r w:rsidRPr="0011791D">
        <w:t>the</w:t>
      </w:r>
      <w:proofErr w:type="spellEnd"/>
      <w:r w:rsidRPr="0011791D">
        <w:t xml:space="preserve"> </w:t>
      </w:r>
      <w:proofErr w:type="spellStart"/>
      <w:r w:rsidRPr="0011791D">
        <w:t>provisions</w:t>
      </w:r>
      <w:proofErr w:type="spellEnd"/>
      <w:r w:rsidRPr="0011791D">
        <w:t xml:space="preserve"> of </w:t>
      </w:r>
      <w:proofErr w:type="spellStart"/>
      <w:r w:rsidRPr="0011791D">
        <w:t>the</w:t>
      </w:r>
      <w:proofErr w:type="spellEnd"/>
      <w:r w:rsidRPr="0011791D">
        <w:t xml:space="preserve"> </w:t>
      </w:r>
      <w:proofErr w:type="spellStart"/>
      <w:r w:rsidRPr="0011791D">
        <w:t>Council</w:t>
      </w:r>
      <w:proofErr w:type="spellEnd"/>
      <w:r w:rsidRPr="0011791D">
        <w:t xml:space="preserve"> of Europe </w:t>
      </w:r>
      <w:proofErr w:type="spellStart"/>
      <w:r w:rsidRPr="0011791D">
        <w:t>Convention</w:t>
      </w:r>
      <w:proofErr w:type="spellEnd"/>
      <w:r w:rsidRPr="0011791D">
        <w:t xml:space="preserve"> on </w:t>
      </w:r>
      <w:proofErr w:type="spellStart"/>
      <w:r w:rsidRPr="0011791D">
        <w:t>Preventing</w:t>
      </w:r>
      <w:proofErr w:type="spellEnd"/>
      <w:r w:rsidRPr="0011791D">
        <w:t xml:space="preserve"> and </w:t>
      </w:r>
      <w:proofErr w:type="spellStart"/>
      <w:r w:rsidRPr="0011791D">
        <w:t>Combating</w:t>
      </w:r>
      <w:proofErr w:type="spellEnd"/>
      <w:r w:rsidRPr="0011791D">
        <w:t xml:space="preserve"> </w:t>
      </w:r>
      <w:proofErr w:type="spellStart"/>
      <w:r w:rsidRPr="0011791D">
        <w:t>Violence</w:t>
      </w:r>
      <w:proofErr w:type="spellEnd"/>
      <w:r w:rsidRPr="0011791D">
        <w:t xml:space="preserve"> </w:t>
      </w:r>
      <w:proofErr w:type="spellStart"/>
      <w:r w:rsidRPr="0011791D">
        <w:t>against</w:t>
      </w:r>
      <w:proofErr w:type="spellEnd"/>
      <w:r w:rsidRPr="0011791D">
        <w:t xml:space="preserve"> </w:t>
      </w:r>
      <w:proofErr w:type="spellStart"/>
      <w:r w:rsidRPr="0011791D">
        <w:t>Women</w:t>
      </w:r>
      <w:proofErr w:type="spellEnd"/>
      <w:r w:rsidRPr="0011791D">
        <w:t xml:space="preserve"> and </w:t>
      </w:r>
      <w:proofErr w:type="spellStart"/>
      <w:r w:rsidRPr="0011791D">
        <w:t>Domestic</w:t>
      </w:r>
      <w:proofErr w:type="spellEnd"/>
      <w:r w:rsidRPr="0011791D">
        <w:t xml:space="preserve"> </w:t>
      </w:r>
      <w:proofErr w:type="spellStart"/>
      <w:r w:rsidRPr="0011791D">
        <w:t>Violence</w:t>
      </w:r>
      <w:proofErr w:type="spellEnd"/>
      <w:r w:rsidRPr="0011791D">
        <w:t xml:space="preserve"> (Istanbul </w:t>
      </w:r>
      <w:proofErr w:type="spellStart"/>
      <w:r w:rsidRPr="0011791D">
        <w:t>Convention</w:t>
      </w:r>
      <w:proofErr w:type="spellEnd"/>
      <w:r w:rsidRPr="0011791D">
        <w:t>): ESTONIA. (17.11.2022)</w:t>
      </w:r>
      <w:r w:rsidR="00C96793">
        <w:t>,</w:t>
      </w:r>
      <w:r w:rsidRPr="0011791D">
        <w:t xml:space="preserve"> </w:t>
      </w:r>
      <w:hyperlink w:history="1" r:id="rId7">
        <w:r w:rsidRPr="00BF7F52" w:rsidR="00A41617">
          <w:rPr>
            <w:rStyle w:val="Hperlink"/>
          </w:rPr>
          <w:t>https://rm.coe.int/grevio-inf-2022-32-eng-final-report-on-estonia-publication/1680a8fcc2?fbclid=IwAR2ndBULCwEjrBYy3X9Ob3iADoYSZVZdXHZoVTLG8pJAhbcQNWACxfE3-fc</w:t>
        </w:r>
      </w:hyperlink>
      <w:r w:rsidRPr="000F794C" w:rsidR="00150EC2">
        <w:t>.</w:t>
      </w:r>
    </w:p>
  </w:footnote>
  <w:footnote w:id="9">
    <w:p w:rsidR="00A92A54" w:rsidP="00A92A54" w:rsidRDefault="00A92A54" w14:paraId="21163D2D" w14:textId="79F7960D">
      <w:pPr>
        <w:pStyle w:val="Allmrkusetekst"/>
      </w:pPr>
      <w:r>
        <w:rPr>
          <w:rStyle w:val="Allmrkuseviide"/>
        </w:rPr>
        <w:footnoteRef/>
      </w:r>
      <w:r>
        <w:t xml:space="preserve"> </w:t>
      </w:r>
      <w:bookmarkStart w:name="_Hlk193096744" w:id="8"/>
      <w:r w:rsidRPr="00C96793" w:rsidR="00C96793">
        <w:t>Naistevastase vägivalla ja perevägivalla ennetamise ja tõkestamise Euroopa Nõukogu konventsioon</w:t>
      </w:r>
      <w:r w:rsidR="00D74C32">
        <w:t>,</w:t>
      </w:r>
      <w:r w:rsidR="00C96793">
        <w:t xml:space="preserve"> </w:t>
      </w:r>
      <w:hyperlink w:history="1" r:id="rId8">
        <w:r w:rsidRPr="00A62AEC" w:rsidR="00C36151">
          <w:rPr>
            <w:rStyle w:val="Hperlink"/>
          </w:rPr>
          <w:t>https://www.riigiteataja.ee/akt/226092017002</w:t>
        </w:r>
      </w:hyperlink>
      <w:r w:rsidR="00264569">
        <w:t>.</w:t>
      </w:r>
      <w:bookmarkEnd w:id="8"/>
    </w:p>
  </w:footnote>
  <w:footnote w:id="10">
    <w:p w:rsidR="00911850" w:rsidRDefault="00911850" w14:paraId="0A1DE9D9" w14:textId="2A44726D">
      <w:pPr>
        <w:pStyle w:val="Allmrkusetekst"/>
      </w:pPr>
      <w:r>
        <w:rPr>
          <w:rStyle w:val="Allmrkuseviide"/>
        </w:rPr>
        <w:footnoteRef/>
      </w:r>
      <w:r>
        <w:t xml:space="preserve"> </w:t>
      </w:r>
      <w:r w:rsidRPr="00911850">
        <w:t>GREVIO (lähteolukorra) hindamisaruanne</w:t>
      </w:r>
      <w:r>
        <w:t xml:space="preserve"> (2022), </w:t>
      </w:r>
      <w:hyperlink w:history="1" r:id="rId9">
        <w:r w:rsidRPr="00002A34">
          <w:rPr>
            <w:rStyle w:val="Hperlink"/>
          </w:rPr>
          <w:t>https://www.justdigi.ee/sites/default/files/documents/2024-02/GREVIO%20l%c3%a4hteolukorra%20hindamisaruanne_Eesti_2022.pdf</w:t>
        </w:r>
      </w:hyperlink>
      <w:r w:rsidRPr="000F794C" w:rsidR="00150EC2">
        <w:t>.</w:t>
      </w:r>
    </w:p>
  </w:footnote>
  <w:footnote w:id="11">
    <w:p w:rsidR="003F1215" w:rsidP="00D11C55" w:rsidRDefault="00D11C55" w14:paraId="5E3BE59C" w14:textId="1EE68343">
      <w:pPr>
        <w:pStyle w:val="Allmrkusetekst"/>
      </w:pPr>
      <w:r>
        <w:rPr>
          <w:rStyle w:val="Allmrkuseviide"/>
        </w:rPr>
        <w:footnoteRef/>
      </w:r>
      <w:r>
        <w:t xml:space="preserve"> </w:t>
      </w:r>
      <w:r w:rsidRPr="000F794C">
        <w:t xml:space="preserve">Ohvriabi seaduse eelnõu seletuskiri, </w:t>
      </w:r>
      <w:hyperlink w:history="1" r:id="rId10">
        <w:r w:rsidRPr="00A62AEC">
          <w:rPr>
            <w:rStyle w:val="Hperlink"/>
          </w:rPr>
          <w:t>https://www.riigikogu.ee/tegevus/eelnoud/eelnou/60f3902f-47aa-43c5-b28f-88101027e454/</w:t>
        </w:r>
      </w:hyperlink>
      <w:r w:rsidRPr="000F794C" w:rsidR="00150EC2">
        <w:t>.</w:t>
      </w:r>
    </w:p>
    <w:p w:rsidR="00D11C55" w:rsidP="00D11C55" w:rsidRDefault="00D11C55" w14:paraId="55AFB806" w14:textId="77777777">
      <w:pPr>
        <w:pStyle w:val="Allmrkusetekst"/>
      </w:pPr>
    </w:p>
  </w:footnote>
  <w:footnote w:id="12">
    <w:p w:rsidR="008463D7" w:rsidRDefault="008463D7" w14:paraId="763D43D9" w14:textId="22EA051A">
      <w:pPr>
        <w:pStyle w:val="Allmrkusetekst"/>
      </w:pPr>
      <w:r>
        <w:rPr>
          <w:rStyle w:val="Allmrkuseviide"/>
        </w:rPr>
        <w:footnoteRef/>
      </w:r>
      <w:r>
        <w:t xml:space="preserve"> </w:t>
      </w:r>
      <w:bookmarkStart w:name="_Hlk193096628" w:id="11"/>
      <w:r w:rsidRPr="00F22E8D">
        <w:t>Statistikaamet (2024)</w:t>
      </w:r>
      <w:r w:rsidR="00482675">
        <w:t>.</w:t>
      </w:r>
      <w:r w:rsidRPr="00F22E8D">
        <w:t xml:space="preserve"> </w:t>
      </w:r>
      <w:r w:rsidRPr="00816AA0" w:rsidR="00482675">
        <w:t>„Turvalised suhted pereringis, tööl ja väljaspool</w:t>
      </w:r>
      <w:r w:rsidR="00482675">
        <w:t xml:space="preserve">“, </w:t>
      </w:r>
      <w:hyperlink w:history="1" r:id="rId11">
        <w:r w:rsidRPr="00A62AEC" w:rsidR="00482675">
          <w:rPr>
            <w:rStyle w:val="Hperlink"/>
          </w:rPr>
          <w:t>https://www.stat.ee/et/uudised/seni-suurim-ja-terviklikum-suhteuuring-paljastab-eesti-inimene-kogeb-enim-vagivalda-just-paarisuhtes</w:t>
        </w:r>
      </w:hyperlink>
      <w:r w:rsidRPr="00A41617" w:rsidR="00C827FF">
        <w:t>.</w:t>
      </w:r>
      <w:bookmarkEnd w:id="11"/>
    </w:p>
  </w:footnote>
  <w:footnote w:id="13">
    <w:p w:rsidR="00D24EDD" w:rsidRDefault="00D24EDD" w14:paraId="0662BEFD" w14:textId="51058D9B">
      <w:pPr>
        <w:pStyle w:val="Allmrkusetekst"/>
      </w:pPr>
      <w:r>
        <w:rPr>
          <w:rStyle w:val="Allmrkuseviide"/>
        </w:rPr>
        <w:footnoteRef/>
      </w:r>
      <w:r>
        <w:t xml:space="preserve"> </w:t>
      </w:r>
      <w:r>
        <w:t xml:space="preserve">Sotsiaalkindlustusameti </w:t>
      </w:r>
      <w:r w:rsidR="00C827FF">
        <w:t>o</w:t>
      </w:r>
      <w:r w:rsidR="00BB7CEF">
        <w:t xml:space="preserve">hvriabi </w:t>
      </w:r>
      <w:r>
        <w:t>statistika 2024</w:t>
      </w:r>
      <w:r w:rsidR="00BB7CEF">
        <w:t xml:space="preserve">, </w:t>
      </w:r>
      <w:hyperlink w:history="1" r:id="rId12">
        <w:r w:rsidRPr="007B62FD" w:rsidR="00264569">
          <w:rPr>
            <w:rStyle w:val="Hperlink"/>
          </w:rPr>
          <w:t>https://www.palunabi.ee/et/artiklid/ohvriabist-tuge-saanud-abivajajate-arv-pusib-korgena</w:t>
        </w:r>
      </w:hyperlink>
      <w:r w:rsidRPr="00A41617" w:rsidR="00C827FF">
        <w:t>.</w:t>
      </w:r>
    </w:p>
  </w:footnote>
  <w:footnote w:id="14">
    <w:p w:rsidR="00816AA0" w:rsidRDefault="00816AA0" w14:paraId="70C62B53" w14:textId="3EED5632">
      <w:pPr>
        <w:pStyle w:val="Allmrkusetekst"/>
      </w:pPr>
      <w:r>
        <w:rPr>
          <w:rStyle w:val="Allmrkuseviide"/>
        </w:rPr>
        <w:footnoteRef/>
      </w:r>
      <w:r>
        <w:t xml:space="preserve"> </w:t>
      </w:r>
      <w:r w:rsidRPr="00F22E8D">
        <w:t>Statistikaamet (2024)</w:t>
      </w:r>
      <w:r w:rsidR="00482675">
        <w:t>.</w:t>
      </w:r>
      <w:r w:rsidRPr="00F22E8D">
        <w:t xml:space="preserve"> </w:t>
      </w:r>
      <w:r w:rsidRPr="00816AA0">
        <w:t>„Turvalised suhted pereringis, tööl ja väljaspool</w:t>
      </w:r>
      <w:r>
        <w:t xml:space="preserve">“, </w:t>
      </w:r>
      <w:hyperlink w:history="1" r:id="rId13">
        <w:r w:rsidRPr="00A62AEC">
          <w:rPr>
            <w:rStyle w:val="Hperlink"/>
          </w:rPr>
          <w:t>https://www.stat.ee/et/uudised/seni-suurim-ja-terviklikum-suhteuuring-paljastab-eesti-inimene-kogeb-enim-vagivalda-just-paarisuhtes</w:t>
        </w:r>
      </w:hyperlink>
      <w:r w:rsidRPr="00A41617" w:rsidR="00C827FF">
        <w:t>.</w:t>
      </w:r>
    </w:p>
  </w:footnote>
  <w:footnote w:id="15">
    <w:p w:rsidR="00B84B89" w:rsidRDefault="00B84B89" w14:paraId="2185A9DF" w14:textId="37BAA57E">
      <w:pPr>
        <w:pStyle w:val="Allmrkusetekst"/>
      </w:pPr>
      <w:r>
        <w:rPr>
          <w:rStyle w:val="Allmrkuseviide"/>
        </w:rPr>
        <w:footnoteRef/>
      </w:r>
      <w:r>
        <w:t xml:space="preserve"> </w:t>
      </w:r>
      <w:r w:rsidRPr="009D2C87" w:rsidR="00714E48">
        <w:t>Euroopa Liidu Põhiõiguste Amet (FRA)</w:t>
      </w:r>
      <w:r w:rsidR="00714E48">
        <w:t xml:space="preserve"> (2014). </w:t>
      </w:r>
      <w:r w:rsidRPr="00714E48" w:rsidR="00714E48">
        <w:t>Naistevastane vägivald: Euroopa Liitu hõlmav uuring</w:t>
      </w:r>
      <w:r w:rsidR="00C827FF">
        <w:t xml:space="preserve">. </w:t>
      </w:r>
      <w:r w:rsidRPr="00714E48" w:rsidR="00714E48">
        <w:t>Tulemuste kokkuvõte</w:t>
      </w:r>
      <w:r w:rsidR="00C827FF">
        <w:t>,</w:t>
      </w:r>
      <w:r w:rsidR="00714E48">
        <w:t xml:space="preserve"> </w:t>
      </w:r>
      <w:hyperlink w:history="1" r:id="rId14">
        <w:r w:rsidRPr="00BF7F52" w:rsidR="00714E48">
          <w:rPr>
            <w:rStyle w:val="Hperlink"/>
          </w:rPr>
          <w:t>https://fra.europa.eu/et/publication/2020/naistevastane-vagivald-euroopa-liitu-holmav-uuring-tulemuste-kokkuvote</w:t>
        </w:r>
      </w:hyperlink>
      <w:r w:rsidRPr="00A41617" w:rsidR="00C827FF">
        <w:t>.</w:t>
      </w:r>
    </w:p>
  </w:footnote>
  <w:footnote w:id="16">
    <w:p w:rsidR="00A92A54" w:rsidP="00A92A54" w:rsidRDefault="00A92A54" w14:paraId="6D359D12" w14:textId="23A08D36">
      <w:pPr>
        <w:pStyle w:val="Allmrkusetekst"/>
        <w:jc w:val="both"/>
      </w:pPr>
      <w:r>
        <w:rPr>
          <w:rStyle w:val="Allmrkuseviide"/>
        </w:rPr>
        <w:footnoteRef/>
      </w:r>
      <w:r>
        <w:t xml:space="preserve"> </w:t>
      </w:r>
      <w:r w:rsidRPr="00E70918">
        <w:t xml:space="preserve">Justiitsministeerium. Kuritegevus Eestis 2023, </w:t>
      </w:r>
      <w:hyperlink w:history="1" r:id="rId15">
        <w:r w:rsidRPr="00BF7F52" w:rsidR="00B84B89">
          <w:rPr>
            <w:rStyle w:val="Hperlink"/>
          </w:rPr>
          <w:t>https://www.just.ee/kuritegevus2023/perevagivald-ja-ahistamine/</w:t>
        </w:r>
      </w:hyperlink>
      <w:r w:rsidRPr="00A41617" w:rsidR="00C827FF">
        <w:t>.</w:t>
      </w:r>
    </w:p>
  </w:footnote>
  <w:footnote w:id="17">
    <w:p w:rsidR="00A41617" w:rsidRDefault="00A41617" w14:paraId="05BCCE33" w14:textId="75A0012F">
      <w:pPr>
        <w:pStyle w:val="Allmrkusetekst"/>
      </w:pPr>
      <w:r>
        <w:rPr>
          <w:rStyle w:val="Allmrkuseviide"/>
        </w:rPr>
        <w:footnoteRef/>
      </w:r>
      <w:r>
        <w:t xml:space="preserve"> </w:t>
      </w:r>
      <w:r w:rsidRPr="00A41617">
        <w:t>RT I, 22.03.2024, 2</w:t>
      </w:r>
      <w:r w:rsidR="00264569">
        <w:t>.</w:t>
      </w:r>
    </w:p>
  </w:footnote>
  <w:footnote w:id="18">
    <w:p w:rsidR="00A41617" w:rsidRDefault="00A41617" w14:paraId="473778FF" w14:textId="2DFA9A56">
      <w:pPr>
        <w:pStyle w:val="Allmrkusetekst"/>
      </w:pPr>
      <w:r>
        <w:rPr>
          <w:rStyle w:val="Allmrkuseviide"/>
        </w:rPr>
        <w:footnoteRef/>
      </w:r>
      <w:r>
        <w:t xml:space="preserve"> </w:t>
      </w:r>
      <w:r w:rsidRPr="00A41617">
        <w:t>RT I, 29.12.2014, 12</w:t>
      </w:r>
      <w:r w:rsidR="00264569">
        <w:t>.</w:t>
      </w:r>
    </w:p>
  </w:footnote>
  <w:footnote w:id="19">
    <w:p w:rsidR="00A335E0" w:rsidP="00A335E0" w:rsidRDefault="00A335E0" w14:paraId="36B843F4" w14:textId="77777777">
      <w:pPr>
        <w:pStyle w:val="Allmrkusetekst"/>
      </w:pPr>
      <w:r>
        <w:rPr>
          <w:rStyle w:val="Allmrkuseviide"/>
        </w:rPr>
        <w:footnoteRef/>
      </w:r>
      <w:r>
        <w:t xml:space="preserve"> </w:t>
      </w:r>
      <w:r>
        <w:t>Pärnu Naiste Tugikeskuse sisend, 16.03.2025.</w:t>
      </w:r>
    </w:p>
  </w:footnote>
  <w:footnote w:id="20">
    <w:p w:rsidR="00A335E0" w:rsidP="00A335E0" w:rsidRDefault="00A335E0" w14:paraId="5613AB00" w14:textId="77777777">
      <w:pPr>
        <w:pStyle w:val="Allmrkusetekst"/>
      </w:pPr>
      <w:r>
        <w:rPr>
          <w:rStyle w:val="Allmrkuseviide"/>
        </w:rPr>
        <w:footnoteRef/>
      </w:r>
      <w:r>
        <w:t xml:space="preserve"> </w:t>
      </w:r>
      <w:r>
        <w:t>Pärnu Naiste Tugikeskuse sisend, 16.03.2025.</w:t>
      </w:r>
    </w:p>
  </w:footnote>
  <w:footnote w:id="21">
    <w:p w:rsidR="00EC3763" w:rsidP="00EC3763" w:rsidRDefault="00EC3763" w14:paraId="0C039756" w14:textId="6DAAE0F6">
      <w:pPr>
        <w:pStyle w:val="Allmrkusetekst"/>
      </w:pPr>
      <w:r>
        <w:rPr>
          <w:rStyle w:val="Allmrkuseviide"/>
        </w:rPr>
        <w:footnoteRef/>
      </w:r>
      <w:r>
        <w:t xml:space="preserve"> </w:t>
      </w:r>
      <w:r w:rsidRPr="00C462DD">
        <w:t>Ohvriabi seaduse eelnõu seletuskiri</w:t>
      </w:r>
      <w:r>
        <w:t xml:space="preserve">, </w:t>
      </w:r>
      <w:hyperlink w:history="1" r:id="rId16">
        <w:r w:rsidRPr="00BF7F52">
          <w:rPr>
            <w:rStyle w:val="Hperlink"/>
          </w:rPr>
          <w:t>https://www.riigikogu.ee/tegevus/eelnoud/eelnou/60f3902f-47aa-43c5-b28f-88101027e454/</w:t>
        </w:r>
      </w:hyperlink>
      <w:r w:rsidRPr="001B794D" w:rsidR="00DB7671">
        <w:t>.</w:t>
      </w:r>
    </w:p>
  </w:footnote>
  <w:footnote w:id="22">
    <w:p w:rsidRPr="00E65F53" w:rsidR="00AD73B8" w:rsidP="00AD73B8" w:rsidRDefault="00AD73B8" w14:paraId="34F805B4" w14:textId="49A0C6BE">
      <w:pPr>
        <w:pStyle w:val="Allmrkusetekst"/>
      </w:pPr>
      <w:r w:rsidRPr="00E65F53">
        <w:rPr>
          <w:rStyle w:val="Allmrkuseviide"/>
        </w:rPr>
        <w:footnoteRef/>
      </w:r>
      <w:r w:rsidRPr="00E65F53">
        <w:t xml:space="preserve"> </w:t>
      </w:r>
      <w:hyperlink w:history="1" r:id="rId17">
        <w:proofErr w:type="spellStart"/>
        <w:r w:rsidRPr="00E65F53">
          <w:rPr>
            <w:rStyle w:val="Hperlink"/>
            <w:shd w:val="clear" w:color="auto" w:fill="FFFFFF"/>
          </w:rPr>
          <w:t>RKÜKo</w:t>
        </w:r>
        <w:proofErr w:type="spellEnd"/>
        <w:r w:rsidRPr="00E65F53">
          <w:rPr>
            <w:rStyle w:val="Hperlink"/>
            <w:shd w:val="clear" w:color="auto" w:fill="FFFFFF"/>
          </w:rPr>
          <w:t xml:space="preserve"> 27.06.2005, 3-4-1-2-05</w:t>
        </w:r>
      </w:hyperlink>
      <w:r w:rsidR="00F95EC4">
        <w:t>.</w:t>
      </w:r>
    </w:p>
  </w:footnote>
  <w:footnote w:id="23">
    <w:p w:rsidR="00AD73B8" w:rsidP="00AD73B8" w:rsidRDefault="00AD73B8" w14:paraId="29FF89A2" w14:textId="08BBD8AA">
      <w:pPr>
        <w:pStyle w:val="Allmrkusetekst"/>
      </w:pPr>
      <w:r w:rsidRPr="00E65F53">
        <w:rPr>
          <w:rStyle w:val="Allmrkuseviide"/>
        </w:rPr>
        <w:footnoteRef/>
      </w:r>
      <w:r w:rsidRPr="00E65F53">
        <w:t xml:space="preserve"> </w:t>
      </w:r>
      <w:proofErr w:type="spellStart"/>
      <w:r w:rsidRPr="00E65F53">
        <w:t>KorS</w:t>
      </w:r>
      <w:r w:rsidR="00BE4CAF">
        <w:t>-i</w:t>
      </w:r>
      <w:proofErr w:type="spellEnd"/>
      <w:r w:rsidRPr="00E65F53">
        <w:t xml:space="preserve"> eelnõu nr 49 SE III seletuskiri, lk 29</w:t>
      </w:r>
      <w:r w:rsidR="00AD4816">
        <w:t>–</w:t>
      </w:r>
      <w:r w:rsidRPr="00E65F53">
        <w:t>30.</w:t>
      </w:r>
    </w:p>
  </w:footnote>
  <w:footnote w:id="24">
    <w:p w:rsidR="005A3763" w:rsidP="000859B8" w:rsidRDefault="005A3763" w14:paraId="04DA9435" w14:textId="6E218CC0">
      <w:pPr>
        <w:pStyle w:val="Allmrkusetekst"/>
        <w:jc w:val="both"/>
      </w:pPr>
      <w:r>
        <w:rPr>
          <w:rStyle w:val="Allmrkuseviide"/>
        </w:rPr>
        <w:footnoteRef/>
      </w:r>
      <w:r>
        <w:t xml:space="preserve"> </w:t>
      </w:r>
      <w:proofErr w:type="spellStart"/>
      <w:r>
        <w:t>KorS-i</w:t>
      </w:r>
      <w:proofErr w:type="spellEnd"/>
      <w:r>
        <w:t xml:space="preserve"> § 5 lõike 4 esimese lause kohaselt on k</w:t>
      </w:r>
      <w:r w:rsidRPr="005A3763">
        <w:t xml:space="preserve">õrgendatud oht </w:t>
      </w:r>
      <w:proofErr w:type="spellStart"/>
      <w:r w:rsidRPr="005A3763">
        <w:t>oht</w:t>
      </w:r>
      <w:proofErr w:type="spellEnd"/>
      <w:r w:rsidRPr="005A3763">
        <w:t xml:space="preserve"> isiku elule, kehalisele puutumatusele, füüsilisele vabadusele, suure väärtusega varalisele hüvele, suure keskkonnakahju tekkimise oht või </w:t>
      </w:r>
      <w:proofErr w:type="spellStart"/>
      <w:r w:rsidR="007B5864">
        <w:t>KarS-i</w:t>
      </w:r>
      <w:proofErr w:type="spellEnd"/>
      <w:r w:rsidRPr="005A3763">
        <w:t xml:space="preserve"> 15. peatükis sätestatud I astme kuriteo või 22. peatükis sätestatud kuriteo toimepanemise oht.</w:t>
      </w:r>
    </w:p>
  </w:footnote>
  <w:footnote w:id="25">
    <w:p w:rsidR="008127E5" w:rsidRDefault="008127E5" w14:paraId="0597872B" w14:textId="52C8CE9A">
      <w:pPr>
        <w:pStyle w:val="Allmrkusetekst"/>
      </w:pPr>
      <w:r>
        <w:rPr>
          <w:rStyle w:val="Allmrkuseviide"/>
        </w:rPr>
        <w:footnoteRef/>
      </w:r>
      <w:r>
        <w:t xml:space="preserve"> </w:t>
      </w:r>
      <w:r>
        <w:t>PPA statistika (2023)</w:t>
      </w:r>
      <w:r w:rsidR="00970EAA">
        <w:t>.</w:t>
      </w:r>
    </w:p>
  </w:footnote>
  <w:footnote w:id="26">
    <w:p w:rsidR="00074549" w:rsidRDefault="00074549" w14:paraId="08F32D27" w14:textId="25CEBFF4">
      <w:pPr>
        <w:pStyle w:val="Allmrkusetekst"/>
      </w:pPr>
      <w:r>
        <w:rPr>
          <w:rStyle w:val="Allmrkuseviide"/>
        </w:rPr>
        <w:footnoteRef/>
      </w:r>
      <w:r>
        <w:t xml:space="preserve"> </w:t>
      </w:r>
      <w:r w:rsidRPr="00074549">
        <w:t>Justiitsministeerium (2023)</w:t>
      </w:r>
      <w:r w:rsidR="00C5096D">
        <w:t>.</w:t>
      </w:r>
      <w:r w:rsidRPr="00074549">
        <w:t xml:space="preserve"> Kuritegevus Eestis 2023, </w:t>
      </w:r>
      <w:hyperlink w:history="1" r:id="rId18">
        <w:r w:rsidRPr="00BF7F52">
          <w:rPr>
            <w:rStyle w:val="Hperlink"/>
          </w:rPr>
          <w:t>https://www.just.ee/kuritegevus2023/vagivallakuriteod/</w:t>
        </w:r>
      </w:hyperlink>
      <w:r w:rsidR="00C5096D">
        <w:t>.</w:t>
      </w:r>
    </w:p>
  </w:footnote>
  <w:footnote w:id="27">
    <w:p w:rsidR="009F6388" w:rsidRDefault="009F6388" w14:paraId="56F9A436" w14:textId="18E79238">
      <w:pPr>
        <w:pStyle w:val="Allmrkusetekst"/>
      </w:pPr>
      <w:r>
        <w:rPr>
          <w:rStyle w:val="Allmrkuseviide"/>
        </w:rPr>
        <w:footnoteRef/>
      </w:r>
      <w:r>
        <w:t xml:space="preserve"> </w:t>
      </w:r>
      <w:r w:rsidRPr="009F6388">
        <w:t>Politsei- ja Piirivalveameti teenistuskohtade koosseis</w:t>
      </w:r>
      <w:r>
        <w:t xml:space="preserve">, </w:t>
      </w:r>
      <w:hyperlink w:history="1" r:id="rId19">
        <w:r w:rsidRPr="00EA248B">
          <w:rPr>
            <w:rStyle w:val="Hperlink"/>
          </w:rPr>
          <w:t>RT I, 10.10.2017, 13</w:t>
        </w:r>
      </w:hyperlink>
      <w:r w:rsidR="00EA248B">
        <w:t>.</w:t>
      </w:r>
    </w:p>
  </w:footnote>
  <w:footnote w:id="28">
    <w:p w:rsidR="003F1215" w:rsidRDefault="00932945" w14:paraId="3234ECF0" w14:textId="13D1FB7B">
      <w:pPr>
        <w:pStyle w:val="Allmrkusetekst"/>
      </w:pPr>
      <w:r>
        <w:rPr>
          <w:rStyle w:val="Allmrkuseviide"/>
        </w:rPr>
        <w:footnoteRef/>
      </w:r>
      <w:r>
        <w:t xml:space="preserve"> </w:t>
      </w:r>
      <w:r w:rsidRPr="00932945">
        <w:t>Riigikontrolli aastaaruanne Riigikogule, Tallinn, 2020</w:t>
      </w:r>
      <w:r>
        <w:t xml:space="preserve">, </w:t>
      </w:r>
      <w:hyperlink w:history="1" r:id="rId20">
        <w:r w:rsidRPr="00002A34">
          <w:rPr>
            <w:rStyle w:val="Hperlink"/>
          </w:rPr>
          <w:t>https://www.riigikontroll.ee/Portals/0/Upload/RVKS2020/RVKS_06.11.2020_TRYKKI_LOPP.pdf</w:t>
        </w:r>
      </w:hyperlink>
      <w:r w:rsidR="00B5408F">
        <w:t>.</w:t>
      </w:r>
    </w:p>
    <w:p w:rsidR="00932945" w:rsidRDefault="00932945" w14:paraId="37B9A94F" w14:textId="611D9FB2">
      <w:pPr>
        <w:pStyle w:val="Allmrkusetekst"/>
      </w:pPr>
    </w:p>
  </w:footnote>
  <w:footnote w:id="29">
    <w:p w:rsidR="001046D1" w:rsidRDefault="001046D1" w14:paraId="384E301A" w14:textId="5A782FC4">
      <w:pPr>
        <w:pStyle w:val="Allmrkusetekst"/>
      </w:pPr>
      <w:r>
        <w:rPr>
          <w:rStyle w:val="Allmrkuseviide"/>
        </w:rPr>
        <w:footnoteRef/>
      </w:r>
      <w:r>
        <w:t xml:space="preserve"> </w:t>
      </w:r>
      <w:r w:rsidRPr="001046D1">
        <w:t>Kohaliku omavalitsuse korralduse seadus</w:t>
      </w:r>
      <w:r w:rsidR="006542B6">
        <w:t xml:space="preserve"> </w:t>
      </w:r>
      <w:r w:rsidRPr="004F6E29" w:rsidR="006542B6">
        <w:t>–</w:t>
      </w:r>
      <w:r>
        <w:t xml:space="preserve"> </w:t>
      </w:r>
      <w:hyperlink w:history="1" r:id="rId21">
        <w:r w:rsidRPr="00F95EC4" w:rsidR="00F95EC4">
          <w:rPr>
            <w:rStyle w:val="Hperlink"/>
          </w:rPr>
          <w:t>RT I, 09.01.2025, 5</w:t>
        </w:r>
      </w:hyperlink>
      <w:r w:rsidR="00453820">
        <w:t>.</w:t>
      </w:r>
    </w:p>
  </w:footnote>
  <w:footnote w:id="30">
    <w:p w:rsidR="0003715D" w:rsidRDefault="0003715D" w14:paraId="63FEBA91" w14:textId="5973A98B">
      <w:pPr>
        <w:pStyle w:val="Allmrkusetekst"/>
      </w:pPr>
      <w:r>
        <w:rPr>
          <w:rStyle w:val="Allmrkuseviide"/>
        </w:rPr>
        <w:footnoteRef/>
      </w:r>
      <w:r>
        <w:t xml:space="preserve"> </w:t>
      </w:r>
      <w:r>
        <w:t>Sotsiaalhoolekande seadus</w:t>
      </w:r>
      <w:r w:rsidR="006542B6">
        <w:t xml:space="preserve"> </w:t>
      </w:r>
      <w:r w:rsidRPr="004F6E29" w:rsidR="006542B6">
        <w:t>–</w:t>
      </w:r>
      <w:r>
        <w:t xml:space="preserve"> </w:t>
      </w:r>
      <w:hyperlink w:history="1" r:id="rId22">
        <w:r w:rsidRPr="00E96027" w:rsidR="00E96027">
          <w:rPr>
            <w:rStyle w:val="Hperlink"/>
          </w:rPr>
          <w:t>RT I, 12.06.2025, 28</w:t>
        </w:r>
      </w:hyperlink>
      <w:r w:rsidR="00E96027">
        <w:t>.</w:t>
      </w:r>
    </w:p>
  </w:footnote>
  <w:footnote w:id="31">
    <w:p w:rsidR="004E31CF" w:rsidP="004E31CF" w:rsidRDefault="004E31CF" w14:paraId="4C0DFBC2" w14:textId="77777777">
      <w:pPr>
        <w:pStyle w:val="Allmrkusetekst"/>
      </w:pPr>
      <w:r>
        <w:rPr>
          <w:rStyle w:val="Allmrkuseviide"/>
        </w:rPr>
        <w:footnoteRef/>
      </w:r>
      <w:r>
        <w:t xml:space="preserve"> </w:t>
      </w:r>
      <w:r w:rsidRPr="001D5E7E">
        <w:t>Eesti Naiste Varjupaikade Lii</w:t>
      </w:r>
      <w:r>
        <w:t>du kiri, 17.03.2025.</w:t>
      </w:r>
    </w:p>
  </w:footnote>
  <w:footnote w:id="32">
    <w:p w:rsidR="004E31CF" w:rsidP="004E31CF" w:rsidRDefault="004E31CF" w14:paraId="4F802BF3" w14:textId="77777777">
      <w:pPr>
        <w:pStyle w:val="Allmrkusetekst"/>
      </w:pPr>
      <w:r>
        <w:rPr>
          <w:rStyle w:val="Allmrkuseviide"/>
        </w:rPr>
        <w:footnoteRef/>
      </w:r>
      <w:r>
        <w:t xml:space="preserve"> </w:t>
      </w:r>
      <w:r>
        <w:t>Pärnu Naiste Tugikeskuse kiri, 16.03.2025.</w:t>
      </w:r>
    </w:p>
  </w:footnote>
  <w:footnote w:id="33">
    <w:p w:rsidR="004365D8" w:rsidP="004365D8" w:rsidRDefault="004365D8" w14:paraId="22F0AC24" w14:textId="77777777">
      <w:pPr>
        <w:pStyle w:val="Allmrkusetekst"/>
      </w:pPr>
      <w:r>
        <w:rPr>
          <w:rStyle w:val="Allmrkuseviide"/>
        </w:rPr>
        <w:footnoteRef/>
      </w:r>
      <w:r>
        <w:t xml:space="preserve"> </w:t>
      </w:r>
      <w:r>
        <w:t>Ohvriabi kiri, 04.04,2025</w:t>
      </w:r>
    </w:p>
  </w:footnote>
  <w:footnote w:id="34">
    <w:p w:rsidR="00434388" w:rsidP="00434388" w:rsidRDefault="00434388" w14:paraId="1E1A5D3B" w14:textId="2D487349">
      <w:pPr>
        <w:pStyle w:val="Allmrkusetekst"/>
      </w:pPr>
      <w:r>
        <w:rPr>
          <w:rStyle w:val="Allmrkuseviide"/>
        </w:rPr>
        <w:footnoteRef/>
      </w:r>
      <w:r>
        <w:t xml:space="preserve"> </w:t>
      </w:r>
      <w:r>
        <w:t>Ohvriabi kiri</w:t>
      </w:r>
      <w:r w:rsidR="00BF407A">
        <w:t>,</w:t>
      </w:r>
      <w:r>
        <w:t xml:space="preserve"> 04.04.2025</w:t>
      </w:r>
      <w:r w:rsidR="00BF407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46919" w:rsidP="00D7697C" w:rsidRDefault="00446919" w14:paraId="13CFBDC4" w14:textId="77777777">
    <w:pPr>
      <w:pStyle w:val="Pis"/>
      <w:framePr w:wrap="around" w:hAnchor="margin" w:vAnchor="text"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446919" w:rsidRDefault="00446919" w14:paraId="23AFBB62" w14:textId="7777777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822AC5" w:rsidR="002B3801" w:rsidP="00822AC5" w:rsidRDefault="002B3801" w14:paraId="03BCBA79" w14:textId="5B75F789">
    <w:pPr>
      <w:pStyle w:val="Pis"/>
      <w:spacing w:after="120"/>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6A00"/>
    <w:multiLevelType w:val="hybridMultilevel"/>
    <w:tmpl w:val="8392FDF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 w15:restartNumberingAfterBreak="0">
    <w:nsid w:val="022D27FB"/>
    <w:multiLevelType w:val="hybridMultilevel"/>
    <w:tmpl w:val="E4B8F628"/>
    <w:lvl w:ilvl="0" w:tplc="1A30F064">
      <w:start w:val="1"/>
      <w:numFmt w:val="bullet"/>
      <w:lvlText w:val=""/>
      <w:lvlJc w:val="left"/>
      <w:pPr>
        <w:tabs>
          <w:tab w:val="num" w:pos="720"/>
        </w:tabs>
        <w:ind w:left="720" w:hanging="360"/>
      </w:pPr>
      <w:rPr>
        <w:rFonts w:hint="default" w:ascii="Wingdings" w:hAnsi="Wingdings"/>
      </w:rPr>
    </w:lvl>
    <w:lvl w:ilvl="1" w:tplc="CA5240FA">
      <w:start w:val="1"/>
      <w:numFmt w:val="bullet"/>
      <w:lvlText w:val=""/>
      <w:lvlJc w:val="left"/>
      <w:pPr>
        <w:tabs>
          <w:tab w:val="num" w:pos="1440"/>
        </w:tabs>
        <w:ind w:left="1440" w:hanging="360"/>
      </w:pPr>
      <w:rPr>
        <w:rFonts w:hint="default" w:ascii="Wingdings" w:hAnsi="Wingdings"/>
      </w:rPr>
    </w:lvl>
    <w:lvl w:ilvl="2" w:tplc="04FCB904" w:tentative="1">
      <w:start w:val="1"/>
      <w:numFmt w:val="bullet"/>
      <w:lvlText w:val=""/>
      <w:lvlJc w:val="left"/>
      <w:pPr>
        <w:tabs>
          <w:tab w:val="num" w:pos="2160"/>
        </w:tabs>
        <w:ind w:left="2160" w:hanging="360"/>
      </w:pPr>
      <w:rPr>
        <w:rFonts w:hint="default" w:ascii="Wingdings" w:hAnsi="Wingdings"/>
      </w:rPr>
    </w:lvl>
    <w:lvl w:ilvl="3" w:tplc="75D86CD6" w:tentative="1">
      <w:start w:val="1"/>
      <w:numFmt w:val="bullet"/>
      <w:lvlText w:val=""/>
      <w:lvlJc w:val="left"/>
      <w:pPr>
        <w:tabs>
          <w:tab w:val="num" w:pos="2880"/>
        </w:tabs>
        <w:ind w:left="2880" w:hanging="360"/>
      </w:pPr>
      <w:rPr>
        <w:rFonts w:hint="default" w:ascii="Wingdings" w:hAnsi="Wingdings"/>
      </w:rPr>
    </w:lvl>
    <w:lvl w:ilvl="4" w:tplc="A6DCF56A" w:tentative="1">
      <w:start w:val="1"/>
      <w:numFmt w:val="bullet"/>
      <w:lvlText w:val=""/>
      <w:lvlJc w:val="left"/>
      <w:pPr>
        <w:tabs>
          <w:tab w:val="num" w:pos="3600"/>
        </w:tabs>
        <w:ind w:left="3600" w:hanging="360"/>
      </w:pPr>
      <w:rPr>
        <w:rFonts w:hint="default" w:ascii="Wingdings" w:hAnsi="Wingdings"/>
      </w:rPr>
    </w:lvl>
    <w:lvl w:ilvl="5" w:tplc="77487DA4" w:tentative="1">
      <w:start w:val="1"/>
      <w:numFmt w:val="bullet"/>
      <w:lvlText w:val=""/>
      <w:lvlJc w:val="left"/>
      <w:pPr>
        <w:tabs>
          <w:tab w:val="num" w:pos="4320"/>
        </w:tabs>
        <w:ind w:left="4320" w:hanging="360"/>
      </w:pPr>
      <w:rPr>
        <w:rFonts w:hint="default" w:ascii="Wingdings" w:hAnsi="Wingdings"/>
      </w:rPr>
    </w:lvl>
    <w:lvl w:ilvl="6" w:tplc="A0D6A940" w:tentative="1">
      <w:start w:val="1"/>
      <w:numFmt w:val="bullet"/>
      <w:lvlText w:val=""/>
      <w:lvlJc w:val="left"/>
      <w:pPr>
        <w:tabs>
          <w:tab w:val="num" w:pos="5040"/>
        </w:tabs>
        <w:ind w:left="5040" w:hanging="360"/>
      </w:pPr>
      <w:rPr>
        <w:rFonts w:hint="default" w:ascii="Wingdings" w:hAnsi="Wingdings"/>
      </w:rPr>
    </w:lvl>
    <w:lvl w:ilvl="7" w:tplc="6A8CDE5E" w:tentative="1">
      <w:start w:val="1"/>
      <w:numFmt w:val="bullet"/>
      <w:lvlText w:val=""/>
      <w:lvlJc w:val="left"/>
      <w:pPr>
        <w:tabs>
          <w:tab w:val="num" w:pos="5760"/>
        </w:tabs>
        <w:ind w:left="5760" w:hanging="360"/>
      </w:pPr>
      <w:rPr>
        <w:rFonts w:hint="default" w:ascii="Wingdings" w:hAnsi="Wingdings"/>
      </w:rPr>
    </w:lvl>
    <w:lvl w:ilvl="8" w:tplc="5FBAC092"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030F7867"/>
    <w:multiLevelType w:val="multilevel"/>
    <w:tmpl w:val="C74091CC"/>
    <w:lvl w:ilvl="0">
      <w:start w:val="1"/>
      <w:numFmt w:val="decimal"/>
      <w:lvlText w:val="%1."/>
      <w:lvlJc w:val="left"/>
      <w:pPr>
        <w:tabs>
          <w:tab w:val="num" w:pos="720"/>
        </w:tabs>
        <w:ind w:left="720" w:hanging="360"/>
      </w:pPr>
    </w:lvl>
    <w:lvl w:ilvl="1">
      <w:start w:val="1"/>
      <w:numFmt w:val="bullet"/>
      <w:lvlText w:val=""/>
      <w:lvlJc w:val="left"/>
      <w:pPr>
        <w:ind w:left="1440" w:hanging="360"/>
      </w:pPr>
      <w:rPr>
        <w:rFonts w:hint="default" w:ascii="Symbol" w:hAnsi="Symbo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F0489A"/>
    <w:multiLevelType w:val="multilevel"/>
    <w:tmpl w:val="0FEEA1A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5AC41EF"/>
    <w:multiLevelType w:val="hybridMultilevel"/>
    <w:tmpl w:val="F342EAE6"/>
    <w:lvl w:ilvl="0" w:tplc="0E66B84C">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0B493031"/>
    <w:multiLevelType w:val="hybridMultilevel"/>
    <w:tmpl w:val="E474CAFE"/>
    <w:lvl w:ilvl="0" w:tplc="7C08CF24">
      <w:numFmt w:val="bullet"/>
      <w:lvlText w:val="-"/>
      <w:lvlJc w:val="left"/>
      <w:pPr>
        <w:ind w:left="720" w:hanging="360"/>
      </w:pPr>
      <w:rPr>
        <w:rFonts w:hint="default" w:ascii="Times New Roman" w:hAnsi="Times New Roman"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0DAE6BA1"/>
    <w:multiLevelType w:val="hybridMultilevel"/>
    <w:tmpl w:val="A48E76BE"/>
    <w:lvl w:ilvl="0" w:tplc="E27A0726">
      <w:start w:val="1"/>
      <w:numFmt w:val="bullet"/>
      <w:lvlText w:val=""/>
      <w:lvlJc w:val="left"/>
      <w:pPr>
        <w:ind w:left="1020" w:hanging="360"/>
      </w:pPr>
      <w:rPr>
        <w:rFonts w:ascii="Symbol" w:hAnsi="Symbol"/>
      </w:rPr>
    </w:lvl>
    <w:lvl w:ilvl="1" w:tplc="AC4C6588">
      <w:start w:val="1"/>
      <w:numFmt w:val="bullet"/>
      <w:lvlText w:val=""/>
      <w:lvlJc w:val="left"/>
      <w:pPr>
        <w:ind w:left="1020" w:hanging="360"/>
      </w:pPr>
      <w:rPr>
        <w:rFonts w:ascii="Symbol" w:hAnsi="Symbol"/>
      </w:rPr>
    </w:lvl>
    <w:lvl w:ilvl="2" w:tplc="67A0D81C">
      <w:start w:val="1"/>
      <w:numFmt w:val="bullet"/>
      <w:lvlText w:val=""/>
      <w:lvlJc w:val="left"/>
      <w:pPr>
        <w:ind w:left="1020" w:hanging="360"/>
      </w:pPr>
      <w:rPr>
        <w:rFonts w:ascii="Symbol" w:hAnsi="Symbol"/>
      </w:rPr>
    </w:lvl>
    <w:lvl w:ilvl="3" w:tplc="34F40312">
      <w:start w:val="1"/>
      <w:numFmt w:val="bullet"/>
      <w:lvlText w:val=""/>
      <w:lvlJc w:val="left"/>
      <w:pPr>
        <w:ind w:left="1020" w:hanging="360"/>
      </w:pPr>
      <w:rPr>
        <w:rFonts w:ascii="Symbol" w:hAnsi="Symbol"/>
      </w:rPr>
    </w:lvl>
    <w:lvl w:ilvl="4" w:tplc="3E00FDD6">
      <w:start w:val="1"/>
      <w:numFmt w:val="bullet"/>
      <w:lvlText w:val=""/>
      <w:lvlJc w:val="left"/>
      <w:pPr>
        <w:ind w:left="1020" w:hanging="360"/>
      </w:pPr>
      <w:rPr>
        <w:rFonts w:ascii="Symbol" w:hAnsi="Symbol"/>
      </w:rPr>
    </w:lvl>
    <w:lvl w:ilvl="5" w:tplc="ACB29FBE">
      <w:start w:val="1"/>
      <w:numFmt w:val="bullet"/>
      <w:lvlText w:val=""/>
      <w:lvlJc w:val="left"/>
      <w:pPr>
        <w:ind w:left="1020" w:hanging="360"/>
      </w:pPr>
      <w:rPr>
        <w:rFonts w:ascii="Symbol" w:hAnsi="Symbol"/>
      </w:rPr>
    </w:lvl>
    <w:lvl w:ilvl="6" w:tplc="DC60C7B0">
      <w:start w:val="1"/>
      <w:numFmt w:val="bullet"/>
      <w:lvlText w:val=""/>
      <w:lvlJc w:val="left"/>
      <w:pPr>
        <w:ind w:left="1020" w:hanging="360"/>
      </w:pPr>
      <w:rPr>
        <w:rFonts w:ascii="Symbol" w:hAnsi="Symbol"/>
      </w:rPr>
    </w:lvl>
    <w:lvl w:ilvl="7" w:tplc="29FCEDD8">
      <w:start w:val="1"/>
      <w:numFmt w:val="bullet"/>
      <w:lvlText w:val=""/>
      <w:lvlJc w:val="left"/>
      <w:pPr>
        <w:ind w:left="1020" w:hanging="360"/>
      </w:pPr>
      <w:rPr>
        <w:rFonts w:ascii="Symbol" w:hAnsi="Symbol"/>
      </w:rPr>
    </w:lvl>
    <w:lvl w:ilvl="8" w:tplc="2C5C1470">
      <w:start w:val="1"/>
      <w:numFmt w:val="bullet"/>
      <w:lvlText w:val=""/>
      <w:lvlJc w:val="left"/>
      <w:pPr>
        <w:ind w:left="1020" w:hanging="360"/>
      </w:pPr>
      <w:rPr>
        <w:rFonts w:ascii="Symbol" w:hAnsi="Symbol"/>
      </w:rPr>
    </w:lvl>
  </w:abstractNum>
  <w:abstractNum w:abstractNumId="7" w15:restartNumberingAfterBreak="0">
    <w:nsid w:val="103C751A"/>
    <w:multiLevelType w:val="hybridMultilevel"/>
    <w:tmpl w:val="CDA6D14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473905"/>
    <w:multiLevelType w:val="hybridMultilevel"/>
    <w:tmpl w:val="21B0A280"/>
    <w:lvl w:ilvl="0" w:tplc="E0082C92">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9" w15:restartNumberingAfterBreak="0">
    <w:nsid w:val="163E0855"/>
    <w:multiLevelType w:val="hybridMultilevel"/>
    <w:tmpl w:val="A56EFB6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0" w15:restartNumberingAfterBreak="0">
    <w:nsid w:val="180063AB"/>
    <w:multiLevelType w:val="hybridMultilevel"/>
    <w:tmpl w:val="DACA124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1" w15:restartNumberingAfterBreak="0">
    <w:nsid w:val="18570016"/>
    <w:multiLevelType w:val="multilevel"/>
    <w:tmpl w:val="135AB8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AE5FBA"/>
    <w:multiLevelType w:val="multilevel"/>
    <w:tmpl w:val="69C2D0A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1E3B0017"/>
    <w:multiLevelType w:val="multilevel"/>
    <w:tmpl w:val="2C7E252E"/>
    <w:lvl w:ilvl="0">
      <w:start w:val="1"/>
      <w:numFmt w:val="decimal"/>
      <w:lvlText w:val="%1."/>
      <w:lvlJc w:val="left"/>
      <w:pPr>
        <w:tabs>
          <w:tab w:val="num" w:pos="720"/>
        </w:tabs>
        <w:ind w:left="720" w:hanging="360"/>
      </w:pPr>
    </w:lvl>
    <w:lvl w:ilvl="1">
      <w:start w:val="1"/>
      <w:numFmt w:val="bullet"/>
      <w:lvlText w:val=""/>
      <w:lvlJc w:val="left"/>
      <w:pPr>
        <w:ind w:left="1440" w:hanging="360"/>
      </w:pPr>
      <w:rPr>
        <w:rFonts w:hint="default" w:ascii="Symbol" w:hAnsi="Symbo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E832E43"/>
    <w:multiLevelType w:val="hybridMultilevel"/>
    <w:tmpl w:val="0F4E72B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F20349E"/>
    <w:multiLevelType w:val="multilevel"/>
    <w:tmpl w:val="CB46F856"/>
    <w:lvl w:ilvl="0">
      <w:start w:val="1"/>
      <w:numFmt w:val="decimal"/>
      <w:lvlText w:val="%1."/>
      <w:lvlJc w:val="left"/>
      <w:pPr>
        <w:tabs>
          <w:tab w:val="num" w:pos="720"/>
        </w:tabs>
        <w:ind w:left="720" w:hanging="360"/>
      </w:pPr>
    </w:lvl>
    <w:lvl w:ilvl="1">
      <w:start w:val="1"/>
      <w:numFmt w:val="bullet"/>
      <w:lvlText w:val=""/>
      <w:lvlJc w:val="left"/>
      <w:pPr>
        <w:ind w:left="1440" w:hanging="360"/>
      </w:pPr>
      <w:rPr>
        <w:rFonts w:hint="default" w:ascii="Symbol" w:hAnsi="Symbo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F72087C"/>
    <w:multiLevelType w:val="hybridMultilevel"/>
    <w:tmpl w:val="49BAE170"/>
    <w:lvl w:ilvl="0" w:tplc="36027136">
      <w:start w:val="1"/>
      <w:numFmt w:val="bullet"/>
      <w:lvlText w:val=""/>
      <w:lvlJc w:val="left"/>
      <w:pPr>
        <w:ind w:left="1080" w:hanging="360"/>
      </w:pPr>
      <w:rPr>
        <w:rFonts w:ascii="Symbol" w:hAnsi="Symbol"/>
      </w:rPr>
    </w:lvl>
    <w:lvl w:ilvl="1" w:tplc="B7744D9E">
      <w:start w:val="1"/>
      <w:numFmt w:val="bullet"/>
      <w:lvlText w:val=""/>
      <w:lvlJc w:val="left"/>
      <w:pPr>
        <w:ind w:left="1080" w:hanging="360"/>
      </w:pPr>
      <w:rPr>
        <w:rFonts w:ascii="Symbol" w:hAnsi="Symbol"/>
      </w:rPr>
    </w:lvl>
    <w:lvl w:ilvl="2" w:tplc="F822BB28">
      <w:start w:val="1"/>
      <w:numFmt w:val="bullet"/>
      <w:lvlText w:val=""/>
      <w:lvlJc w:val="left"/>
      <w:pPr>
        <w:ind w:left="1080" w:hanging="360"/>
      </w:pPr>
      <w:rPr>
        <w:rFonts w:ascii="Symbol" w:hAnsi="Symbol"/>
      </w:rPr>
    </w:lvl>
    <w:lvl w:ilvl="3" w:tplc="8286BD56">
      <w:start w:val="1"/>
      <w:numFmt w:val="bullet"/>
      <w:lvlText w:val=""/>
      <w:lvlJc w:val="left"/>
      <w:pPr>
        <w:ind w:left="1080" w:hanging="360"/>
      </w:pPr>
      <w:rPr>
        <w:rFonts w:ascii="Symbol" w:hAnsi="Symbol"/>
      </w:rPr>
    </w:lvl>
    <w:lvl w:ilvl="4" w:tplc="2DDCA10A">
      <w:start w:val="1"/>
      <w:numFmt w:val="bullet"/>
      <w:lvlText w:val=""/>
      <w:lvlJc w:val="left"/>
      <w:pPr>
        <w:ind w:left="1080" w:hanging="360"/>
      </w:pPr>
      <w:rPr>
        <w:rFonts w:ascii="Symbol" w:hAnsi="Symbol"/>
      </w:rPr>
    </w:lvl>
    <w:lvl w:ilvl="5" w:tplc="6310F96A">
      <w:start w:val="1"/>
      <w:numFmt w:val="bullet"/>
      <w:lvlText w:val=""/>
      <w:lvlJc w:val="left"/>
      <w:pPr>
        <w:ind w:left="1080" w:hanging="360"/>
      </w:pPr>
      <w:rPr>
        <w:rFonts w:ascii="Symbol" w:hAnsi="Symbol"/>
      </w:rPr>
    </w:lvl>
    <w:lvl w:ilvl="6" w:tplc="17B269B8">
      <w:start w:val="1"/>
      <w:numFmt w:val="bullet"/>
      <w:lvlText w:val=""/>
      <w:lvlJc w:val="left"/>
      <w:pPr>
        <w:ind w:left="1080" w:hanging="360"/>
      </w:pPr>
      <w:rPr>
        <w:rFonts w:ascii="Symbol" w:hAnsi="Symbol"/>
      </w:rPr>
    </w:lvl>
    <w:lvl w:ilvl="7" w:tplc="338A85E6">
      <w:start w:val="1"/>
      <w:numFmt w:val="bullet"/>
      <w:lvlText w:val=""/>
      <w:lvlJc w:val="left"/>
      <w:pPr>
        <w:ind w:left="1080" w:hanging="360"/>
      </w:pPr>
      <w:rPr>
        <w:rFonts w:ascii="Symbol" w:hAnsi="Symbol"/>
      </w:rPr>
    </w:lvl>
    <w:lvl w:ilvl="8" w:tplc="5C605FB2">
      <w:start w:val="1"/>
      <w:numFmt w:val="bullet"/>
      <w:lvlText w:val=""/>
      <w:lvlJc w:val="left"/>
      <w:pPr>
        <w:ind w:left="1080" w:hanging="360"/>
      </w:pPr>
      <w:rPr>
        <w:rFonts w:ascii="Symbol" w:hAnsi="Symbol"/>
      </w:rPr>
    </w:lvl>
  </w:abstractNum>
  <w:abstractNum w:abstractNumId="17" w15:restartNumberingAfterBreak="0">
    <w:nsid w:val="21631DD0"/>
    <w:multiLevelType w:val="hybridMultilevel"/>
    <w:tmpl w:val="351CFE9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1933211"/>
    <w:multiLevelType w:val="hybridMultilevel"/>
    <w:tmpl w:val="CD688A38"/>
    <w:lvl w:ilvl="0" w:tplc="04250001">
      <w:start w:val="1"/>
      <w:numFmt w:val="bullet"/>
      <w:lvlText w:val=""/>
      <w:lvlJc w:val="left"/>
      <w:pPr>
        <w:ind w:left="780" w:hanging="360"/>
      </w:pPr>
      <w:rPr>
        <w:rFonts w:hint="default" w:ascii="Symbol" w:hAnsi="Symbol"/>
      </w:rPr>
    </w:lvl>
    <w:lvl w:ilvl="1" w:tplc="04250003" w:tentative="1">
      <w:start w:val="1"/>
      <w:numFmt w:val="bullet"/>
      <w:lvlText w:val="o"/>
      <w:lvlJc w:val="left"/>
      <w:pPr>
        <w:ind w:left="1500" w:hanging="360"/>
      </w:pPr>
      <w:rPr>
        <w:rFonts w:hint="default" w:ascii="Courier New" w:hAnsi="Courier New" w:cs="Courier New"/>
      </w:rPr>
    </w:lvl>
    <w:lvl w:ilvl="2" w:tplc="04250005" w:tentative="1">
      <w:start w:val="1"/>
      <w:numFmt w:val="bullet"/>
      <w:lvlText w:val=""/>
      <w:lvlJc w:val="left"/>
      <w:pPr>
        <w:ind w:left="2220" w:hanging="360"/>
      </w:pPr>
      <w:rPr>
        <w:rFonts w:hint="default" w:ascii="Wingdings" w:hAnsi="Wingdings"/>
      </w:rPr>
    </w:lvl>
    <w:lvl w:ilvl="3" w:tplc="04250001" w:tentative="1">
      <w:start w:val="1"/>
      <w:numFmt w:val="bullet"/>
      <w:lvlText w:val=""/>
      <w:lvlJc w:val="left"/>
      <w:pPr>
        <w:ind w:left="2940" w:hanging="360"/>
      </w:pPr>
      <w:rPr>
        <w:rFonts w:hint="default" w:ascii="Symbol" w:hAnsi="Symbol"/>
      </w:rPr>
    </w:lvl>
    <w:lvl w:ilvl="4" w:tplc="04250003" w:tentative="1">
      <w:start w:val="1"/>
      <w:numFmt w:val="bullet"/>
      <w:lvlText w:val="o"/>
      <w:lvlJc w:val="left"/>
      <w:pPr>
        <w:ind w:left="3660" w:hanging="360"/>
      </w:pPr>
      <w:rPr>
        <w:rFonts w:hint="default" w:ascii="Courier New" w:hAnsi="Courier New" w:cs="Courier New"/>
      </w:rPr>
    </w:lvl>
    <w:lvl w:ilvl="5" w:tplc="04250005" w:tentative="1">
      <w:start w:val="1"/>
      <w:numFmt w:val="bullet"/>
      <w:lvlText w:val=""/>
      <w:lvlJc w:val="left"/>
      <w:pPr>
        <w:ind w:left="4380" w:hanging="360"/>
      </w:pPr>
      <w:rPr>
        <w:rFonts w:hint="default" w:ascii="Wingdings" w:hAnsi="Wingdings"/>
      </w:rPr>
    </w:lvl>
    <w:lvl w:ilvl="6" w:tplc="04250001" w:tentative="1">
      <w:start w:val="1"/>
      <w:numFmt w:val="bullet"/>
      <w:lvlText w:val=""/>
      <w:lvlJc w:val="left"/>
      <w:pPr>
        <w:ind w:left="5100" w:hanging="360"/>
      </w:pPr>
      <w:rPr>
        <w:rFonts w:hint="default" w:ascii="Symbol" w:hAnsi="Symbol"/>
      </w:rPr>
    </w:lvl>
    <w:lvl w:ilvl="7" w:tplc="04250003" w:tentative="1">
      <w:start w:val="1"/>
      <w:numFmt w:val="bullet"/>
      <w:lvlText w:val="o"/>
      <w:lvlJc w:val="left"/>
      <w:pPr>
        <w:ind w:left="5820" w:hanging="360"/>
      </w:pPr>
      <w:rPr>
        <w:rFonts w:hint="default" w:ascii="Courier New" w:hAnsi="Courier New" w:cs="Courier New"/>
      </w:rPr>
    </w:lvl>
    <w:lvl w:ilvl="8" w:tplc="04250005" w:tentative="1">
      <w:start w:val="1"/>
      <w:numFmt w:val="bullet"/>
      <w:lvlText w:val=""/>
      <w:lvlJc w:val="left"/>
      <w:pPr>
        <w:ind w:left="6540" w:hanging="360"/>
      </w:pPr>
      <w:rPr>
        <w:rFonts w:hint="default" w:ascii="Wingdings" w:hAnsi="Wingdings"/>
      </w:rPr>
    </w:lvl>
  </w:abstractNum>
  <w:abstractNum w:abstractNumId="19" w15:restartNumberingAfterBreak="0">
    <w:nsid w:val="27D2627E"/>
    <w:multiLevelType w:val="multilevel"/>
    <w:tmpl w:val="83E8FD52"/>
    <w:lvl w:ilvl="0">
      <w:start w:val="1"/>
      <w:numFmt w:val="decimal"/>
      <w:pStyle w:val="Loetelu"/>
      <w:suff w:val="space"/>
      <w:lvlText w:val="%1."/>
      <w:lvlJc w:val="left"/>
      <w:rPr>
        <w:rFonts w:hint="default" w:cs="Times New Roman"/>
      </w:rPr>
    </w:lvl>
    <w:lvl w:ilvl="1">
      <w:start w:val="1"/>
      <w:numFmt w:val="decimal"/>
      <w:suff w:val="space"/>
      <w:lvlText w:val="%1.%2"/>
      <w:lvlJc w:val="left"/>
      <w:rPr>
        <w:rFonts w:hint="default" w:cs="Times New Roman"/>
      </w:rPr>
    </w:lvl>
    <w:lvl w:ilvl="2">
      <w:start w:val="1"/>
      <w:numFmt w:val="decimal"/>
      <w:suff w:val="space"/>
      <w:lvlText w:val="%1.%2.%3"/>
      <w:lvlJc w:val="left"/>
      <w:rPr>
        <w:rFonts w:hint="default" w:cs="Times New Roman"/>
      </w:rPr>
    </w:lvl>
    <w:lvl w:ilvl="3">
      <w:start w:val="1"/>
      <w:numFmt w:val="decimal"/>
      <w:suff w:val="space"/>
      <w:lvlText w:val="%1.%2.%3.%4"/>
      <w:lvlJc w:val="left"/>
      <w:rPr>
        <w:rFonts w:hint="default" w:cs="Times New Roman"/>
      </w:rPr>
    </w:lvl>
    <w:lvl w:ilvl="4">
      <w:start w:val="1"/>
      <w:numFmt w:val="decimal"/>
      <w:suff w:val="space"/>
      <w:lvlText w:val="%1.%2.%3.%4.%5"/>
      <w:lvlJc w:val="left"/>
      <w:rPr>
        <w:rFonts w:hint="default" w:cs="Times New Roman"/>
      </w:rPr>
    </w:lvl>
    <w:lvl w:ilvl="5">
      <w:start w:val="1"/>
      <w:numFmt w:val="decimal"/>
      <w:suff w:val="space"/>
      <w:lvlText w:val="%1.%2.%3.%4.%5.%6"/>
      <w:lvlJc w:val="left"/>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20" w15:restartNumberingAfterBreak="0">
    <w:nsid w:val="283B1407"/>
    <w:multiLevelType w:val="hybridMultilevel"/>
    <w:tmpl w:val="15B4EAB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89176FC"/>
    <w:multiLevelType w:val="multilevel"/>
    <w:tmpl w:val="C28C18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2B4A77A9"/>
    <w:multiLevelType w:val="hybridMultilevel"/>
    <w:tmpl w:val="3E90AC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06B3FC4"/>
    <w:multiLevelType w:val="multilevel"/>
    <w:tmpl w:val="F6B4DD6C"/>
    <w:lvl w:ilvl="0">
      <w:start w:val="1"/>
      <w:numFmt w:val="decimal"/>
      <w:lvlText w:val="%1."/>
      <w:lvlJc w:val="left"/>
      <w:pPr>
        <w:tabs>
          <w:tab w:val="num" w:pos="720"/>
        </w:tabs>
        <w:ind w:left="720" w:hanging="360"/>
      </w:pPr>
    </w:lvl>
    <w:lvl w:ilvl="1">
      <w:start w:val="1"/>
      <w:numFmt w:val="bullet"/>
      <w:lvlText w:val=""/>
      <w:lvlJc w:val="left"/>
      <w:pPr>
        <w:ind w:left="1440" w:hanging="360"/>
      </w:pPr>
      <w:rPr>
        <w:rFonts w:hint="default" w:ascii="Symbol" w:hAnsi="Symbo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17B7EED"/>
    <w:multiLevelType w:val="hybridMultilevel"/>
    <w:tmpl w:val="34982AA6"/>
    <w:lvl w:ilvl="0" w:tplc="04250001">
      <w:start w:val="1"/>
      <w:numFmt w:val="bullet"/>
      <w:lvlText w:val=""/>
      <w:lvlJc w:val="left"/>
      <w:pPr>
        <w:ind w:left="780" w:hanging="360"/>
      </w:pPr>
      <w:rPr>
        <w:rFonts w:hint="default" w:ascii="Symbol" w:hAnsi="Symbol"/>
      </w:rPr>
    </w:lvl>
    <w:lvl w:ilvl="1" w:tplc="04250003" w:tentative="1">
      <w:start w:val="1"/>
      <w:numFmt w:val="bullet"/>
      <w:lvlText w:val="o"/>
      <w:lvlJc w:val="left"/>
      <w:pPr>
        <w:ind w:left="1500" w:hanging="360"/>
      </w:pPr>
      <w:rPr>
        <w:rFonts w:hint="default" w:ascii="Courier New" w:hAnsi="Courier New" w:cs="Courier New"/>
      </w:rPr>
    </w:lvl>
    <w:lvl w:ilvl="2" w:tplc="04250005" w:tentative="1">
      <w:start w:val="1"/>
      <w:numFmt w:val="bullet"/>
      <w:lvlText w:val=""/>
      <w:lvlJc w:val="left"/>
      <w:pPr>
        <w:ind w:left="2220" w:hanging="360"/>
      </w:pPr>
      <w:rPr>
        <w:rFonts w:hint="default" w:ascii="Wingdings" w:hAnsi="Wingdings"/>
      </w:rPr>
    </w:lvl>
    <w:lvl w:ilvl="3" w:tplc="04250001" w:tentative="1">
      <w:start w:val="1"/>
      <w:numFmt w:val="bullet"/>
      <w:lvlText w:val=""/>
      <w:lvlJc w:val="left"/>
      <w:pPr>
        <w:ind w:left="2940" w:hanging="360"/>
      </w:pPr>
      <w:rPr>
        <w:rFonts w:hint="default" w:ascii="Symbol" w:hAnsi="Symbol"/>
      </w:rPr>
    </w:lvl>
    <w:lvl w:ilvl="4" w:tplc="04250003" w:tentative="1">
      <w:start w:val="1"/>
      <w:numFmt w:val="bullet"/>
      <w:lvlText w:val="o"/>
      <w:lvlJc w:val="left"/>
      <w:pPr>
        <w:ind w:left="3660" w:hanging="360"/>
      </w:pPr>
      <w:rPr>
        <w:rFonts w:hint="default" w:ascii="Courier New" w:hAnsi="Courier New" w:cs="Courier New"/>
      </w:rPr>
    </w:lvl>
    <w:lvl w:ilvl="5" w:tplc="04250005" w:tentative="1">
      <w:start w:val="1"/>
      <w:numFmt w:val="bullet"/>
      <w:lvlText w:val=""/>
      <w:lvlJc w:val="left"/>
      <w:pPr>
        <w:ind w:left="4380" w:hanging="360"/>
      </w:pPr>
      <w:rPr>
        <w:rFonts w:hint="default" w:ascii="Wingdings" w:hAnsi="Wingdings"/>
      </w:rPr>
    </w:lvl>
    <w:lvl w:ilvl="6" w:tplc="04250001" w:tentative="1">
      <w:start w:val="1"/>
      <w:numFmt w:val="bullet"/>
      <w:lvlText w:val=""/>
      <w:lvlJc w:val="left"/>
      <w:pPr>
        <w:ind w:left="5100" w:hanging="360"/>
      </w:pPr>
      <w:rPr>
        <w:rFonts w:hint="default" w:ascii="Symbol" w:hAnsi="Symbol"/>
      </w:rPr>
    </w:lvl>
    <w:lvl w:ilvl="7" w:tplc="04250003" w:tentative="1">
      <w:start w:val="1"/>
      <w:numFmt w:val="bullet"/>
      <w:lvlText w:val="o"/>
      <w:lvlJc w:val="left"/>
      <w:pPr>
        <w:ind w:left="5820" w:hanging="360"/>
      </w:pPr>
      <w:rPr>
        <w:rFonts w:hint="default" w:ascii="Courier New" w:hAnsi="Courier New" w:cs="Courier New"/>
      </w:rPr>
    </w:lvl>
    <w:lvl w:ilvl="8" w:tplc="04250005" w:tentative="1">
      <w:start w:val="1"/>
      <w:numFmt w:val="bullet"/>
      <w:lvlText w:val=""/>
      <w:lvlJc w:val="left"/>
      <w:pPr>
        <w:ind w:left="6540" w:hanging="360"/>
      </w:pPr>
      <w:rPr>
        <w:rFonts w:hint="default" w:ascii="Wingdings" w:hAnsi="Wingdings"/>
      </w:rPr>
    </w:lvl>
  </w:abstractNum>
  <w:abstractNum w:abstractNumId="25" w15:restartNumberingAfterBreak="0">
    <w:nsid w:val="331D11F9"/>
    <w:multiLevelType w:val="hybridMultilevel"/>
    <w:tmpl w:val="1EAAA200"/>
    <w:lvl w:ilvl="0" w:tplc="6A4C695A">
      <w:start w:val="1"/>
      <w:numFmt w:val="decimal"/>
      <w:lvlText w:val="%1)"/>
      <w:lvlJc w:val="left"/>
      <w:pPr>
        <w:ind w:left="720" w:hanging="360"/>
      </w:pPr>
      <w:rPr>
        <w:rFonts w:hint="default" w:ascii="Times New Roman" w:hAnsi="Times New Roman" w:cs="Times New Roman"/>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36C97ABB"/>
    <w:multiLevelType w:val="multilevel"/>
    <w:tmpl w:val="6B9470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37CF44CD"/>
    <w:multiLevelType w:val="multilevel"/>
    <w:tmpl w:val="65002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BAD0927"/>
    <w:multiLevelType w:val="hybridMultilevel"/>
    <w:tmpl w:val="4C2A4310"/>
    <w:lvl w:ilvl="0" w:tplc="428ED274">
      <w:start w:val="1"/>
      <w:numFmt w:val="bullet"/>
      <w:lvlText w:val="-"/>
      <w:lvlJc w:val="left"/>
      <w:pPr>
        <w:ind w:left="1080" w:hanging="360"/>
      </w:pPr>
      <w:rPr>
        <w:rFonts w:hint="default" w:ascii="Times New Roman" w:hAnsi="Times New Roman" w:cs="Times New Roman" w:eastAsiaTheme="minorHAnsi"/>
      </w:rPr>
    </w:lvl>
    <w:lvl w:ilvl="1" w:tplc="04250003" w:tentative="1">
      <w:start w:val="1"/>
      <w:numFmt w:val="bullet"/>
      <w:lvlText w:val="o"/>
      <w:lvlJc w:val="left"/>
      <w:pPr>
        <w:ind w:left="1800" w:hanging="360"/>
      </w:pPr>
      <w:rPr>
        <w:rFonts w:hint="default" w:ascii="Courier New" w:hAnsi="Courier New" w:cs="Courier New"/>
      </w:rPr>
    </w:lvl>
    <w:lvl w:ilvl="2" w:tplc="04250005" w:tentative="1">
      <w:start w:val="1"/>
      <w:numFmt w:val="bullet"/>
      <w:lvlText w:val=""/>
      <w:lvlJc w:val="left"/>
      <w:pPr>
        <w:ind w:left="2520" w:hanging="360"/>
      </w:pPr>
      <w:rPr>
        <w:rFonts w:hint="default" w:ascii="Wingdings" w:hAnsi="Wingdings"/>
      </w:rPr>
    </w:lvl>
    <w:lvl w:ilvl="3" w:tplc="04250001" w:tentative="1">
      <w:start w:val="1"/>
      <w:numFmt w:val="bullet"/>
      <w:lvlText w:val=""/>
      <w:lvlJc w:val="left"/>
      <w:pPr>
        <w:ind w:left="3240" w:hanging="360"/>
      </w:pPr>
      <w:rPr>
        <w:rFonts w:hint="default" w:ascii="Symbol" w:hAnsi="Symbol"/>
      </w:rPr>
    </w:lvl>
    <w:lvl w:ilvl="4" w:tplc="04250003" w:tentative="1">
      <w:start w:val="1"/>
      <w:numFmt w:val="bullet"/>
      <w:lvlText w:val="o"/>
      <w:lvlJc w:val="left"/>
      <w:pPr>
        <w:ind w:left="3960" w:hanging="360"/>
      </w:pPr>
      <w:rPr>
        <w:rFonts w:hint="default" w:ascii="Courier New" w:hAnsi="Courier New" w:cs="Courier New"/>
      </w:rPr>
    </w:lvl>
    <w:lvl w:ilvl="5" w:tplc="04250005" w:tentative="1">
      <w:start w:val="1"/>
      <w:numFmt w:val="bullet"/>
      <w:lvlText w:val=""/>
      <w:lvlJc w:val="left"/>
      <w:pPr>
        <w:ind w:left="4680" w:hanging="360"/>
      </w:pPr>
      <w:rPr>
        <w:rFonts w:hint="default" w:ascii="Wingdings" w:hAnsi="Wingdings"/>
      </w:rPr>
    </w:lvl>
    <w:lvl w:ilvl="6" w:tplc="04250001" w:tentative="1">
      <w:start w:val="1"/>
      <w:numFmt w:val="bullet"/>
      <w:lvlText w:val=""/>
      <w:lvlJc w:val="left"/>
      <w:pPr>
        <w:ind w:left="5400" w:hanging="360"/>
      </w:pPr>
      <w:rPr>
        <w:rFonts w:hint="default" w:ascii="Symbol" w:hAnsi="Symbol"/>
      </w:rPr>
    </w:lvl>
    <w:lvl w:ilvl="7" w:tplc="04250003" w:tentative="1">
      <w:start w:val="1"/>
      <w:numFmt w:val="bullet"/>
      <w:lvlText w:val="o"/>
      <w:lvlJc w:val="left"/>
      <w:pPr>
        <w:ind w:left="6120" w:hanging="360"/>
      </w:pPr>
      <w:rPr>
        <w:rFonts w:hint="default" w:ascii="Courier New" w:hAnsi="Courier New" w:cs="Courier New"/>
      </w:rPr>
    </w:lvl>
    <w:lvl w:ilvl="8" w:tplc="04250005" w:tentative="1">
      <w:start w:val="1"/>
      <w:numFmt w:val="bullet"/>
      <w:lvlText w:val=""/>
      <w:lvlJc w:val="left"/>
      <w:pPr>
        <w:ind w:left="6840" w:hanging="360"/>
      </w:pPr>
      <w:rPr>
        <w:rFonts w:hint="default" w:ascii="Wingdings" w:hAnsi="Wingdings"/>
      </w:rPr>
    </w:lvl>
  </w:abstractNum>
  <w:abstractNum w:abstractNumId="29" w15:restartNumberingAfterBreak="0">
    <w:nsid w:val="3D3428D9"/>
    <w:multiLevelType w:val="hybridMultilevel"/>
    <w:tmpl w:val="A432BE3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0" w15:restartNumberingAfterBreak="0">
    <w:nsid w:val="3F0D2929"/>
    <w:multiLevelType w:val="multilevel"/>
    <w:tmpl w:val="82324C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410E7303"/>
    <w:multiLevelType w:val="multilevel"/>
    <w:tmpl w:val="F4D666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15:restartNumberingAfterBreak="0">
    <w:nsid w:val="428C3644"/>
    <w:multiLevelType w:val="multilevel"/>
    <w:tmpl w:val="3B3A97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447F09F3"/>
    <w:multiLevelType w:val="hybridMultilevel"/>
    <w:tmpl w:val="DC1CA674"/>
    <w:lvl w:ilvl="0" w:tplc="4AD07BC4">
      <w:start w:val="1"/>
      <w:numFmt w:val="decimal"/>
      <w:lvlText w:val="%1."/>
      <w:lvlJc w:val="left"/>
      <w:pPr>
        <w:ind w:left="1440" w:hanging="360"/>
      </w:pPr>
    </w:lvl>
    <w:lvl w:ilvl="1" w:tplc="73561E4A">
      <w:start w:val="1"/>
      <w:numFmt w:val="decimal"/>
      <w:lvlText w:val="%2."/>
      <w:lvlJc w:val="left"/>
      <w:pPr>
        <w:ind w:left="1440" w:hanging="360"/>
      </w:pPr>
    </w:lvl>
    <w:lvl w:ilvl="2" w:tplc="579EB7CA">
      <w:start w:val="1"/>
      <w:numFmt w:val="decimal"/>
      <w:lvlText w:val="%3."/>
      <w:lvlJc w:val="left"/>
      <w:pPr>
        <w:ind w:left="1440" w:hanging="360"/>
      </w:pPr>
    </w:lvl>
    <w:lvl w:ilvl="3" w:tplc="73AE6C34">
      <w:start w:val="1"/>
      <w:numFmt w:val="decimal"/>
      <w:lvlText w:val="%4."/>
      <w:lvlJc w:val="left"/>
      <w:pPr>
        <w:ind w:left="1440" w:hanging="360"/>
      </w:pPr>
    </w:lvl>
    <w:lvl w:ilvl="4" w:tplc="744877A8">
      <w:start w:val="1"/>
      <w:numFmt w:val="decimal"/>
      <w:lvlText w:val="%5."/>
      <w:lvlJc w:val="left"/>
      <w:pPr>
        <w:ind w:left="1440" w:hanging="360"/>
      </w:pPr>
    </w:lvl>
    <w:lvl w:ilvl="5" w:tplc="E0B41500">
      <w:start w:val="1"/>
      <w:numFmt w:val="decimal"/>
      <w:lvlText w:val="%6."/>
      <w:lvlJc w:val="left"/>
      <w:pPr>
        <w:ind w:left="1440" w:hanging="360"/>
      </w:pPr>
    </w:lvl>
    <w:lvl w:ilvl="6" w:tplc="E2DEEFF8">
      <w:start w:val="1"/>
      <w:numFmt w:val="decimal"/>
      <w:lvlText w:val="%7."/>
      <w:lvlJc w:val="left"/>
      <w:pPr>
        <w:ind w:left="1440" w:hanging="360"/>
      </w:pPr>
    </w:lvl>
    <w:lvl w:ilvl="7" w:tplc="B6846D9A">
      <w:start w:val="1"/>
      <w:numFmt w:val="decimal"/>
      <w:lvlText w:val="%8."/>
      <w:lvlJc w:val="left"/>
      <w:pPr>
        <w:ind w:left="1440" w:hanging="360"/>
      </w:pPr>
    </w:lvl>
    <w:lvl w:ilvl="8" w:tplc="0B3414BC">
      <w:start w:val="1"/>
      <w:numFmt w:val="decimal"/>
      <w:lvlText w:val="%9."/>
      <w:lvlJc w:val="left"/>
      <w:pPr>
        <w:ind w:left="1440" w:hanging="360"/>
      </w:pPr>
    </w:lvl>
  </w:abstractNum>
  <w:abstractNum w:abstractNumId="34" w15:restartNumberingAfterBreak="0">
    <w:nsid w:val="44D15190"/>
    <w:multiLevelType w:val="hybridMultilevel"/>
    <w:tmpl w:val="E4A6751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5" w15:restartNumberingAfterBreak="0">
    <w:nsid w:val="4AF96727"/>
    <w:multiLevelType w:val="multilevel"/>
    <w:tmpl w:val="26E819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C1038F4"/>
    <w:multiLevelType w:val="multilevel"/>
    <w:tmpl w:val="4D2C1B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7" w15:restartNumberingAfterBreak="0">
    <w:nsid w:val="4CF063E9"/>
    <w:multiLevelType w:val="multilevel"/>
    <w:tmpl w:val="61C2EC5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4DFD24BD"/>
    <w:multiLevelType w:val="hybridMultilevel"/>
    <w:tmpl w:val="5FD4AA80"/>
    <w:lvl w:ilvl="0" w:tplc="801C32AE">
      <w:start w:val="1"/>
      <w:numFmt w:val="bullet"/>
      <w:lvlText w:val=""/>
      <w:lvlJc w:val="left"/>
      <w:pPr>
        <w:tabs>
          <w:tab w:val="num" w:pos="720"/>
        </w:tabs>
        <w:ind w:left="720" w:hanging="360"/>
      </w:pPr>
      <w:rPr>
        <w:rFonts w:hint="default" w:ascii="Wingdings" w:hAnsi="Wingdings"/>
      </w:rPr>
    </w:lvl>
    <w:lvl w:ilvl="1" w:tplc="A03ED810">
      <w:start w:val="1"/>
      <w:numFmt w:val="bullet"/>
      <w:lvlText w:val=""/>
      <w:lvlJc w:val="left"/>
      <w:pPr>
        <w:tabs>
          <w:tab w:val="num" w:pos="1440"/>
        </w:tabs>
        <w:ind w:left="1440" w:hanging="360"/>
      </w:pPr>
      <w:rPr>
        <w:rFonts w:hint="default" w:ascii="Wingdings" w:hAnsi="Wingdings"/>
      </w:rPr>
    </w:lvl>
    <w:lvl w:ilvl="2" w:tplc="7700BB98" w:tentative="1">
      <w:start w:val="1"/>
      <w:numFmt w:val="bullet"/>
      <w:lvlText w:val=""/>
      <w:lvlJc w:val="left"/>
      <w:pPr>
        <w:tabs>
          <w:tab w:val="num" w:pos="2160"/>
        </w:tabs>
        <w:ind w:left="2160" w:hanging="360"/>
      </w:pPr>
      <w:rPr>
        <w:rFonts w:hint="default" w:ascii="Wingdings" w:hAnsi="Wingdings"/>
      </w:rPr>
    </w:lvl>
    <w:lvl w:ilvl="3" w:tplc="3A1220E2" w:tentative="1">
      <w:start w:val="1"/>
      <w:numFmt w:val="bullet"/>
      <w:lvlText w:val=""/>
      <w:lvlJc w:val="left"/>
      <w:pPr>
        <w:tabs>
          <w:tab w:val="num" w:pos="2880"/>
        </w:tabs>
        <w:ind w:left="2880" w:hanging="360"/>
      </w:pPr>
      <w:rPr>
        <w:rFonts w:hint="default" w:ascii="Wingdings" w:hAnsi="Wingdings"/>
      </w:rPr>
    </w:lvl>
    <w:lvl w:ilvl="4" w:tplc="C914924A" w:tentative="1">
      <w:start w:val="1"/>
      <w:numFmt w:val="bullet"/>
      <w:lvlText w:val=""/>
      <w:lvlJc w:val="left"/>
      <w:pPr>
        <w:tabs>
          <w:tab w:val="num" w:pos="3600"/>
        </w:tabs>
        <w:ind w:left="3600" w:hanging="360"/>
      </w:pPr>
      <w:rPr>
        <w:rFonts w:hint="default" w:ascii="Wingdings" w:hAnsi="Wingdings"/>
      </w:rPr>
    </w:lvl>
    <w:lvl w:ilvl="5" w:tplc="AF3E4F2A" w:tentative="1">
      <w:start w:val="1"/>
      <w:numFmt w:val="bullet"/>
      <w:lvlText w:val=""/>
      <w:lvlJc w:val="left"/>
      <w:pPr>
        <w:tabs>
          <w:tab w:val="num" w:pos="4320"/>
        </w:tabs>
        <w:ind w:left="4320" w:hanging="360"/>
      </w:pPr>
      <w:rPr>
        <w:rFonts w:hint="default" w:ascii="Wingdings" w:hAnsi="Wingdings"/>
      </w:rPr>
    </w:lvl>
    <w:lvl w:ilvl="6" w:tplc="73FCF04C" w:tentative="1">
      <w:start w:val="1"/>
      <w:numFmt w:val="bullet"/>
      <w:lvlText w:val=""/>
      <w:lvlJc w:val="left"/>
      <w:pPr>
        <w:tabs>
          <w:tab w:val="num" w:pos="5040"/>
        </w:tabs>
        <w:ind w:left="5040" w:hanging="360"/>
      </w:pPr>
      <w:rPr>
        <w:rFonts w:hint="default" w:ascii="Wingdings" w:hAnsi="Wingdings"/>
      </w:rPr>
    </w:lvl>
    <w:lvl w:ilvl="7" w:tplc="5C3E10C4" w:tentative="1">
      <w:start w:val="1"/>
      <w:numFmt w:val="bullet"/>
      <w:lvlText w:val=""/>
      <w:lvlJc w:val="left"/>
      <w:pPr>
        <w:tabs>
          <w:tab w:val="num" w:pos="5760"/>
        </w:tabs>
        <w:ind w:left="5760" w:hanging="360"/>
      </w:pPr>
      <w:rPr>
        <w:rFonts w:hint="default" w:ascii="Wingdings" w:hAnsi="Wingdings"/>
      </w:rPr>
    </w:lvl>
    <w:lvl w:ilvl="8" w:tplc="97B818E4" w:tentative="1">
      <w:start w:val="1"/>
      <w:numFmt w:val="bullet"/>
      <w:lvlText w:val=""/>
      <w:lvlJc w:val="left"/>
      <w:pPr>
        <w:tabs>
          <w:tab w:val="num" w:pos="6480"/>
        </w:tabs>
        <w:ind w:left="6480" w:hanging="360"/>
      </w:pPr>
      <w:rPr>
        <w:rFonts w:hint="default" w:ascii="Wingdings" w:hAnsi="Wingdings"/>
      </w:rPr>
    </w:lvl>
  </w:abstractNum>
  <w:abstractNum w:abstractNumId="39" w15:restartNumberingAfterBreak="0">
    <w:nsid w:val="4FC87159"/>
    <w:multiLevelType w:val="hybridMultilevel"/>
    <w:tmpl w:val="33105470"/>
    <w:lvl w:ilvl="0" w:tplc="A64E8274">
      <w:start w:val="1"/>
      <w:numFmt w:val="decimal"/>
      <w:lvlText w:val="%1)"/>
      <w:lvlJc w:val="left"/>
      <w:pPr>
        <w:ind w:left="720" w:hanging="360"/>
      </w:pPr>
      <w:rPr>
        <w:rFonts w:hint="default" w:ascii="Calibri" w:hAnsi="Calibri"/>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50B86857"/>
    <w:multiLevelType w:val="hybridMultilevel"/>
    <w:tmpl w:val="46F23CE6"/>
    <w:lvl w:ilvl="0" w:tplc="A4B2C9A6">
      <w:start w:val="1"/>
      <w:numFmt w:val="bullet"/>
      <w:lvlText w:val=""/>
      <w:lvlJc w:val="left"/>
      <w:pPr>
        <w:ind w:left="1020" w:hanging="360"/>
      </w:pPr>
      <w:rPr>
        <w:rFonts w:ascii="Symbol" w:hAnsi="Symbol"/>
      </w:rPr>
    </w:lvl>
    <w:lvl w:ilvl="1" w:tplc="A0E6FF8E">
      <w:start w:val="1"/>
      <w:numFmt w:val="bullet"/>
      <w:lvlText w:val=""/>
      <w:lvlJc w:val="left"/>
      <w:pPr>
        <w:ind w:left="1020" w:hanging="360"/>
      </w:pPr>
      <w:rPr>
        <w:rFonts w:ascii="Symbol" w:hAnsi="Symbol"/>
      </w:rPr>
    </w:lvl>
    <w:lvl w:ilvl="2" w:tplc="9FE8F29C">
      <w:start w:val="1"/>
      <w:numFmt w:val="bullet"/>
      <w:lvlText w:val=""/>
      <w:lvlJc w:val="left"/>
      <w:pPr>
        <w:ind w:left="1020" w:hanging="360"/>
      </w:pPr>
      <w:rPr>
        <w:rFonts w:ascii="Symbol" w:hAnsi="Symbol"/>
      </w:rPr>
    </w:lvl>
    <w:lvl w:ilvl="3" w:tplc="E51C17D2">
      <w:start w:val="1"/>
      <w:numFmt w:val="bullet"/>
      <w:lvlText w:val=""/>
      <w:lvlJc w:val="left"/>
      <w:pPr>
        <w:ind w:left="1020" w:hanging="360"/>
      </w:pPr>
      <w:rPr>
        <w:rFonts w:ascii="Symbol" w:hAnsi="Symbol"/>
      </w:rPr>
    </w:lvl>
    <w:lvl w:ilvl="4" w:tplc="5108EF46">
      <w:start w:val="1"/>
      <w:numFmt w:val="bullet"/>
      <w:lvlText w:val=""/>
      <w:lvlJc w:val="left"/>
      <w:pPr>
        <w:ind w:left="1020" w:hanging="360"/>
      </w:pPr>
      <w:rPr>
        <w:rFonts w:ascii="Symbol" w:hAnsi="Symbol"/>
      </w:rPr>
    </w:lvl>
    <w:lvl w:ilvl="5" w:tplc="E01423A4">
      <w:start w:val="1"/>
      <w:numFmt w:val="bullet"/>
      <w:lvlText w:val=""/>
      <w:lvlJc w:val="left"/>
      <w:pPr>
        <w:ind w:left="1020" w:hanging="360"/>
      </w:pPr>
      <w:rPr>
        <w:rFonts w:ascii="Symbol" w:hAnsi="Symbol"/>
      </w:rPr>
    </w:lvl>
    <w:lvl w:ilvl="6" w:tplc="98068CD6">
      <w:start w:val="1"/>
      <w:numFmt w:val="bullet"/>
      <w:lvlText w:val=""/>
      <w:lvlJc w:val="left"/>
      <w:pPr>
        <w:ind w:left="1020" w:hanging="360"/>
      </w:pPr>
      <w:rPr>
        <w:rFonts w:ascii="Symbol" w:hAnsi="Symbol"/>
      </w:rPr>
    </w:lvl>
    <w:lvl w:ilvl="7" w:tplc="88D83502">
      <w:start w:val="1"/>
      <w:numFmt w:val="bullet"/>
      <w:lvlText w:val=""/>
      <w:lvlJc w:val="left"/>
      <w:pPr>
        <w:ind w:left="1020" w:hanging="360"/>
      </w:pPr>
      <w:rPr>
        <w:rFonts w:ascii="Symbol" w:hAnsi="Symbol"/>
      </w:rPr>
    </w:lvl>
    <w:lvl w:ilvl="8" w:tplc="F7AADC82">
      <w:start w:val="1"/>
      <w:numFmt w:val="bullet"/>
      <w:lvlText w:val=""/>
      <w:lvlJc w:val="left"/>
      <w:pPr>
        <w:ind w:left="1020" w:hanging="360"/>
      </w:pPr>
      <w:rPr>
        <w:rFonts w:ascii="Symbol" w:hAnsi="Symbol"/>
      </w:rPr>
    </w:lvl>
  </w:abstractNum>
  <w:abstractNum w:abstractNumId="41" w15:restartNumberingAfterBreak="0">
    <w:nsid w:val="55FB4321"/>
    <w:multiLevelType w:val="multilevel"/>
    <w:tmpl w:val="0FC8A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94C6FDE"/>
    <w:multiLevelType w:val="multilevel"/>
    <w:tmpl w:val="D062F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BC8617B"/>
    <w:multiLevelType w:val="hybridMultilevel"/>
    <w:tmpl w:val="EC96E79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4" w15:restartNumberingAfterBreak="0">
    <w:nsid w:val="61A71FB2"/>
    <w:multiLevelType w:val="multilevel"/>
    <w:tmpl w:val="135AB8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4915C9D"/>
    <w:multiLevelType w:val="multilevel"/>
    <w:tmpl w:val="10D4D6BC"/>
    <w:lvl w:ilvl="0">
      <w:start w:val="1"/>
      <w:numFmt w:val="decimal"/>
      <w:lvlText w:val="%1."/>
      <w:lvlJc w:val="left"/>
      <w:pPr>
        <w:tabs>
          <w:tab w:val="num" w:pos="720"/>
        </w:tabs>
        <w:ind w:left="720" w:hanging="360"/>
      </w:pPr>
    </w:lvl>
    <w:lvl w:ilvl="1">
      <w:start w:val="1"/>
      <w:numFmt w:val="bullet"/>
      <w:lvlText w:val=""/>
      <w:lvlJc w:val="left"/>
      <w:pPr>
        <w:ind w:left="1440" w:hanging="360"/>
      </w:pPr>
      <w:rPr>
        <w:rFonts w:hint="default" w:ascii="Symbol" w:hAnsi="Symbo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89F792F"/>
    <w:multiLevelType w:val="multilevel"/>
    <w:tmpl w:val="AEC07FC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7" w15:restartNumberingAfterBreak="0">
    <w:nsid w:val="6A3F2F48"/>
    <w:multiLevelType w:val="hybridMultilevel"/>
    <w:tmpl w:val="374E31C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8" w15:restartNumberingAfterBreak="0">
    <w:nsid w:val="6BED4468"/>
    <w:multiLevelType w:val="multilevel"/>
    <w:tmpl w:val="9DC4CE80"/>
    <w:lvl w:ilvl="0">
      <w:start w:val="1"/>
      <w:numFmt w:val="decimal"/>
      <w:lvlText w:val="%1."/>
      <w:lvlJc w:val="left"/>
      <w:pPr>
        <w:tabs>
          <w:tab w:val="num" w:pos="720"/>
        </w:tabs>
        <w:ind w:left="720" w:hanging="360"/>
      </w:pPr>
      <w:rPr>
        <w:rFonts w:ascii="Times New Roman" w:hAnsi="Times New Roman" w:eastAsia="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C7E7163"/>
    <w:multiLevelType w:val="hybridMultilevel"/>
    <w:tmpl w:val="54C4628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0" w15:restartNumberingAfterBreak="0">
    <w:nsid w:val="749E24D4"/>
    <w:multiLevelType w:val="multilevel"/>
    <w:tmpl w:val="7F4AA7BE"/>
    <w:lvl w:ilvl="0">
      <w:start w:val="1"/>
      <w:numFmt w:val="decimal"/>
      <w:lvlText w:val="%1."/>
      <w:lvlJc w:val="left"/>
      <w:pPr>
        <w:tabs>
          <w:tab w:val="num" w:pos="720"/>
        </w:tabs>
        <w:ind w:left="720" w:hanging="360"/>
      </w:pPr>
      <w:rPr>
        <w:b w:val="0"/>
        <w:bCs w:val="0"/>
        <w:i w:val="0"/>
        <w:i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50B00BC"/>
    <w:multiLevelType w:val="hybridMultilevel"/>
    <w:tmpl w:val="D682E076"/>
    <w:lvl w:ilvl="0" w:tplc="B5A63FBC">
      <w:start w:val="1"/>
      <w:numFmt w:val="bullet"/>
      <w:lvlText w:val=""/>
      <w:lvlJc w:val="left"/>
      <w:pPr>
        <w:ind w:left="1020" w:hanging="360"/>
      </w:pPr>
      <w:rPr>
        <w:rFonts w:ascii="Symbol" w:hAnsi="Symbol"/>
      </w:rPr>
    </w:lvl>
    <w:lvl w:ilvl="1" w:tplc="6AAA5E96">
      <w:start w:val="1"/>
      <w:numFmt w:val="bullet"/>
      <w:lvlText w:val=""/>
      <w:lvlJc w:val="left"/>
      <w:pPr>
        <w:ind w:left="1020" w:hanging="360"/>
      </w:pPr>
      <w:rPr>
        <w:rFonts w:ascii="Symbol" w:hAnsi="Symbol"/>
      </w:rPr>
    </w:lvl>
    <w:lvl w:ilvl="2" w:tplc="2214E31A">
      <w:start w:val="1"/>
      <w:numFmt w:val="bullet"/>
      <w:lvlText w:val=""/>
      <w:lvlJc w:val="left"/>
      <w:pPr>
        <w:ind w:left="1020" w:hanging="360"/>
      </w:pPr>
      <w:rPr>
        <w:rFonts w:ascii="Symbol" w:hAnsi="Symbol"/>
      </w:rPr>
    </w:lvl>
    <w:lvl w:ilvl="3" w:tplc="F54E54A2">
      <w:start w:val="1"/>
      <w:numFmt w:val="bullet"/>
      <w:lvlText w:val=""/>
      <w:lvlJc w:val="left"/>
      <w:pPr>
        <w:ind w:left="1020" w:hanging="360"/>
      </w:pPr>
      <w:rPr>
        <w:rFonts w:ascii="Symbol" w:hAnsi="Symbol"/>
      </w:rPr>
    </w:lvl>
    <w:lvl w:ilvl="4" w:tplc="388A92A0">
      <w:start w:val="1"/>
      <w:numFmt w:val="bullet"/>
      <w:lvlText w:val=""/>
      <w:lvlJc w:val="left"/>
      <w:pPr>
        <w:ind w:left="1020" w:hanging="360"/>
      </w:pPr>
      <w:rPr>
        <w:rFonts w:ascii="Symbol" w:hAnsi="Symbol"/>
      </w:rPr>
    </w:lvl>
    <w:lvl w:ilvl="5" w:tplc="70E8CD06">
      <w:start w:val="1"/>
      <w:numFmt w:val="bullet"/>
      <w:lvlText w:val=""/>
      <w:lvlJc w:val="left"/>
      <w:pPr>
        <w:ind w:left="1020" w:hanging="360"/>
      </w:pPr>
      <w:rPr>
        <w:rFonts w:ascii="Symbol" w:hAnsi="Symbol"/>
      </w:rPr>
    </w:lvl>
    <w:lvl w:ilvl="6" w:tplc="D5E65924">
      <w:start w:val="1"/>
      <w:numFmt w:val="bullet"/>
      <w:lvlText w:val=""/>
      <w:lvlJc w:val="left"/>
      <w:pPr>
        <w:ind w:left="1020" w:hanging="360"/>
      </w:pPr>
      <w:rPr>
        <w:rFonts w:ascii="Symbol" w:hAnsi="Symbol"/>
      </w:rPr>
    </w:lvl>
    <w:lvl w:ilvl="7" w:tplc="4E8A5EC8">
      <w:start w:val="1"/>
      <w:numFmt w:val="bullet"/>
      <w:lvlText w:val=""/>
      <w:lvlJc w:val="left"/>
      <w:pPr>
        <w:ind w:left="1020" w:hanging="360"/>
      </w:pPr>
      <w:rPr>
        <w:rFonts w:ascii="Symbol" w:hAnsi="Symbol"/>
      </w:rPr>
    </w:lvl>
    <w:lvl w:ilvl="8" w:tplc="8BEEC290">
      <w:start w:val="1"/>
      <w:numFmt w:val="bullet"/>
      <w:lvlText w:val=""/>
      <w:lvlJc w:val="left"/>
      <w:pPr>
        <w:ind w:left="1020" w:hanging="360"/>
      </w:pPr>
      <w:rPr>
        <w:rFonts w:ascii="Symbol" w:hAnsi="Symbol"/>
      </w:rPr>
    </w:lvl>
  </w:abstractNum>
  <w:abstractNum w:abstractNumId="52" w15:restartNumberingAfterBreak="0">
    <w:nsid w:val="75656C01"/>
    <w:multiLevelType w:val="multilevel"/>
    <w:tmpl w:val="79C282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3" w15:restartNumberingAfterBreak="0">
    <w:nsid w:val="770B42ED"/>
    <w:multiLevelType w:val="hybridMultilevel"/>
    <w:tmpl w:val="69348182"/>
    <w:lvl w:ilvl="0" w:tplc="C88E7B84">
      <w:start w:val="1"/>
      <w:numFmt w:val="lowerLetter"/>
      <w:lvlText w:val="%1)"/>
      <w:lvlJc w:val="left"/>
      <w:pPr>
        <w:ind w:left="1020" w:hanging="360"/>
      </w:pPr>
    </w:lvl>
    <w:lvl w:ilvl="1" w:tplc="00983C88">
      <w:start w:val="1"/>
      <w:numFmt w:val="lowerLetter"/>
      <w:lvlText w:val="%2)"/>
      <w:lvlJc w:val="left"/>
      <w:pPr>
        <w:ind w:left="1020" w:hanging="360"/>
      </w:pPr>
    </w:lvl>
    <w:lvl w:ilvl="2" w:tplc="B9A6ACFA">
      <w:start w:val="1"/>
      <w:numFmt w:val="lowerLetter"/>
      <w:lvlText w:val="%3)"/>
      <w:lvlJc w:val="left"/>
      <w:pPr>
        <w:ind w:left="1020" w:hanging="360"/>
      </w:pPr>
    </w:lvl>
    <w:lvl w:ilvl="3" w:tplc="944ED9BE">
      <w:start w:val="1"/>
      <w:numFmt w:val="lowerLetter"/>
      <w:lvlText w:val="%4)"/>
      <w:lvlJc w:val="left"/>
      <w:pPr>
        <w:ind w:left="1020" w:hanging="360"/>
      </w:pPr>
    </w:lvl>
    <w:lvl w:ilvl="4" w:tplc="E37A7728">
      <w:start w:val="1"/>
      <w:numFmt w:val="lowerLetter"/>
      <w:lvlText w:val="%5)"/>
      <w:lvlJc w:val="left"/>
      <w:pPr>
        <w:ind w:left="1020" w:hanging="360"/>
      </w:pPr>
    </w:lvl>
    <w:lvl w:ilvl="5" w:tplc="C986BFFE">
      <w:start w:val="1"/>
      <w:numFmt w:val="lowerLetter"/>
      <w:lvlText w:val="%6)"/>
      <w:lvlJc w:val="left"/>
      <w:pPr>
        <w:ind w:left="1020" w:hanging="360"/>
      </w:pPr>
    </w:lvl>
    <w:lvl w:ilvl="6" w:tplc="F8E28A72">
      <w:start w:val="1"/>
      <w:numFmt w:val="lowerLetter"/>
      <w:lvlText w:val="%7)"/>
      <w:lvlJc w:val="left"/>
      <w:pPr>
        <w:ind w:left="1020" w:hanging="360"/>
      </w:pPr>
    </w:lvl>
    <w:lvl w:ilvl="7" w:tplc="BD2EFE7A">
      <w:start w:val="1"/>
      <w:numFmt w:val="lowerLetter"/>
      <w:lvlText w:val="%8)"/>
      <w:lvlJc w:val="left"/>
      <w:pPr>
        <w:ind w:left="1020" w:hanging="360"/>
      </w:pPr>
    </w:lvl>
    <w:lvl w:ilvl="8" w:tplc="4FF4CE22">
      <w:start w:val="1"/>
      <w:numFmt w:val="lowerLetter"/>
      <w:lvlText w:val="%9)"/>
      <w:lvlJc w:val="left"/>
      <w:pPr>
        <w:ind w:left="1020" w:hanging="360"/>
      </w:pPr>
    </w:lvl>
  </w:abstractNum>
  <w:abstractNum w:abstractNumId="54" w15:restartNumberingAfterBreak="0">
    <w:nsid w:val="7B705B23"/>
    <w:multiLevelType w:val="hybridMultilevel"/>
    <w:tmpl w:val="1C4862A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5" w15:restartNumberingAfterBreak="0">
    <w:nsid w:val="7C1D3770"/>
    <w:multiLevelType w:val="hybridMultilevel"/>
    <w:tmpl w:val="875C797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1280382265">
    <w:abstractNumId w:val="19"/>
  </w:num>
  <w:num w:numId="2" w16cid:durableId="208885982">
    <w:abstractNumId w:val="54"/>
  </w:num>
  <w:num w:numId="3" w16cid:durableId="1811903445">
    <w:abstractNumId w:val="20"/>
  </w:num>
  <w:num w:numId="4" w16cid:durableId="379745819">
    <w:abstractNumId w:val="24"/>
  </w:num>
  <w:num w:numId="5" w16cid:durableId="309099061">
    <w:abstractNumId w:val="55"/>
  </w:num>
  <w:num w:numId="6" w16cid:durableId="545987573">
    <w:abstractNumId w:val="34"/>
  </w:num>
  <w:num w:numId="7" w16cid:durableId="1378241643">
    <w:abstractNumId w:val="43"/>
  </w:num>
  <w:num w:numId="8" w16cid:durableId="1987323035">
    <w:abstractNumId w:val="5"/>
  </w:num>
  <w:num w:numId="9" w16cid:durableId="868030238">
    <w:abstractNumId w:val="14"/>
  </w:num>
  <w:num w:numId="10" w16cid:durableId="1276211404">
    <w:abstractNumId w:val="9"/>
  </w:num>
  <w:num w:numId="11" w16cid:durableId="1007248474">
    <w:abstractNumId w:val="18"/>
  </w:num>
  <w:num w:numId="12" w16cid:durableId="336882099">
    <w:abstractNumId w:val="50"/>
  </w:num>
  <w:num w:numId="13" w16cid:durableId="1447189987">
    <w:abstractNumId w:val="42"/>
  </w:num>
  <w:num w:numId="14" w16cid:durableId="1633098280">
    <w:abstractNumId w:val="21"/>
  </w:num>
  <w:num w:numId="15" w16cid:durableId="556086517">
    <w:abstractNumId w:val="48"/>
  </w:num>
  <w:num w:numId="16" w16cid:durableId="1071737853">
    <w:abstractNumId w:val="30"/>
  </w:num>
  <w:num w:numId="17" w16cid:durableId="357244820">
    <w:abstractNumId w:val="36"/>
  </w:num>
  <w:num w:numId="18" w16cid:durableId="642660235">
    <w:abstractNumId w:val="12"/>
  </w:num>
  <w:num w:numId="19" w16cid:durableId="2095321097">
    <w:abstractNumId w:val="47"/>
  </w:num>
  <w:num w:numId="20" w16cid:durableId="1992712012">
    <w:abstractNumId w:val="29"/>
  </w:num>
  <w:num w:numId="21" w16cid:durableId="348219674">
    <w:abstractNumId w:val="40"/>
  </w:num>
  <w:num w:numId="22" w16cid:durableId="962267540">
    <w:abstractNumId w:val="6"/>
  </w:num>
  <w:num w:numId="23" w16cid:durableId="1392269430">
    <w:abstractNumId w:val="53"/>
  </w:num>
  <w:num w:numId="24" w16cid:durableId="1817526915">
    <w:abstractNumId w:val="33"/>
  </w:num>
  <w:num w:numId="25" w16cid:durableId="2009479319">
    <w:abstractNumId w:val="35"/>
  </w:num>
  <w:num w:numId="26" w16cid:durableId="1372925561">
    <w:abstractNumId w:val="27"/>
  </w:num>
  <w:num w:numId="27" w16cid:durableId="1054625419">
    <w:abstractNumId w:val="15"/>
  </w:num>
  <w:num w:numId="28" w16cid:durableId="1046681981">
    <w:abstractNumId w:val="45"/>
  </w:num>
  <w:num w:numId="29" w16cid:durableId="1958028850">
    <w:abstractNumId w:val="23"/>
  </w:num>
  <w:num w:numId="30" w16cid:durableId="390810942">
    <w:abstractNumId w:val="13"/>
  </w:num>
  <w:num w:numId="31" w16cid:durableId="1253978435">
    <w:abstractNumId w:val="52"/>
  </w:num>
  <w:num w:numId="32" w16cid:durableId="192689193">
    <w:abstractNumId w:val="46"/>
  </w:num>
  <w:num w:numId="33" w16cid:durableId="1366978718">
    <w:abstractNumId w:val="17"/>
  </w:num>
  <w:num w:numId="34" w16cid:durableId="234900069">
    <w:abstractNumId w:val="22"/>
  </w:num>
  <w:num w:numId="35" w16cid:durableId="1365446092">
    <w:abstractNumId w:val="28"/>
  </w:num>
  <w:num w:numId="36" w16cid:durableId="1047875936">
    <w:abstractNumId w:val="8"/>
  </w:num>
  <w:num w:numId="37" w16cid:durableId="635332831">
    <w:abstractNumId w:val="4"/>
  </w:num>
  <w:num w:numId="38" w16cid:durableId="1889368400">
    <w:abstractNumId w:val="39"/>
  </w:num>
  <w:num w:numId="39" w16cid:durableId="282999717">
    <w:abstractNumId w:val="25"/>
  </w:num>
  <w:num w:numId="40" w16cid:durableId="1640106451">
    <w:abstractNumId w:val="51"/>
  </w:num>
  <w:num w:numId="41" w16cid:durableId="280501233">
    <w:abstractNumId w:val="1"/>
  </w:num>
  <w:num w:numId="42" w16cid:durableId="376011577">
    <w:abstractNumId w:val="38"/>
  </w:num>
  <w:num w:numId="43" w16cid:durableId="1387532711">
    <w:abstractNumId w:val="49"/>
  </w:num>
  <w:num w:numId="44" w16cid:durableId="1560435893">
    <w:abstractNumId w:val="2"/>
  </w:num>
  <w:num w:numId="45" w16cid:durableId="1589075691">
    <w:abstractNumId w:val="10"/>
  </w:num>
  <w:num w:numId="46" w16cid:durableId="1322201964">
    <w:abstractNumId w:val="0"/>
  </w:num>
  <w:num w:numId="47" w16cid:durableId="1931812717">
    <w:abstractNumId w:val="41"/>
  </w:num>
  <w:num w:numId="48" w16cid:durableId="1226599052">
    <w:abstractNumId w:val="31"/>
  </w:num>
  <w:num w:numId="49" w16cid:durableId="1303777469">
    <w:abstractNumId w:val="7"/>
  </w:num>
  <w:num w:numId="50" w16cid:durableId="1626227533">
    <w:abstractNumId w:val="26"/>
  </w:num>
  <w:num w:numId="51" w16cid:durableId="1276600789">
    <w:abstractNumId w:val="16"/>
  </w:num>
  <w:num w:numId="52" w16cid:durableId="2003468156">
    <w:abstractNumId w:val="3"/>
  </w:num>
  <w:num w:numId="53" w16cid:durableId="1535343789">
    <w:abstractNumId w:val="37"/>
  </w:num>
  <w:num w:numId="54" w16cid:durableId="548221733">
    <w:abstractNumId w:val="32"/>
  </w:num>
  <w:num w:numId="55" w16cid:durableId="170533993">
    <w:abstractNumId w:val="11"/>
  </w:num>
  <w:num w:numId="56" w16cid:durableId="794906505">
    <w:abstractNumId w:val="44"/>
  </w:num>
  <w:numIdMacAtCleanup w:val="51"/>
</w:numbering>
</file>

<file path=word/people.xml><?xml version="1.0" encoding="utf-8"?>
<w15:people xmlns:mc="http://schemas.openxmlformats.org/markup-compatibility/2006" xmlns:w15="http://schemas.microsoft.com/office/word/2012/wordml" mc:Ignorable="w15">
  <w15:person w15:author="Joel Kook - JUSTDIGI">
    <w15:presenceInfo w15:providerId="AD" w15:userId="S::joel.kook@justdigi.ee::a5f61dda-5a91-487b-bc5f-ca8312762b39"/>
  </w15:person>
  <w15:person w15:author="Marju Aibast">
    <w15:presenceInfo w15:providerId="None" w15:userId="Marju Aibast"/>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hyphenationZone w:val="425"/>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C03"/>
    <w:rsid w:val="00000200"/>
    <w:rsid w:val="000005B1"/>
    <w:rsid w:val="00000603"/>
    <w:rsid w:val="00000F86"/>
    <w:rsid w:val="0000118D"/>
    <w:rsid w:val="000013CD"/>
    <w:rsid w:val="00001549"/>
    <w:rsid w:val="000015BD"/>
    <w:rsid w:val="000017DB"/>
    <w:rsid w:val="000021A9"/>
    <w:rsid w:val="00002695"/>
    <w:rsid w:val="00002729"/>
    <w:rsid w:val="000027AD"/>
    <w:rsid w:val="0000303D"/>
    <w:rsid w:val="00003696"/>
    <w:rsid w:val="0000387B"/>
    <w:rsid w:val="000038E6"/>
    <w:rsid w:val="00003916"/>
    <w:rsid w:val="000039A4"/>
    <w:rsid w:val="00003A41"/>
    <w:rsid w:val="00003C65"/>
    <w:rsid w:val="00003DD6"/>
    <w:rsid w:val="00003FA0"/>
    <w:rsid w:val="0000478A"/>
    <w:rsid w:val="000049AF"/>
    <w:rsid w:val="00004E58"/>
    <w:rsid w:val="00004EE4"/>
    <w:rsid w:val="00005DFF"/>
    <w:rsid w:val="000062B3"/>
    <w:rsid w:val="0000694C"/>
    <w:rsid w:val="000069FC"/>
    <w:rsid w:val="00006B92"/>
    <w:rsid w:val="00006F8B"/>
    <w:rsid w:val="0000708D"/>
    <w:rsid w:val="00007122"/>
    <w:rsid w:val="00007529"/>
    <w:rsid w:val="000075D0"/>
    <w:rsid w:val="00007AAB"/>
    <w:rsid w:val="00007B29"/>
    <w:rsid w:val="00007C0A"/>
    <w:rsid w:val="00007C61"/>
    <w:rsid w:val="00007E30"/>
    <w:rsid w:val="000101C8"/>
    <w:rsid w:val="000102A4"/>
    <w:rsid w:val="00010CE9"/>
    <w:rsid w:val="000111EA"/>
    <w:rsid w:val="00011483"/>
    <w:rsid w:val="000114D4"/>
    <w:rsid w:val="00011A34"/>
    <w:rsid w:val="00012045"/>
    <w:rsid w:val="00012356"/>
    <w:rsid w:val="00012607"/>
    <w:rsid w:val="0001283A"/>
    <w:rsid w:val="000128E3"/>
    <w:rsid w:val="00012C3A"/>
    <w:rsid w:val="00013131"/>
    <w:rsid w:val="00013198"/>
    <w:rsid w:val="0001319F"/>
    <w:rsid w:val="000131E3"/>
    <w:rsid w:val="0001342E"/>
    <w:rsid w:val="00013D5B"/>
    <w:rsid w:val="00013F41"/>
    <w:rsid w:val="000146A5"/>
    <w:rsid w:val="00014708"/>
    <w:rsid w:val="0001472D"/>
    <w:rsid w:val="00014C33"/>
    <w:rsid w:val="00014E01"/>
    <w:rsid w:val="00015019"/>
    <w:rsid w:val="00015271"/>
    <w:rsid w:val="000152C1"/>
    <w:rsid w:val="00015A48"/>
    <w:rsid w:val="00015AD7"/>
    <w:rsid w:val="000162F1"/>
    <w:rsid w:val="00016A63"/>
    <w:rsid w:val="00016D19"/>
    <w:rsid w:val="000173E1"/>
    <w:rsid w:val="000174D4"/>
    <w:rsid w:val="000176BF"/>
    <w:rsid w:val="00020918"/>
    <w:rsid w:val="000209B0"/>
    <w:rsid w:val="00020D01"/>
    <w:rsid w:val="00020D53"/>
    <w:rsid w:val="000219FB"/>
    <w:rsid w:val="00021B7E"/>
    <w:rsid w:val="00021F0B"/>
    <w:rsid w:val="00022244"/>
    <w:rsid w:val="0002225B"/>
    <w:rsid w:val="0002248D"/>
    <w:rsid w:val="00022781"/>
    <w:rsid w:val="00022AC3"/>
    <w:rsid w:val="0002301E"/>
    <w:rsid w:val="0002347A"/>
    <w:rsid w:val="000237BA"/>
    <w:rsid w:val="00023A82"/>
    <w:rsid w:val="00023C3F"/>
    <w:rsid w:val="00023F76"/>
    <w:rsid w:val="00024283"/>
    <w:rsid w:val="00024921"/>
    <w:rsid w:val="00024B4E"/>
    <w:rsid w:val="000252B0"/>
    <w:rsid w:val="00025410"/>
    <w:rsid w:val="00025475"/>
    <w:rsid w:val="000259CF"/>
    <w:rsid w:val="00025A6E"/>
    <w:rsid w:val="00025F0F"/>
    <w:rsid w:val="00026336"/>
    <w:rsid w:val="000268B1"/>
    <w:rsid w:val="00026D3A"/>
    <w:rsid w:val="00026D7A"/>
    <w:rsid w:val="00026DE9"/>
    <w:rsid w:val="00027049"/>
    <w:rsid w:val="000270E5"/>
    <w:rsid w:val="00027233"/>
    <w:rsid w:val="000274DC"/>
    <w:rsid w:val="000276ED"/>
    <w:rsid w:val="000278FB"/>
    <w:rsid w:val="00027BDC"/>
    <w:rsid w:val="00027F8A"/>
    <w:rsid w:val="000301BE"/>
    <w:rsid w:val="000304C9"/>
    <w:rsid w:val="0003062A"/>
    <w:rsid w:val="00030D23"/>
    <w:rsid w:val="000312A2"/>
    <w:rsid w:val="000312F0"/>
    <w:rsid w:val="00031561"/>
    <w:rsid w:val="00031807"/>
    <w:rsid w:val="00031E04"/>
    <w:rsid w:val="00032167"/>
    <w:rsid w:val="00032283"/>
    <w:rsid w:val="000325D6"/>
    <w:rsid w:val="00033322"/>
    <w:rsid w:val="000335B8"/>
    <w:rsid w:val="00033959"/>
    <w:rsid w:val="00033971"/>
    <w:rsid w:val="00033FF0"/>
    <w:rsid w:val="000346DB"/>
    <w:rsid w:val="00034A19"/>
    <w:rsid w:val="00034AC3"/>
    <w:rsid w:val="0003532A"/>
    <w:rsid w:val="00035A14"/>
    <w:rsid w:val="00035C75"/>
    <w:rsid w:val="00035E04"/>
    <w:rsid w:val="0003600D"/>
    <w:rsid w:val="000363E9"/>
    <w:rsid w:val="0003640A"/>
    <w:rsid w:val="00036850"/>
    <w:rsid w:val="00036D09"/>
    <w:rsid w:val="00036E62"/>
    <w:rsid w:val="0003715D"/>
    <w:rsid w:val="000376E3"/>
    <w:rsid w:val="00037E07"/>
    <w:rsid w:val="00037E08"/>
    <w:rsid w:val="000400C9"/>
    <w:rsid w:val="000403C0"/>
    <w:rsid w:val="000409C0"/>
    <w:rsid w:val="000409CE"/>
    <w:rsid w:val="00040B4F"/>
    <w:rsid w:val="00040B94"/>
    <w:rsid w:val="00040D80"/>
    <w:rsid w:val="00040E11"/>
    <w:rsid w:val="00041554"/>
    <w:rsid w:val="000416EB"/>
    <w:rsid w:val="00041746"/>
    <w:rsid w:val="000420A6"/>
    <w:rsid w:val="00042758"/>
    <w:rsid w:val="00042A3F"/>
    <w:rsid w:val="00042B35"/>
    <w:rsid w:val="00043235"/>
    <w:rsid w:val="000435E1"/>
    <w:rsid w:val="0004365E"/>
    <w:rsid w:val="00043FDA"/>
    <w:rsid w:val="00044274"/>
    <w:rsid w:val="0004479C"/>
    <w:rsid w:val="00044A1F"/>
    <w:rsid w:val="00044F1F"/>
    <w:rsid w:val="000453C2"/>
    <w:rsid w:val="00045D05"/>
    <w:rsid w:val="00045E4C"/>
    <w:rsid w:val="00045E5A"/>
    <w:rsid w:val="0004630F"/>
    <w:rsid w:val="00046352"/>
    <w:rsid w:val="0004645F"/>
    <w:rsid w:val="00046839"/>
    <w:rsid w:val="000469AF"/>
    <w:rsid w:val="00047134"/>
    <w:rsid w:val="00047410"/>
    <w:rsid w:val="00047B8E"/>
    <w:rsid w:val="00047D77"/>
    <w:rsid w:val="00047DB6"/>
    <w:rsid w:val="000501F9"/>
    <w:rsid w:val="00050B3A"/>
    <w:rsid w:val="00050EF0"/>
    <w:rsid w:val="00051040"/>
    <w:rsid w:val="000510CC"/>
    <w:rsid w:val="0005122A"/>
    <w:rsid w:val="000516C8"/>
    <w:rsid w:val="0005184B"/>
    <w:rsid w:val="00052321"/>
    <w:rsid w:val="0005252E"/>
    <w:rsid w:val="000525CB"/>
    <w:rsid w:val="000526DA"/>
    <w:rsid w:val="00052B68"/>
    <w:rsid w:val="00053012"/>
    <w:rsid w:val="000539C8"/>
    <w:rsid w:val="00053A47"/>
    <w:rsid w:val="00053F3B"/>
    <w:rsid w:val="00053F9A"/>
    <w:rsid w:val="00054199"/>
    <w:rsid w:val="00054B55"/>
    <w:rsid w:val="00054FF3"/>
    <w:rsid w:val="0005513D"/>
    <w:rsid w:val="00055244"/>
    <w:rsid w:val="00055E5A"/>
    <w:rsid w:val="00056034"/>
    <w:rsid w:val="000565F4"/>
    <w:rsid w:val="000566F2"/>
    <w:rsid w:val="00056AC7"/>
    <w:rsid w:val="000570C2"/>
    <w:rsid w:val="000574DB"/>
    <w:rsid w:val="00060037"/>
    <w:rsid w:val="00060038"/>
    <w:rsid w:val="00060186"/>
    <w:rsid w:val="00060AA9"/>
    <w:rsid w:val="00060CDB"/>
    <w:rsid w:val="000610C9"/>
    <w:rsid w:val="000616F9"/>
    <w:rsid w:val="00061D93"/>
    <w:rsid w:val="00061E35"/>
    <w:rsid w:val="00061F5B"/>
    <w:rsid w:val="00062374"/>
    <w:rsid w:val="000629B0"/>
    <w:rsid w:val="00062B86"/>
    <w:rsid w:val="00062CD8"/>
    <w:rsid w:val="00062FC4"/>
    <w:rsid w:val="00063292"/>
    <w:rsid w:val="00063623"/>
    <w:rsid w:val="00063875"/>
    <w:rsid w:val="00063CF7"/>
    <w:rsid w:val="00063D7A"/>
    <w:rsid w:val="00063EF7"/>
    <w:rsid w:val="00064B0D"/>
    <w:rsid w:val="00064B3B"/>
    <w:rsid w:val="000655DB"/>
    <w:rsid w:val="00065BBB"/>
    <w:rsid w:val="000663C4"/>
    <w:rsid w:val="0006649A"/>
    <w:rsid w:val="00066677"/>
    <w:rsid w:val="00066956"/>
    <w:rsid w:val="000669E0"/>
    <w:rsid w:val="00066B0B"/>
    <w:rsid w:val="00066B2F"/>
    <w:rsid w:val="00066E36"/>
    <w:rsid w:val="00067859"/>
    <w:rsid w:val="00067B61"/>
    <w:rsid w:val="00067B7E"/>
    <w:rsid w:val="0007043A"/>
    <w:rsid w:val="00070459"/>
    <w:rsid w:val="00070973"/>
    <w:rsid w:val="000709D2"/>
    <w:rsid w:val="00070BFE"/>
    <w:rsid w:val="00070FD6"/>
    <w:rsid w:val="00070FD8"/>
    <w:rsid w:val="000711FD"/>
    <w:rsid w:val="00072011"/>
    <w:rsid w:val="00072082"/>
    <w:rsid w:val="0007283D"/>
    <w:rsid w:val="000728F9"/>
    <w:rsid w:val="00072B1F"/>
    <w:rsid w:val="00072C7F"/>
    <w:rsid w:val="0007329F"/>
    <w:rsid w:val="00073711"/>
    <w:rsid w:val="0007382B"/>
    <w:rsid w:val="0007395A"/>
    <w:rsid w:val="00073F6B"/>
    <w:rsid w:val="000743D8"/>
    <w:rsid w:val="000744C9"/>
    <w:rsid w:val="00074549"/>
    <w:rsid w:val="0007459D"/>
    <w:rsid w:val="00074AE9"/>
    <w:rsid w:val="00074B17"/>
    <w:rsid w:val="00074DD6"/>
    <w:rsid w:val="00074FEF"/>
    <w:rsid w:val="00075185"/>
    <w:rsid w:val="00075460"/>
    <w:rsid w:val="0007582B"/>
    <w:rsid w:val="00075889"/>
    <w:rsid w:val="0007594B"/>
    <w:rsid w:val="00075A91"/>
    <w:rsid w:val="00075E12"/>
    <w:rsid w:val="00076776"/>
    <w:rsid w:val="000768AC"/>
    <w:rsid w:val="00076A1E"/>
    <w:rsid w:val="00076A21"/>
    <w:rsid w:val="00076C8D"/>
    <w:rsid w:val="00076CA9"/>
    <w:rsid w:val="00076D25"/>
    <w:rsid w:val="00077134"/>
    <w:rsid w:val="00077168"/>
    <w:rsid w:val="00077A29"/>
    <w:rsid w:val="00077C4C"/>
    <w:rsid w:val="00077D6D"/>
    <w:rsid w:val="000806B9"/>
    <w:rsid w:val="00080A2D"/>
    <w:rsid w:val="00080B59"/>
    <w:rsid w:val="00080C1A"/>
    <w:rsid w:val="00080C87"/>
    <w:rsid w:val="00080FBC"/>
    <w:rsid w:val="00081141"/>
    <w:rsid w:val="00081170"/>
    <w:rsid w:val="0008133A"/>
    <w:rsid w:val="00081506"/>
    <w:rsid w:val="0008164A"/>
    <w:rsid w:val="00081B79"/>
    <w:rsid w:val="00081B7A"/>
    <w:rsid w:val="0008210F"/>
    <w:rsid w:val="000821FA"/>
    <w:rsid w:val="00083C34"/>
    <w:rsid w:val="00083D97"/>
    <w:rsid w:val="000841F3"/>
    <w:rsid w:val="00084C4B"/>
    <w:rsid w:val="00084D9C"/>
    <w:rsid w:val="00085105"/>
    <w:rsid w:val="0008539B"/>
    <w:rsid w:val="000859B8"/>
    <w:rsid w:val="00085D5D"/>
    <w:rsid w:val="000866E3"/>
    <w:rsid w:val="0008677E"/>
    <w:rsid w:val="00086C92"/>
    <w:rsid w:val="00086D61"/>
    <w:rsid w:val="00087098"/>
    <w:rsid w:val="00087A6B"/>
    <w:rsid w:val="00087AB1"/>
    <w:rsid w:val="00087FD8"/>
    <w:rsid w:val="00090126"/>
    <w:rsid w:val="00090238"/>
    <w:rsid w:val="0009052D"/>
    <w:rsid w:val="00090654"/>
    <w:rsid w:val="000906C6"/>
    <w:rsid w:val="00090927"/>
    <w:rsid w:val="00090AC8"/>
    <w:rsid w:val="00090E5B"/>
    <w:rsid w:val="00090EDF"/>
    <w:rsid w:val="000910BE"/>
    <w:rsid w:val="0009150C"/>
    <w:rsid w:val="000918E1"/>
    <w:rsid w:val="00091EFD"/>
    <w:rsid w:val="00091FB8"/>
    <w:rsid w:val="00092025"/>
    <w:rsid w:val="00092888"/>
    <w:rsid w:val="00092D6A"/>
    <w:rsid w:val="00092F5C"/>
    <w:rsid w:val="000935AD"/>
    <w:rsid w:val="00094235"/>
    <w:rsid w:val="00094B6B"/>
    <w:rsid w:val="00094B82"/>
    <w:rsid w:val="00094BED"/>
    <w:rsid w:val="00094DD6"/>
    <w:rsid w:val="00095A9B"/>
    <w:rsid w:val="0009607E"/>
    <w:rsid w:val="000960B8"/>
    <w:rsid w:val="00096E45"/>
    <w:rsid w:val="00096FC6"/>
    <w:rsid w:val="00097182"/>
    <w:rsid w:val="000977E1"/>
    <w:rsid w:val="00097BD9"/>
    <w:rsid w:val="000A01DD"/>
    <w:rsid w:val="000A0464"/>
    <w:rsid w:val="000A0490"/>
    <w:rsid w:val="000A0878"/>
    <w:rsid w:val="000A0BA7"/>
    <w:rsid w:val="000A0FB5"/>
    <w:rsid w:val="000A1B6C"/>
    <w:rsid w:val="000A1FFC"/>
    <w:rsid w:val="000A2145"/>
    <w:rsid w:val="000A2270"/>
    <w:rsid w:val="000A36AE"/>
    <w:rsid w:val="000A39B1"/>
    <w:rsid w:val="000A39B4"/>
    <w:rsid w:val="000A3D94"/>
    <w:rsid w:val="000A3E2A"/>
    <w:rsid w:val="000A41AA"/>
    <w:rsid w:val="000A52AC"/>
    <w:rsid w:val="000A559A"/>
    <w:rsid w:val="000A55ED"/>
    <w:rsid w:val="000A56A6"/>
    <w:rsid w:val="000A58D7"/>
    <w:rsid w:val="000A5F16"/>
    <w:rsid w:val="000A6287"/>
    <w:rsid w:val="000A6372"/>
    <w:rsid w:val="000A6697"/>
    <w:rsid w:val="000A68D2"/>
    <w:rsid w:val="000A6DA1"/>
    <w:rsid w:val="000A6DDB"/>
    <w:rsid w:val="000A7054"/>
    <w:rsid w:val="000A749F"/>
    <w:rsid w:val="000A7AA9"/>
    <w:rsid w:val="000A7E65"/>
    <w:rsid w:val="000B0540"/>
    <w:rsid w:val="000B081E"/>
    <w:rsid w:val="000B0A76"/>
    <w:rsid w:val="000B0E93"/>
    <w:rsid w:val="000B10FF"/>
    <w:rsid w:val="000B1316"/>
    <w:rsid w:val="000B14B1"/>
    <w:rsid w:val="000B185C"/>
    <w:rsid w:val="000B24B0"/>
    <w:rsid w:val="000B25BE"/>
    <w:rsid w:val="000B2DEF"/>
    <w:rsid w:val="000B31CB"/>
    <w:rsid w:val="000B326F"/>
    <w:rsid w:val="000B36DD"/>
    <w:rsid w:val="000B424A"/>
    <w:rsid w:val="000B4367"/>
    <w:rsid w:val="000B45C7"/>
    <w:rsid w:val="000B49E6"/>
    <w:rsid w:val="000B4A42"/>
    <w:rsid w:val="000B5003"/>
    <w:rsid w:val="000B5025"/>
    <w:rsid w:val="000B521B"/>
    <w:rsid w:val="000B53E0"/>
    <w:rsid w:val="000B588D"/>
    <w:rsid w:val="000B59E6"/>
    <w:rsid w:val="000B5A10"/>
    <w:rsid w:val="000B639A"/>
    <w:rsid w:val="000B6DF3"/>
    <w:rsid w:val="000B722D"/>
    <w:rsid w:val="000B7690"/>
    <w:rsid w:val="000B7881"/>
    <w:rsid w:val="000B7B1F"/>
    <w:rsid w:val="000B7CCE"/>
    <w:rsid w:val="000C0102"/>
    <w:rsid w:val="000C030C"/>
    <w:rsid w:val="000C04EA"/>
    <w:rsid w:val="000C07E5"/>
    <w:rsid w:val="000C08A7"/>
    <w:rsid w:val="000C0E2D"/>
    <w:rsid w:val="000C0F60"/>
    <w:rsid w:val="000C1518"/>
    <w:rsid w:val="000C2039"/>
    <w:rsid w:val="000C2129"/>
    <w:rsid w:val="000C2306"/>
    <w:rsid w:val="000C2481"/>
    <w:rsid w:val="000C28CC"/>
    <w:rsid w:val="000C3224"/>
    <w:rsid w:val="000C3CBC"/>
    <w:rsid w:val="000C41D7"/>
    <w:rsid w:val="000C4790"/>
    <w:rsid w:val="000C4A71"/>
    <w:rsid w:val="000C4C1A"/>
    <w:rsid w:val="000C4DC2"/>
    <w:rsid w:val="000C4FFB"/>
    <w:rsid w:val="000C56DF"/>
    <w:rsid w:val="000C5803"/>
    <w:rsid w:val="000C5AD2"/>
    <w:rsid w:val="000C5EB2"/>
    <w:rsid w:val="000C663F"/>
    <w:rsid w:val="000C682F"/>
    <w:rsid w:val="000C6F77"/>
    <w:rsid w:val="000C7567"/>
    <w:rsid w:val="000C75DA"/>
    <w:rsid w:val="000C7ACA"/>
    <w:rsid w:val="000D01C7"/>
    <w:rsid w:val="000D0DCE"/>
    <w:rsid w:val="000D0DEE"/>
    <w:rsid w:val="000D0E53"/>
    <w:rsid w:val="000D0F67"/>
    <w:rsid w:val="000D114B"/>
    <w:rsid w:val="000D1346"/>
    <w:rsid w:val="000D13A6"/>
    <w:rsid w:val="000D14C8"/>
    <w:rsid w:val="000D168A"/>
    <w:rsid w:val="000D208F"/>
    <w:rsid w:val="000D220B"/>
    <w:rsid w:val="000D2214"/>
    <w:rsid w:val="000D2862"/>
    <w:rsid w:val="000D2C1C"/>
    <w:rsid w:val="000D2F45"/>
    <w:rsid w:val="000D3050"/>
    <w:rsid w:val="000D30B2"/>
    <w:rsid w:val="000D3871"/>
    <w:rsid w:val="000D3CFD"/>
    <w:rsid w:val="000D3DE3"/>
    <w:rsid w:val="000D424F"/>
    <w:rsid w:val="000D4696"/>
    <w:rsid w:val="000D4EEE"/>
    <w:rsid w:val="000D5223"/>
    <w:rsid w:val="000D5702"/>
    <w:rsid w:val="000D5D75"/>
    <w:rsid w:val="000D6814"/>
    <w:rsid w:val="000D6DF6"/>
    <w:rsid w:val="000D6EC4"/>
    <w:rsid w:val="000D6F48"/>
    <w:rsid w:val="000D6F5B"/>
    <w:rsid w:val="000D7201"/>
    <w:rsid w:val="000D7310"/>
    <w:rsid w:val="000D7892"/>
    <w:rsid w:val="000D7B9B"/>
    <w:rsid w:val="000D7BB5"/>
    <w:rsid w:val="000D7EEB"/>
    <w:rsid w:val="000E06C6"/>
    <w:rsid w:val="000E0C6A"/>
    <w:rsid w:val="000E0D90"/>
    <w:rsid w:val="000E10E7"/>
    <w:rsid w:val="000E1546"/>
    <w:rsid w:val="000E161B"/>
    <w:rsid w:val="000E1B0D"/>
    <w:rsid w:val="000E1C5F"/>
    <w:rsid w:val="000E221F"/>
    <w:rsid w:val="000E2581"/>
    <w:rsid w:val="000E2681"/>
    <w:rsid w:val="000E2A43"/>
    <w:rsid w:val="000E2A4E"/>
    <w:rsid w:val="000E2E82"/>
    <w:rsid w:val="000E2F0F"/>
    <w:rsid w:val="000E2F9B"/>
    <w:rsid w:val="000E30A9"/>
    <w:rsid w:val="000E3734"/>
    <w:rsid w:val="000E37F4"/>
    <w:rsid w:val="000E3C3F"/>
    <w:rsid w:val="000E3EB5"/>
    <w:rsid w:val="000E40D5"/>
    <w:rsid w:val="000E41CB"/>
    <w:rsid w:val="000E4429"/>
    <w:rsid w:val="000E4562"/>
    <w:rsid w:val="000E463D"/>
    <w:rsid w:val="000E4669"/>
    <w:rsid w:val="000E50A1"/>
    <w:rsid w:val="000E53FD"/>
    <w:rsid w:val="000E5671"/>
    <w:rsid w:val="000E577B"/>
    <w:rsid w:val="000E5933"/>
    <w:rsid w:val="000E597C"/>
    <w:rsid w:val="000E5C4E"/>
    <w:rsid w:val="000E5CBB"/>
    <w:rsid w:val="000E62EE"/>
    <w:rsid w:val="000E66DB"/>
    <w:rsid w:val="000E69D0"/>
    <w:rsid w:val="000E6C85"/>
    <w:rsid w:val="000E6DFC"/>
    <w:rsid w:val="000E7281"/>
    <w:rsid w:val="000E747E"/>
    <w:rsid w:val="000E77D6"/>
    <w:rsid w:val="000E7832"/>
    <w:rsid w:val="000E796B"/>
    <w:rsid w:val="000E7D02"/>
    <w:rsid w:val="000E7DB3"/>
    <w:rsid w:val="000F0097"/>
    <w:rsid w:val="000F00F5"/>
    <w:rsid w:val="000F0272"/>
    <w:rsid w:val="000F0828"/>
    <w:rsid w:val="000F1AE8"/>
    <w:rsid w:val="000F1BCA"/>
    <w:rsid w:val="000F1D55"/>
    <w:rsid w:val="000F230E"/>
    <w:rsid w:val="000F2313"/>
    <w:rsid w:val="000F2622"/>
    <w:rsid w:val="000F29A7"/>
    <w:rsid w:val="000F317D"/>
    <w:rsid w:val="000F384B"/>
    <w:rsid w:val="000F3C85"/>
    <w:rsid w:val="000F4664"/>
    <w:rsid w:val="000F48AC"/>
    <w:rsid w:val="000F4DD2"/>
    <w:rsid w:val="000F4EAB"/>
    <w:rsid w:val="000F4F8B"/>
    <w:rsid w:val="000F51A0"/>
    <w:rsid w:val="000F5A58"/>
    <w:rsid w:val="000F5AD1"/>
    <w:rsid w:val="000F5F2A"/>
    <w:rsid w:val="000F64E8"/>
    <w:rsid w:val="000F6561"/>
    <w:rsid w:val="000F6BFE"/>
    <w:rsid w:val="000F6DE7"/>
    <w:rsid w:val="000F70A8"/>
    <w:rsid w:val="000F7605"/>
    <w:rsid w:val="000F762C"/>
    <w:rsid w:val="000F794C"/>
    <w:rsid w:val="000F7960"/>
    <w:rsid w:val="000F7E78"/>
    <w:rsid w:val="00100088"/>
    <w:rsid w:val="00100143"/>
    <w:rsid w:val="00100152"/>
    <w:rsid w:val="0010059E"/>
    <w:rsid w:val="00100AF9"/>
    <w:rsid w:val="00100BD6"/>
    <w:rsid w:val="00100C75"/>
    <w:rsid w:val="00100E85"/>
    <w:rsid w:val="00101142"/>
    <w:rsid w:val="00101384"/>
    <w:rsid w:val="0010158D"/>
    <w:rsid w:val="001015F3"/>
    <w:rsid w:val="00101ADC"/>
    <w:rsid w:val="00102138"/>
    <w:rsid w:val="0010243F"/>
    <w:rsid w:val="0010257C"/>
    <w:rsid w:val="00102597"/>
    <w:rsid w:val="0010261D"/>
    <w:rsid w:val="00102629"/>
    <w:rsid w:val="0010309D"/>
    <w:rsid w:val="00103123"/>
    <w:rsid w:val="0010382F"/>
    <w:rsid w:val="00103B46"/>
    <w:rsid w:val="00103BA7"/>
    <w:rsid w:val="00103E4D"/>
    <w:rsid w:val="00103E71"/>
    <w:rsid w:val="001041D2"/>
    <w:rsid w:val="001046D1"/>
    <w:rsid w:val="00104874"/>
    <w:rsid w:val="00104F3D"/>
    <w:rsid w:val="00104F9D"/>
    <w:rsid w:val="0010505D"/>
    <w:rsid w:val="00105061"/>
    <w:rsid w:val="001059E2"/>
    <w:rsid w:val="00105A49"/>
    <w:rsid w:val="00105D25"/>
    <w:rsid w:val="00105EAA"/>
    <w:rsid w:val="00106012"/>
    <w:rsid w:val="001061A9"/>
    <w:rsid w:val="001066F3"/>
    <w:rsid w:val="00106A34"/>
    <w:rsid w:val="00106D04"/>
    <w:rsid w:val="00107420"/>
    <w:rsid w:val="0010754A"/>
    <w:rsid w:val="00107915"/>
    <w:rsid w:val="00107CFA"/>
    <w:rsid w:val="00107EA7"/>
    <w:rsid w:val="001100A1"/>
    <w:rsid w:val="00110601"/>
    <w:rsid w:val="0011095C"/>
    <w:rsid w:val="00111A12"/>
    <w:rsid w:val="001121C1"/>
    <w:rsid w:val="0011242E"/>
    <w:rsid w:val="00112665"/>
    <w:rsid w:val="001128A8"/>
    <w:rsid w:val="001129CE"/>
    <w:rsid w:val="0011303C"/>
    <w:rsid w:val="001135A1"/>
    <w:rsid w:val="00113A41"/>
    <w:rsid w:val="00113B43"/>
    <w:rsid w:val="00114012"/>
    <w:rsid w:val="0011414F"/>
    <w:rsid w:val="001141C3"/>
    <w:rsid w:val="0011425E"/>
    <w:rsid w:val="00114369"/>
    <w:rsid w:val="00115469"/>
    <w:rsid w:val="00115566"/>
    <w:rsid w:val="001155FB"/>
    <w:rsid w:val="001157B6"/>
    <w:rsid w:val="00115994"/>
    <w:rsid w:val="001159AA"/>
    <w:rsid w:val="00115BF9"/>
    <w:rsid w:val="00116259"/>
    <w:rsid w:val="0011646F"/>
    <w:rsid w:val="00116617"/>
    <w:rsid w:val="00116B15"/>
    <w:rsid w:val="00116DF2"/>
    <w:rsid w:val="00117116"/>
    <w:rsid w:val="0011740D"/>
    <w:rsid w:val="0011756B"/>
    <w:rsid w:val="0011791D"/>
    <w:rsid w:val="001179E8"/>
    <w:rsid w:val="00117A3A"/>
    <w:rsid w:val="00117C36"/>
    <w:rsid w:val="00117D25"/>
    <w:rsid w:val="00120376"/>
    <w:rsid w:val="001204F9"/>
    <w:rsid w:val="00120582"/>
    <w:rsid w:val="0012083D"/>
    <w:rsid w:val="001208BC"/>
    <w:rsid w:val="00120ADA"/>
    <w:rsid w:val="00120D92"/>
    <w:rsid w:val="001218AD"/>
    <w:rsid w:val="00121CF6"/>
    <w:rsid w:val="00121E63"/>
    <w:rsid w:val="0012231F"/>
    <w:rsid w:val="001224F9"/>
    <w:rsid w:val="0012271C"/>
    <w:rsid w:val="00122E0C"/>
    <w:rsid w:val="0012319B"/>
    <w:rsid w:val="001232E5"/>
    <w:rsid w:val="001233D2"/>
    <w:rsid w:val="00123946"/>
    <w:rsid w:val="0012456C"/>
    <w:rsid w:val="001245BE"/>
    <w:rsid w:val="00124639"/>
    <w:rsid w:val="001249B6"/>
    <w:rsid w:val="00124D3C"/>
    <w:rsid w:val="001251F3"/>
    <w:rsid w:val="0012578A"/>
    <w:rsid w:val="001258D6"/>
    <w:rsid w:val="00125D22"/>
    <w:rsid w:val="001262EC"/>
    <w:rsid w:val="001272A5"/>
    <w:rsid w:val="0012774E"/>
    <w:rsid w:val="001277D7"/>
    <w:rsid w:val="00130370"/>
    <w:rsid w:val="00130F5B"/>
    <w:rsid w:val="00131479"/>
    <w:rsid w:val="00131532"/>
    <w:rsid w:val="001317E8"/>
    <w:rsid w:val="00131E9C"/>
    <w:rsid w:val="00132AE7"/>
    <w:rsid w:val="00132D8C"/>
    <w:rsid w:val="00132E77"/>
    <w:rsid w:val="00133868"/>
    <w:rsid w:val="00134192"/>
    <w:rsid w:val="001342F5"/>
    <w:rsid w:val="0013447A"/>
    <w:rsid w:val="001355E4"/>
    <w:rsid w:val="001357C4"/>
    <w:rsid w:val="001358D7"/>
    <w:rsid w:val="0013592E"/>
    <w:rsid w:val="00136206"/>
    <w:rsid w:val="00136824"/>
    <w:rsid w:val="00136D05"/>
    <w:rsid w:val="00137107"/>
    <w:rsid w:val="00137699"/>
    <w:rsid w:val="001376DB"/>
    <w:rsid w:val="00137736"/>
    <w:rsid w:val="00137B2E"/>
    <w:rsid w:val="00137E0A"/>
    <w:rsid w:val="00137E26"/>
    <w:rsid w:val="0014037F"/>
    <w:rsid w:val="00140530"/>
    <w:rsid w:val="00140A09"/>
    <w:rsid w:val="00140C3F"/>
    <w:rsid w:val="00140D66"/>
    <w:rsid w:val="00140DF0"/>
    <w:rsid w:val="0014103F"/>
    <w:rsid w:val="0014113F"/>
    <w:rsid w:val="00141493"/>
    <w:rsid w:val="00141552"/>
    <w:rsid w:val="001417A7"/>
    <w:rsid w:val="00141925"/>
    <w:rsid w:val="0014193A"/>
    <w:rsid w:val="00141AAF"/>
    <w:rsid w:val="00141E17"/>
    <w:rsid w:val="00141FE2"/>
    <w:rsid w:val="001426FE"/>
    <w:rsid w:val="001428CA"/>
    <w:rsid w:val="00142B15"/>
    <w:rsid w:val="00142C9C"/>
    <w:rsid w:val="00142DCE"/>
    <w:rsid w:val="00142E8A"/>
    <w:rsid w:val="00143A51"/>
    <w:rsid w:val="00143DB4"/>
    <w:rsid w:val="00144411"/>
    <w:rsid w:val="001444A4"/>
    <w:rsid w:val="001446B0"/>
    <w:rsid w:val="0014470B"/>
    <w:rsid w:val="001449CD"/>
    <w:rsid w:val="00145445"/>
    <w:rsid w:val="001456FF"/>
    <w:rsid w:val="0014571E"/>
    <w:rsid w:val="001458DA"/>
    <w:rsid w:val="00145912"/>
    <w:rsid w:val="00145B7A"/>
    <w:rsid w:val="00145BAE"/>
    <w:rsid w:val="00145C58"/>
    <w:rsid w:val="00145C5E"/>
    <w:rsid w:val="00145CF1"/>
    <w:rsid w:val="00146D38"/>
    <w:rsid w:val="00146EC1"/>
    <w:rsid w:val="001471BD"/>
    <w:rsid w:val="00147261"/>
    <w:rsid w:val="00147687"/>
    <w:rsid w:val="001478E1"/>
    <w:rsid w:val="00147938"/>
    <w:rsid w:val="001479AC"/>
    <w:rsid w:val="001500D5"/>
    <w:rsid w:val="0015026D"/>
    <w:rsid w:val="001504B5"/>
    <w:rsid w:val="001505CE"/>
    <w:rsid w:val="001505F8"/>
    <w:rsid w:val="001505F9"/>
    <w:rsid w:val="00150777"/>
    <w:rsid w:val="00150A17"/>
    <w:rsid w:val="00150D54"/>
    <w:rsid w:val="00150EC2"/>
    <w:rsid w:val="00150F69"/>
    <w:rsid w:val="00151B1C"/>
    <w:rsid w:val="00151D25"/>
    <w:rsid w:val="001522CD"/>
    <w:rsid w:val="0015264D"/>
    <w:rsid w:val="00152842"/>
    <w:rsid w:val="00152ABE"/>
    <w:rsid w:val="00152DB6"/>
    <w:rsid w:val="00152FA6"/>
    <w:rsid w:val="00153119"/>
    <w:rsid w:val="0015342E"/>
    <w:rsid w:val="00153BFD"/>
    <w:rsid w:val="001542AA"/>
    <w:rsid w:val="001549CB"/>
    <w:rsid w:val="00154CA1"/>
    <w:rsid w:val="00154D34"/>
    <w:rsid w:val="00155007"/>
    <w:rsid w:val="0015525B"/>
    <w:rsid w:val="00155892"/>
    <w:rsid w:val="00155BA1"/>
    <w:rsid w:val="00155EDE"/>
    <w:rsid w:val="0015602C"/>
    <w:rsid w:val="0015662B"/>
    <w:rsid w:val="00156696"/>
    <w:rsid w:val="001566BD"/>
    <w:rsid w:val="00156BF4"/>
    <w:rsid w:val="00156EE7"/>
    <w:rsid w:val="00157288"/>
    <w:rsid w:val="00157524"/>
    <w:rsid w:val="0015777D"/>
    <w:rsid w:val="00157A41"/>
    <w:rsid w:val="00157A9F"/>
    <w:rsid w:val="00157BFC"/>
    <w:rsid w:val="00157FBB"/>
    <w:rsid w:val="001602DC"/>
    <w:rsid w:val="00160409"/>
    <w:rsid w:val="00160612"/>
    <w:rsid w:val="001607F3"/>
    <w:rsid w:val="0016093F"/>
    <w:rsid w:val="00160FAF"/>
    <w:rsid w:val="00161165"/>
    <w:rsid w:val="001618D1"/>
    <w:rsid w:val="00161DD9"/>
    <w:rsid w:val="00161F0A"/>
    <w:rsid w:val="0016280A"/>
    <w:rsid w:val="00162BD4"/>
    <w:rsid w:val="001630DC"/>
    <w:rsid w:val="00163772"/>
    <w:rsid w:val="00163887"/>
    <w:rsid w:val="00163999"/>
    <w:rsid w:val="00163A31"/>
    <w:rsid w:val="00163AE4"/>
    <w:rsid w:val="00163BC2"/>
    <w:rsid w:val="0016465E"/>
    <w:rsid w:val="00165047"/>
    <w:rsid w:val="0016550E"/>
    <w:rsid w:val="00165894"/>
    <w:rsid w:val="0016593C"/>
    <w:rsid w:val="0016599B"/>
    <w:rsid w:val="00165BB5"/>
    <w:rsid w:val="00165C2E"/>
    <w:rsid w:val="001663B5"/>
    <w:rsid w:val="0016653E"/>
    <w:rsid w:val="001668E8"/>
    <w:rsid w:val="00167200"/>
    <w:rsid w:val="001679A7"/>
    <w:rsid w:val="00167B19"/>
    <w:rsid w:val="00167CDE"/>
    <w:rsid w:val="00167E54"/>
    <w:rsid w:val="00170380"/>
    <w:rsid w:val="00170739"/>
    <w:rsid w:val="00170CD3"/>
    <w:rsid w:val="00170DF7"/>
    <w:rsid w:val="00170E6A"/>
    <w:rsid w:val="00170F22"/>
    <w:rsid w:val="0017145E"/>
    <w:rsid w:val="00171775"/>
    <w:rsid w:val="0017184C"/>
    <w:rsid w:val="001718C3"/>
    <w:rsid w:val="001719CB"/>
    <w:rsid w:val="00171A3D"/>
    <w:rsid w:val="00171B85"/>
    <w:rsid w:val="00171DF6"/>
    <w:rsid w:val="00172848"/>
    <w:rsid w:val="001728A2"/>
    <w:rsid w:val="00172AD3"/>
    <w:rsid w:val="00172BDA"/>
    <w:rsid w:val="00172DBF"/>
    <w:rsid w:val="001732FC"/>
    <w:rsid w:val="00173371"/>
    <w:rsid w:val="001734F5"/>
    <w:rsid w:val="0017353B"/>
    <w:rsid w:val="00173A01"/>
    <w:rsid w:val="00173E24"/>
    <w:rsid w:val="001747BD"/>
    <w:rsid w:val="00175069"/>
    <w:rsid w:val="0017510A"/>
    <w:rsid w:val="001752BE"/>
    <w:rsid w:val="00175D43"/>
    <w:rsid w:val="00175DCC"/>
    <w:rsid w:val="0017635C"/>
    <w:rsid w:val="0017642B"/>
    <w:rsid w:val="0017660E"/>
    <w:rsid w:val="001769F3"/>
    <w:rsid w:val="00176AFC"/>
    <w:rsid w:val="00176C42"/>
    <w:rsid w:val="00176CBC"/>
    <w:rsid w:val="00176F45"/>
    <w:rsid w:val="00177498"/>
    <w:rsid w:val="00177729"/>
    <w:rsid w:val="00177736"/>
    <w:rsid w:val="0017782D"/>
    <w:rsid w:val="00177BC6"/>
    <w:rsid w:val="00177DE4"/>
    <w:rsid w:val="00180966"/>
    <w:rsid w:val="00180CDC"/>
    <w:rsid w:val="00180F1A"/>
    <w:rsid w:val="00180F31"/>
    <w:rsid w:val="00180F3F"/>
    <w:rsid w:val="001810E3"/>
    <w:rsid w:val="001814DC"/>
    <w:rsid w:val="00181895"/>
    <w:rsid w:val="00181B06"/>
    <w:rsid w:val="00181C62"/>
    <w:rsid w:val="00181D28"/>
    <w:rsid w:val="001821C2"/>
    <w:rsid w:val="0018235C"/>
    <w:rsid w:val="00182522"/>
    <w:rsid w:val="001825E7"/>
    <w:rsid w:val="00182851"/>
    <w:rsid w:val="00182C5A"/>
    <w:rsid w:val="00182E67"/>
    <w:rsid w:val="001833A6"/>
    <w:rsid w:val="0018378C"/>
    <w:rsid w:val="001837E2"/>
    <w:rsid w:val="00183C15"/>
    <w:rsid w:val="00183F5E"/>
    <w:rsid w:val="0018422A"/>
    <w:rsid w:val="00184B03"/>
    <w:rsid w:val="00184B2D"/>
    <w:rsid w:val="00184F19"/>
    <w:rsid w:val="0018599B"/>
    <w:rsid w:val="00185FB4"/>
    <w:rsid w:val="001861D3"/>
    <w:rsid w:val="00186510"/>
    <w:rsid w:val="00186520"/>
    <w:rsid w:val="00186617"/>
    <w:rsid w:val="001866D4"/>
    <w:rsid w:val="00187059"/>
    <w:rsid w:val="001872B9"/>
    <w:rsid w:val="001874E7"/>
    <w:rsid w:val="00187921"/>
    <w:rsid w:val="00187947"/>
    <w:rsid w:val="00187AE3"/>
    <w:rsid w:val="00187F07"/>
    <w:rsid w:val="00187FBD"/>
    <w:rsid w:val="00190204"/>
    <w:rsid w:val="0019056C"/>
    <w:rsid w:val="00190C21"/>
    <w:rsid w:val="00190D85"/>
    <w:rsid w:val="001911F1"/>
    <w:rsid w:val="001913C9"/>
    <w:rsid w:val="00191643"/>
    <w:rsid w:val="00191DEC"/>
    <w:rsid w:val="001922C9"/>
    <w:rsid w:val="0019237C"/>
    <w:rsid w:val="00192859"/>
    <w:rsid w:val="00192AE1"/>
    <w:rsid w:val="00193284"/>
    <w:rsid w:val="0019348D"/>
    <w:rsid w:val="0019361D"/>
    <w:rsid w:val="0019362A"/>
    <w:rsid w:val="00194090"/>
    <w:rsid w:val="0019415E"/>
    <w:rsid w:val="0019426C"/>
    <w:rsid w:val="001948DB"/>
    <w:rsid w:val="00194C73"/>
    <w:rsid w:val="001950FD"/>
    <w:rsid w:val="00195B29"/>
    <w:rsid w:val="00195E3C"/>
    <w:rsid w:val="00195E85"/>
    <w:rsid w:val="0019665B"/>
    <w:rsid w:val="001968E9"/>
    <w:rsid w:val="00196B96"/>
    <w:rsid w:val="00197109"/>
    <w:rsid w:val="00197554"/>
    <w:rsid w:val="00197CCE"/>
    <w:rsid w:val="00197FCE"/>
    <w:rsid w:val="001A000E"/>
    <w:rsid w:val="001A01C7"/>
    <w:rsid w:val="001A03C9"/>
    <w:rsid w:val="001A042D"/>
    <w:rsid w:val="001A0828"/>
    <w:rsid w:val="001A083E"/>
    <w:rsid w:val="001A0CFB"/>
    <w:rsid w:val="001A0EA7"/>
    <w:rsid w:val="001A10AE"/>
    <w:rsid w:val="001A11FB"/>
    <w:rsid w:val="001A1C1A"/>
    <w:rsid w:val="001A1C33"/>
    <w:rsid w:val="001A1EC1"/>
    <w:rsid w:val="001A22C5"/>
    <w:rsid w:val="001A22EB"/>
    <w:rsid w:val="001A277D"/>
    <w:rsid w:val="001A2F62"/>
    <w:rsid w:val="001A3167"/>
    <w:rsid w:val="001A3548"/>
    <w:rsid w:val="001A364E"/>
    <w:rsid w:val="001A3822"/>
    <w:rsid w:val="001A4174"/>
    <w:rsid w:val="001A428C"/>
    <w:rsid w:val="001A46C1"/>
    <w:rsid w:val="001A48E1"/>
    <w:rsid w:val="001A4D92"/>
    <w:rsid w:val="001A555F"/>
    <w:rsid w:val="001A5D88"/>
    <w:rsid w:val="001A652F"/>
    <w:rsid w:val="001A6B99"/>
    <w:rsid w:val="001A70C1"/>
    <w:rsid w:val="001A71D2"/>
    <w:rsid w:val="001A73AC"/>
    <w:rsid w:val="001A7576"/>
    <w:rsid w:val="001A7C51"/>
    <w:rsid w:val="001A7DD2"/>
    <w:rsid w:val="001B08B2"/>
    <w:rsid w:val="001B0DD8"/>
    <w:rsid w:val="001B1242"/>
    <w:rsid w:val="001B12BD"/>
    <w:rsid w:val="001B1559"/>
    <w:rsid w:val="001B171A"/>
    <w:rsid w:val="001B1850"/>
    <w:rsid w:val="001B19C9"/>
    <w:rsid w:val="001B19FA"/>
    <w:rsid w:val="001B1BE6"/>
    <w:rsid w:val="001B1C08"/>
    <w:rsid w:val="001B1E21"/>
    <w:rsid w:val="001B28A6"/>
    <w:rsid w:val="001B2AEF"/>
    <w:rsid w:val="001B2B76"/>
    <w:rsid w:val="001B3423"/>
    <w:rsid w:val="001B3558"/>
    <w:rsid w:val="001B38AF"/>
    <w:rsid w:val="001B39F8"/>
    <w:rsid w:val="001B3A86"/>
    <w:rsid w:val="001B3BDA"/>
    <w:rsid w:val="001B4B09"/>
    <w:rsid w:val="001B4D2C"/>
    <w:rsid w:val="001B4F89"/>
    <w:rsid w:val="001B4FC9"/>
    <w:rsid w:val="001B4FFA"/>
    <w:rsid w:val="001B5987"/>
    <w:rsid w:val="001B5B37"/>
    <w:rsid w:val="001B656B"/>
    <w:rsid w:val="001B6718"/>
    <w:rsid w:val="001B685F"/>
    <w:rsid w:val="001B69BD"/>
    <w:rsid w:val="001B6BB7"/>
    <w:rsid w:val="001B6D7F"/>
    <w:rsid w:val="001B6E63"/>
    <w:rsid w:val="001B71BD"/>
    <w:rsid w:val="001B7279"/>
    <w:rsid w:val="001B7459"/>
    <w:rsid w:val="001B7536"/>
    <w:rsid w:val="001B794D"/>
    <w:rsid w:val="001C005C"/>
    <w:rsid w:val="001C01CB"/>
    <w:rsid w:val="001C01EC"/>
    <w:rsid w:val="001C0F44"/>
    <w:rsid w:val="001C0FE2"/>
    <w:rsid w:val="001C1432"/>
    <w:rsid w:val="001C1609"/>
    <w:rsid w:val="001C1722"/>
    <w:rsid w:val="001C1B09"/>
    <w:rsid w:val="001C1C85"/>
    <w:rsid w:val="001C244D"/>
    <w:rsid w:val="001C2487"/>
    <w:rsid w:val="001C26A1"/>
    <w:rsid w:val="001C2E24"/>
    <w:rsid w:val="001C3665"/>
    <w:rsid w:val="001C371C"/>
    <w:rsid w:val="001C39E2"/>
    <w:rsid w:val="001C3CAB"/>
    <w:rsid w:val="001C3CEA"/>
    <w:rsid w:val="001C3EA6"/>
    <w:rsid w:val="001C462A"/>
    <w:rsid w:val="001C47D4"/>
    <w:rsid w:val="001C48C7"/>
    <w:rsid w:val="001C4920"/>
    <w:rsid w:val="001C5155"/>
    <w:rsid w:val="001C604D"/>
    <w:rsid w:val="001C6624"/>
    <w:rsid w:val="001C677D"/>
    <w:rsid w:val="001C6801"/>
    <w:rsid w:val="001C6A3F"/>
    <w:rsid w:val="001C6F77"/>
    <w:rsid w:val="001C72CF"/>
    <w:rsid w:val="001C7D3B"/>
    <w:rsid w:val="001C7D49"/>
    <w:rsid w:val="001D0152"/>
    <w:rsid w:val="001D0576"/>
    <w:rsid w:val="001D0624"/>
    <w:rsid w:val="001D0849"/>
    <w:rsid w:val="001D0A8C"/>
    <w:rsid w:val="001D1227"/>
    <w:rsid w:val="001D1527"/>
    <w:rsid w:val="001D15B3"/>
    <w:rsid w:val="001D1C7E"/>
    <w:rsid w:val="001D336D"/>
    <w:rsid w:val="001D3822"/>
    <w:rsid w:val="001D3D0B"/>
    <w:rsid w:val="001D3E81"/>
    <w:rsid w:val="001D3F64"/>
    <w:rsid w:val="001D433E"/>
    <w:rsid w:val="001D44A4"/>
    <w:rsid w:val="001D4790"/>
    <w:rsid w:val="001D47B3"/>
    <w:rsid w:val="001D48A8"/>
    <w:rsid w:val="001D4D6A"/>
    <w:rsid w:val="001D51EA"/>
    <w:rsid w:val="001D53F6"/>
    <w:rsid w:val="001D5850"/>
    <w:rsid w:val="001D590A"/>
    <w:rsid w:val="001D5940"/>
    <w:rsid w:val="001D5C90"/>
    <w:rsid w:val="001D5E7E"/>
    <w:rsid w:val="001D5F6F"/>
    <w:rsid w:val="001D67C0"/>
    <w:rsid w:val="001D725F"/>
    <w:rsid w:val="001D731A"/>
    <w:rsid w:val="001D73FB"/>
    <w:rsid w:val="001D7828"/>
    <w:rsid w:val="001D7C89"/>
    <w:rsid w:val="001E05C4"/>
    <w:rsid w:val="001E0BE7"/>
    <w:rsid w:val="001E0C0F"/>
    <w:rsid w:val="001E10BA"/>
    <w:rsid w:val="001E1110"/>
    <w:rsid w:val="001E11C1"/>
    <w:rsid w:val="001E12D2"/>
    <w:rsid w:val="001E1531"/>
    <w:rsid w:val="001E1A16"/>
    <w:rsid w:val="001E1D97"/>
    <w:rsid w:val="001E22E1"/>
    <w:rsid w:val="001E305A"/>
    <w:rsid w:val="001E32F0"/>
    <w:rsid w:val="001E3503"/>
    <w:rsid w:val="001E3597"/>
    <w:rsid w:val="001E3A13"/>
    <w:rsid w:val="001E3AF6"/>
    <w:rsid w:val="001E4685"/>
    <w:rsid w:val="001E4889"/>
    <w:rsid w:val="001E503D"/>
    <w:rsid w:val="001E5E5C"/>
    <w:rsid w:val="001E5E86"/>
    <w:rsid w:val="001E61C4"/>
    <w:rsid w:val="001E7DB5"/>
    <w:rsid w:val="001F0195"/>
    <w:rsid w:val="001F04FB"/>
    <w:rsid w:val="001F07DE"/>
    <w:rsid w:val="001F0E32"/>
    <w:rsid w:val="001F0F65"/>
    <w:rsid w:val="001F1900"/>
    <w:rsid w:val="001F273A"/>
    <w:rsid w:val="001F3981"/>
    <w:rsid w:val="001F3C39"/>
    <w:rsid w:val="001F3D77"/>
    <w:rsid w:val="001F3DED"/>
    <w:rsid w:val="001F4262"/>
    <w:rsid w:val="001F454A"/>
    <w:rsid w:val="001F454B"/>
    <w:rsid w:val="001F4677"/>
    <w:rsid w:val="001F48A9"/>
    <w:rsid w:val="001F4B9A"/>
    <w:rsid w:val="001F4B9C"/>
    <w:rsid w:val="001F4ED4"/>
    <w:rsid w:val="001F511E"/>
    <w:rsid w:val="001F528C"/>
    <w:rsid w:val="001F5A90"/>
    <w:rsid w:val="001F5F57"/>
    <w:rsid w:val="001F6090"/>
    <w:rsid w:val="001F60DB"/>
    <w:rsid w:val="001F64FD"/>
    <w:rsid w:val="001F652D"/>
    <w:rsid w:val="001F6963"/>
    <w:rsid w:val="001F6B34"/>
    <w:rsid w:val="001F6B5E"/>
    <w:rsid w:val="001F6CDD"/>
    <w:rsid w:val="001F7349"/>
    <w:rsid w:val="001F75AC"/>
    <w:rsid w:val="001F783B"/>
    <w:rsid w:val="001F7962"/>
    <w:rsid w:val="001F7D94"/>
    <w:rsid w:val="001F7F59"/>
    <w:rsid w:val="00200005"/>
    <w:rsid w:val="00200284"/>
    <w:rsid w:val="0020066E"/>
    <w:rsid w:val="00200859"/>
    <w:rsid w:val="00200C6E"/>
    <w:rsid w:val="00200EA0"/>
    <w:rsid w:val="00201102"/>
    <w:rsid w:val="002012AD"/>
    <w:rsid w:val="00201381"/>
    <w:rsid w:val="0020180F"/>
    <w:rsid w:val="00201828"/>
    <w:rsid w:val="00201EBB"/>
    <w:rsid w:val="00201FEF"/>
    <w:rsid w:val="00202589"/>
    <w:rsid w:val="002026F5"/>
    <w:rsid w:val="00202D97"/>
    <w:rsid w:val="00203875"/>
    <w:rsid w:val="00203A33"/>
    <w:rsid w:val="00203B83"/>
    <w:rsid w:val="0020423F"/>
    <w:rsid w:val="0020488F"/>
    <w:rsid w:val="002048B8"/>
    <w:rsid w:val="00204AA4"/>
    <w:rsid w:val="00204E6F"/>
    <w:rsid w:val="00204FF9"/>
    <w:rsid w:val="002053C4"/>
    <w:rsid w:val="0020572E"/>
    <w:rsid w:val="00205B68"/>
    <w:rsid w:val="00206847"/>
    <w:rsid w:val="00206A9B"/>
    <w:rsid w:val="0020761F"/>
    <w:rsid w:val="00207AC2"/>
    <w:rsid w:val="00207BAB"/>
    <w:rsid w:val="00210712"/>
    <w:rsid w:val="00211459"/>
    <w:rsid w:val="00211AA7"/>
    <w:rsid w:val="00211D30"/>
    <w:rsid w:val="00211EE0"/>
    <w:rsid w:val="002129A7"/>
    <w:rsid w:val="00212B28"/>
    <w:rsid w:val="00214140"/>
    <w:rsid w:val="00214376"/>
    <w:rsid w:val="0021476F"/>
    <w:rsid w:val="00214ACD"/>
    <w:rsid w:val="00214DF3"/>
    <w:rsid w:val="0021519C"/>
    <w:rsid w:val="002151D9"/>
    <w:rsid w:val="00215200"/>
    <w:rsid w:val="00215A6A"/>
    <w:rsid w:val="00216156"/>
    <w:rsid w:val="00216749"/>
    <w:rsid w:val="00216993"/>
    <w:rsid w:val="00216C6C"/>
    <w:rsid w:val="00216DAD"/>
    <w:rsid w:val="00217229"/>
    <w:rsid w:val="0021773E"/>
    <w:rsid w:val="002177F8"/>
    <w:rsid w:val="00217AC6"/>
    <w:rsid w:val="00220140"/>
    <w:rsid w:val="00220193"/>
    <w:rsid w:val="0022031B"/>
    <w:rsid w:val="0022053B"/>
    <w:rsid w:val="00220AE2"/>
    <w:rsid w:val="00220B25"/>
    <w:rsid w:val="00220B26"/>
    <w:rsid w:val="00220C83"/>
    <w:rsid w:val="00220CF2"/>
    <w:rsid w:val="00221236"/>
    <w:rsid w:val="002214BF"/>
    <w:rsid w:val="00221840"/>
    <w:rsid w:val="002218D6"/>
    <w:rsid w:val="0022198C"/>
    <w:rsid w:val="00221C08"/>
    <w:rsid w:val="002225E9"/>
    <w:rsid w:val="0022278C"/>
    <w:rsid w:val="0022324A"/>
    <w:rsid w:val="00223254"/>
    <w:rsid w:val="00223308"/>
    <w:rsid w:val="00223498"/>
    <w:rsid w:val="002240F9"/>
    <w:rsid w:val="0022424E"/>
    <w:rsid w:val="002245A4"/>
    <w:rsid w:val="00224A20"/>
    <w:rsid w:val="00224F9F"/>
    <w:rsid w:val="002253C3"/>
    <w:rsid w:val="002255B3"/>
    <w:rsid w:val="00225B17"/>
    <w:rsid w:val="00225B64"/>
    <w:rsid w:val="00225F8E"/>
    <w:rsid w:val="0022629B"/>
    <w:rsid w:val="0022687D"/>
    <w:rsid w:val="00226C81"/>
    <w:rsid w:val="00226E0F"/>
    <w:rsid w:val="00226EF2"/>
    <w:rsid w:val="00227090"/>
    <w:rsid w:val="0022740B"/>
    <w:rsid w:val="002279A6"/>
    <w:rsid w:val="00227CC3"/>
    <w:rsid w:val="00227D45"/>
    <w:rsid w:val="00227D87"/>
    <w:rsid w:val="00227E2C"/>
    <w:rsid w:val="00230271"/>
    <w:rsid w:val="002303EF"/>
    <w:rsid w:val="00230574"/>
    <w:rsid w:val="00230B04"/>
    <w:rsid w:val="00230F10"/>
    <w:rsid w:val="002315EC"/>
    <w:rsid w:val="00231646"/>
    <w:rsid w:val="00231E61"/>
    <w:rsid w:val="002321A8"/>
    <w:rsid w:val="002326B3"/>
    <w:rsid w:val="00232A48"/>
    <w:rsid w:val="00232AFA"/>
    <w:rsid w:val="00232C34"/>
    <w:rsid w:val="002332AD"/>
    <w:rsid w:val="002335D0"/>
    <w:rsid w:val="00233660"/>
    <w:rsid w:val="00233D03"/>
    <w:rsid w:val="00233D11"/>
    <w:rsid w:val="002341CE"/>
    <w:rsid w:val="00234243"/>
    <w:rsid w:val="002343F3"/>
    <w:rsid w:val="0023490F"/>
    <w:rsid w:val="00234A10"/>
    <w:rsid w:val="00234AF9"/>
    <w:rsid w:val="00234FCE"/>
    <w:rsid w:val="00235000"/>
    <w:rsid w:val="00235135"/>
    <w:rsid w:val="002353F3"/>
    <w:rsid w:val="00235977"/>
    <w:rsid w:val="00235FC7"/>
    <w:rsid w:val="00236405"/>
    <w:rsid w:val="00236462"/>
    <w:rsid w:val="002367DC"/>
    <w:rsid w:val="00236DB3"/>
    <w:rsid w:val="002370EE"/>
    <w:rsid w:val="002376D3"/>
    <w:rsid w:val="0024040D"/>
    <w:rsid w:val="002408E4"/>
    <w:rsid w:val="00240B65"/>
    <w:rsid w:val="00240C74"/>
    <w:rsid w:val="00240CA9"/>
    <w:rsid w:val="00241B52"/>
    <w:rsid w:val="00241EBE"/>
    <w:rsid w:val="0024224D"/>
    <w:rsid w:val="0024275B"/>
    <w:rsid w:val="00242F58"/>
    <w:rsid w:val="00243130"/>
    <w:rsid w:val="002431FF"/>
    <w:rsid w:val="0024323D"/>
    <w:rsid w:val="002435A8"/>
    <w:rsid w:val="00243B23"/>
    <w:rsid w:val="00243B4B"/>
    <w:rsid w:val="00243BCD"/>
    <w:rsid w:val="00243FAB"/>
    <w:rsid w:val="002445F8"/>
    <w:rsid w:val="00244635"/>
    <w:rsid w:val="00244BE4"/>
    <w:rsid w:val="00244F8A"/>
    <w:rsid w:val="00244FA2"/>
    <w:rsid w:val="002450D2"/>
    <w:rsid w:val="00245592"/>
    <w:rsid w:val="002456FC"/>
    <w:rsid w:val="002458FC"/>
    <w:rsid w:val="00246698"/>
    <w:rsid w:val="00246AC4"/>
    <w:rsid w:val="00246C5C"/>
    <w:rsid w:val="00246CA0"/>
    <w:rsid w:val="00246D3D"/>
    <w:rsid w:val="002470C8"/>
    <w:rsid w:val="00247274"/>
    <w:rsid w:val="00247343"/>
    <w:rsid w:val="00247C57"/>
    <w:rsid w:val="0025033C"/>
    <w:rsid w:val="00250355"/>
    <w:rsid w:val="00251121"/>
    <w:rsid w:val="002513FA"/>
    <w:rsid w:val="00251910"/>
    <w:rsid w:val="00251C74"/>
    <w:rsid w:val="00251D8D"/>
    <w:rsid w:val="00251E81"/>
    <w:rsid w:val="00252082"/>
    <w:rsid w:val="002527BA"/>
    <w:rsid w:val="00252B14"/>
    <w:rsid w:val="00252C46"/>
    <w:rsid w:val="00252E8E"/>
    <w:rsid w:val="00252F29"/>
    <w:rsid w:val="00253367"/>
    <w:rsid w:val="00253622"/>
    <w:rsid w:val="00253ADF"/>
    <w:rsid w:val="00253B24"/>
    <w:rsid w:val="002542A9"/>
    <w:rsid w:val="00254528"/>
    <w:rsid w:val="00254531"/>
    <w:rsid w:val="00254BE9"/>
    <w:rsid w:val="00254CC5"/>
    <w:rsid w:val="00254D10"/>
    <w:rsid w:val="0025517E"/>
    <w:rsid w:val="002552A1"/>
    <w:rsid w:val="0025577F"/>
    <w:rsid w:val="002558D0"/>
    <w:rsid w:val="002559BA"/>
    <w:rsid w:val="00255D7C"/>
    <w:rsid w:val="00255FA2"/>
    <w:rsid w:val="002561E4"/>
    <w:rsid w:val="0025654B"/>
    <w:rsid w:val="00256DC3"/>
    <w:rsid w:val="00257623"/>
    <w:rsid w:val="002578E6"/>
    <w:rsid w:val="00257EC6"/>
    <w:rsid w:val="00257F41"/>
    <w:rsid w:val="00260079"/>
    <w:rsid w:val="0026026A"/>
    <w:rsid w:val="00260484"/>
    <w:rsid w:val="00260837"/>
    <w:rsid w:val="00260932"/>
    <w:rsid w:val="00260D43"/>
    <w:rsid w:val="00260EB5"/>
    <w:rsid w:val="00261160"/>
    <w:rsid w:val="00261203"/>
    <w:rsid w:val="00261290"/>
    <w:rsid w:val="002618FD"/>
    <w:rsid w:val="00261C3D"/>
    <w:rsid w:val="00261F14"/>
    <w:rsid w:val="00262200"/>
    <w:rsid w:val="0026247E"/>
    <w:rsid w:val="00262D2D"/>
    <w:rsid w:val="002631ED"/>
    <w:rsid w:val="002632EA"/>
    <w:rsid w:val="00263809"/>
    <w:rsid w:val="00263ACF"/>
    <w:rsid w:val="00263CEF"/>
    <w:rsid w:val="00263FCF"/>
    <w:rsid w:val="00264569"/>
    <w:rsid w:val="002646F3"/>
    <w:rsid w:val="002649B1"/>
    <w:rsid w:val="00264CF5"/>
    <w:rsid w:val="00264E19"/>
    <w:rsid w:val="002651BF"/>
    <w:rsid w:val="00265630"/>
    <w:rsid w:val="00265E73"/>
    <w:rsid w:val="00266443"/>
    <w:rsid w:val="002664E2"/>
    <w:rsid w:val="002665DC"/>
    <w:rsid w:val="00266733"/>
    <w:rsid w:val="0026696F"/>
    <w:rsid w:val="00266D54"/>
    <w:rsid w:val="00266FA3"/>
    <w:rsid w:val="0026738B"/>
    <w:rsid w:val="002674DE"/>
    <w:rsid w:val="0026767F"/>
    <w:rsid w:val="00267B68"/>
    <w:rsid w:val="00267BE4"/>
    <w:rsid w:val="00267C31"/>
    <w:rsid w:val="00267D0E"/>
    <w:rsid w:val="00267D68"/>
    <w:rsid w:val="00267DAA"/>
    <w:rsid w:val="00267E88"/>
    <w:rsid w:val="00270172"/>
    <w:rsid w:val="0027031B"/>
    <w:rsid w:val="00270367"/>
    <w:rsid w:val="00270784"/>
    <w:rsid w:val="00270D5A"/>
    <w:rsid w:val="00270FA4"/>
    <w:rsid w:val="00271028"/>
    <w:rsid w:val="002710FF"/>
    <w:rsid w:val="00271518"/>
    <w:rsid w:val="0027161B"/>
    <w:rsid w:val="00271919"/>
    <w:rsid w:val="00271C43"/>
    <w:rsid w:val="00271CE2"/>
    <w:rsid w:val="002725A6"/>
    <w:rsid w:val="002731CC"/>
    <w:rsid w:val="00273366"/>
    <w:rsid w:val="002736F4"/>
    <w:rsid w:val="0027397F"/>
    <w:rsid w:val="00273A77"/>
    <w:rsid w:val="002747A3"/>
    <w:rsid w:val="00274A31"/>
    <w:rsid w:val="00274E3B"/>
    <w:rsid w:val="0027537E"/>
    <w:rsid w:val="002754C8"/>
    <w:rsid w:val="00275513"/>
    <w:rsid w:val="002755F1"/>
    <w:rsid w:val="0027595F"/>
    <w:rsid w:val="002759B5"/>
    <w:rsid w:val="00275DE7"/>
    <w:rsid w:val="00275E18"/>
    <w:rsid w:val="00276428"/>
    <w:rsid w:val="0027668B"/>
    <w:rsid w:val="002766B4"/>
    <w:rsid w:val="002774C0"/>
    <w:rsid w:val="00277694"/>
    <w:rsid w:val="00277E8D"/>
    <w:rsid w:val="00277F45"/>
    <w:rsid w:val="0028014C"/>
    <w:rsid w:val="002801F0"/>
    <w:rsid w:val="00280296"/>
    <w:rsid w:val="00280590"/>
    <w:rsid w:val="002805EE"/>
    <w:rsid w:val="00280A5C"/>
    <w:rsid w:val="00280D6E"/>
    <w:rsid w:val="00281DED"/>
    <w:rsid w:val="00282AFA"/>
    <w:rsid w:val="00282DF2"/>
    <w:rsid w:val="00282E83"/>
    <w:rsid w:val="002830B7"/>
    <w:rsid w:val="00283319"/>
    <w:rsid w:val="00283516"/>
    <w:rsid w:val="0028378F"/>
    <w:rsid w:val="00283E8F"/>
    <w:rsid w:val="00283EB5"/>
    <w:rsid w:val="002843B0"/>
    <w:rsid w:val="002843CC"/>
    <w:rsid w:val="0028460E"/>
    <w:rsid w:val="00284629"/>
    <w:rsid w:val="00284A90"/>
    <w:rsid w:val="00284CAC"/>
    <w:rsid w:val="002850F4"/>
    <w:rsid w:val="00285205"/>
    <w:rsid w:val="002857A8"/>
    <w:rsid w:val="00285E6C"/>
    <w:rsid w:val="00286011"/>
    <w:rsid w:val="0028622A"/>
    <w:rsid w:val="002865D4"/>
    <w:rsid w:val="00286740"/>
    <w:rsid w:val="002867B9"/>
    <w:rsid w:val="002871A0"/>
    <w:rsid w:val="002871A8"/>
    <w:rsid w:val="002873AA"/>
    <w:rsid w:val="0028778E"/>
    <w:rsid w:val="00287A19"/>
    <w:rsid w:val="00287EEF"/>
    <w:rsid w:val="00290406"/>
    <w:rsid w:val="0029077E"/>
    <w:rsid w:val="00290AD7"/>
    <w:rsid w:val="00290C39"/>
    <w:rsid w:val="0029106B"/>
    <w:rsid w:val="002918FD"/>
    <w:rsid w:val="0029190D"/>
    <w:rsid w:val="00291D01"/>
    <w:rsid w:val="00291E70"/>
    <w:rsid w:val="00292146"/>
    <w:rsid w:val="00292191"/>
    <w:rsid w:val="00292614"/>
    <w:rsid w:val="00292615"/>
    <w:rsid w:val="002927AF"/>
    <w:rsid w:val="002928A4"/>
    <w:rsid w:val="00292D33"/>
    <w:rsid w:val="00292D95"/>
    <w:rsid w:val="002933FA"/>
    <w:rsid w:val="00293458"/>
    <w:rsid w:val="00293CC9"/>
    <w:rsid w:val="00294156"/>
    <w:rsid w:val="002942D7"/>
    <w:rsid w:val="00294A72"/>
    <w:rsid w:val="00294F4F"/>
    <w:rsid w:val="00294FB0"/>
    <w:rsid w:val="002951D5"/>
    <w:rsid w:val="0029523C"/>
    <w:rsid w:val="002956E8"/>
    <w:rsid w:val="002957F1"/>
    <w:rsid w:val="0029592E"/>
    <w:rsid w:val="002960CD"/>
    <w:rsid w:val="002963B9"/>
    <w:rsid w:val="00297CC6"/>
    <w:rsid w:val="002A01C2"/>
    <w:rsid w:val="002A0943"/>
    <w:rsid w:val="002A0999"/>
    <w:rsid w:val="002A0BAD"/>
    <w:rsid w:val="002A1099"/>
    <w:rsid w:val="002A1451"/>
    <w:rsid w:val="002A1540"/>
    <w:rsid w:val="002A1D1E"/>
    <w:rsid w:val="002A23D5"/>
    <w:rsid w:val="002A2DB1"/>
    <w:rsid w:val="002A357B"/>
    <w:rsid w:val="002A39AA"/>
    <w:rsid w:val="002A3D55"/>
    <w:rsid w:val="002A3DA4"/>
    <w:rsid w:val="002A4301"/>
    <w:rsid w:val="002A4E4B"/>
    <w:rsid w:val="002A51B1"/>
    <w:rsid w:val="002A52E4"/>
    <w:rsid w:val="002A578C"/>
    <w:rsid w:val="002A6974"/>
    <w:rsid w:val="002A69F4"/>
    <w:rsid w:val="002A6AC3"/>
    <w:rsid w:val="002A6ACD"/>
    <w:rsid w:val="002A6B39"/>
    <w:rsid w:val="002A70CD"/>
    <w:rsid w:val="002A7705"/>
    <w:rsid w:val="002A7CEB"/>
    <w:rsid w:val="002A7F3E"/>
    <w:rsid w:val="002B031D"/>
    <w:rsid w:val="002B0396"/>
    <w:rsid w:val="002B0458"/>
    <w:rsid w:val="002B0A01"/>
    <w:rsid w:val="002B0AE9"/>
    <w:rsid w:val="002B0F52"/>
    <w:rsid w:val="002B197E"/>
    <w:rsid w:val="002B1A0F"/>
    <w:rsid w:val="002B22BE"/>
    <w:rsid w:val="002B2DAF"/>
    <w:rsid w:val="002B34F5"/>
    <w:rsid w:val="002B35B3"/>
    <w:rsid w:val="002B363D"/>
    <w:rsid w:val="002B3705"/>
    <w:rsid w:val="002B3801"/>
    <w:rsid w:val="002B4716"/>
    <w:rsid w:val="002B4C8B"/>
    <w:rsid w:val="002B4CAC"/>
    <w:rsid w:val="002B4D8F"/>
    <w:rsid w:val="002B4FD0"/>
    <w:rsid w:val="002B5082"/>
    <w:rsid w:val="002B5CE8"/>
    <w:rsid w:val="002B5DA6"/>
    <w:rsid w:val="002B5F5C"/>
    <w:rsid w:val="002B6D3D"/>
    <w:rsid w:val="002B6E57"/>
    <w:rsid w:val="002B6F7C"/>
    <w:rsid w:val="002C00F2"/>
    <w:rsid w:val="002C02D0"/>
    <w:rsid w:val="002C04D4"/>
    <w:rsid w:val="002C11D5"/>
    <w:rsid w:val="002C167F"/>
    <w:rsid w:val="002C1AF4"/>
    <w:rsid w:val="002C1B43"/>
    <w:rsid w:val="002C1F0F"/>
    <w:rsid w:val="002C21B8"/>
    <w:rsid w:val="002C2B62"/>
    <w:rsid w:val="002C2DF3"/>
    <w:rsid w:val="002C33EA"/>
    <w:rsid w:val="002C34BE"/>
    <w:rsid w:val="002C388B"/>
    <w:rsid w:val="002C3A92"/>
    <w:rsid w:val="002C3EDA"/>
    <w:rsid w:val="002C3F88"/>
    <w:rsid w:val="002C4069"/>
    <w:rsid w:val="002C47AE"/>
    <w:rsid w:val="002C485A"/>
    <w:rsid w:val="002C5090"/>
    <w:rsid w:val="002C5100"/>
    <w:rsid w:val="002C567B"/>
    <w:rsid w:val="002C5767"/>
    <w:rsid w:val="002C5CE7"/>
    <w:rsid w:val="002C5D01"/>
    <w:rsid w:val="002C5E06"/>
    <w:rsid w:val="002C64BF"/>
    <w:rsid w:val="002C68CE"/>
    <w:rsid w:val="002C694F"/>
    <w:rsid w:val="002C69EA"/>
    <w:rsid w:val="002C6C6C"/>
    <w:rsid w:val="002C6E98"/>
    <w:rsid w:val="002C6F32"/>
    <w:rsid w:val="002C77B3"/>
    <w:rsid w:val="002C7988"/>
    <w:rsid w:val="002C7A47"/>
    <w:rsid w:val="002C7ADA"/>
    <w:rsid w:val="002C7B11"/>
    <w:rsid w:val="002C7C26"/>
    <w:rsid w:val="002D0451"/>
    <w:rsid w:val="002D0A6B"/>
    <w:rsid w:val="002D0B28"/>
    <w:rsid w:val="002D0B2C"/>
    <w:rsid w:val="002D0CFC"/>
    <w:rsid w:val="002D0ED3"/>
    <w:rsid w:val="002D1206"/>
    <w:rsid w:val="002D1502"/>
    <w:rsid w:val="002D1DEC"/>
    <w:rsid w:val="002D22C7"/>
    <w:rsid w:val="002D22D1"/>
    <w:rsid w:val="002D26CD"/>
    <w:rsid w:val="002D2856"/>
    <w:rsid w:val="002D2923"/>
    <w:rsid w:val="002D2AE7"/>
    <w:rsid w:val="002D2E88"/>
    <w:rsid w:val="002D329F"/>
    <w:rsid w:val="002D34BE"/>
    <w:rsid w:val="002D380A"/>
    <w:rsid w:val="002D3884"/>
    <w:rsid w:val="002D3AB0"/>
    <w:rsid w:val="002D3E79"/>
    <w:rsid w:val="002D4212"/>
    <w:rsid w:val="002D43D8"/>
    <w:rsid w:val="002D43F1"/>
    <w:rsid w:val="002D46C3"/>
    <w:rsid w:val="002D48E2"/>
    <w:rsid w:val="002D4B0D"/>
    <w:rsid w:val="002D4CE9"/>
    <w:rsid w:val="002D501B"/>
    <w:rsid w:val="002D53B1"/>
    <w:rsid w:val="002D55F3"/>
    <w:rsid w:val="002D5908"/>
    <w:rsid w:val="002D5BAF"/>
    <w:rsid w:val="002D5D93"/>
    <w:rsid w:val="002D5F6C"/>
    <w:rsid w:val="002D619E"/>
    <w:rsid w:val="002D682F"/>
    <w:rsid w:val="002D6C9A"/>
    <w:rsid w:val="002D6D1F"/>
    <w:rsid w:val="002D71CB"/>
    <w:rsid w:val="002D7209"/>
    <w:rsid w:val="002D7403"/>
    <w:rsid w:val="002D75AD"/>
    <w:rsid w:val="002E04DE"/>
    <w:rsid w:val="002E177B"/>
    <w:rsid w:val="002E1A54"/>
    <w:rsid w:val="002E1BD0"/>
    <w:rsid w:val="002E1DFF"/>
    <w:rsid w:val="002E2361"/>
    <w:rsid w:val="002E28CA"/>
    <w:rsid w:val="002E2B51"/>
    <w:rsid w:val="002E2CDE"/>
    <w:rsid w:val="002E35DF"/>
    <w:rsid w:val="002E437C"/>
    <w:rsid w:val="002E44BE"/>
    <w:rsid w:val="002E4C6E"/>
    <w:rsid w:val="002E4ED9"/>
    <w:rsid w:val="002E4F0F"/>
    <w:rsid w:val="002E57C1"/>
    <w:rsid w:val="002E57C4"/>
    <w:rsid w:val="002E5FCC"/>
    <w:rsid w:val="002E601D"/>
    <w:rsid w:val="002E60AF"/>
    <w:rsid w:val="002E66FB"/>
    <w:rsid w:val="002E6986"/>
    <w:rsid w:val="002E6A6C"/>
    <w:rsid w:val="002E735D"/>
    <w:rsid w:val="002E7546"/>
    <w:rsid w:val="002E765C"/>
    <w:rsid w:val="002E7C65"/>
    <w:rsid w:val="002E7E70"/>
    <w:rsid w:val="002F03E3"/>
    <w:rsid w:val="002F0425"/>
    <w:rsid w:val="002F065D"/>
    <w:rsid w:val="002F0A9C"/>
    <w:rsid w:val="002F0B13"/>
    <w:rsid w:val="002F107F"/>
    <w:rsid w:val="002F14EA"/>
    <w:rsid w:val="002F1792"/>
    <w:rsid w:val="002F1AFB"/>
    <w:rsid w:val="002F20F3"/>
    <w:rsid w:val="002F217B"/>
    <w:rsid w:val="002F2241"/>
    <w:rsid w:val="002F22AD"/>
    <w:rsid w:val="002F22DA"/>
    <w:rsid w:val="002F24B0"/>
    <w:rsid w:val="002F25A0"/>
    <w:rsid w:val="002F25EE"/>
    <w:rsid w:val="002F2627"/>
    <w:rsid w:val="002F29D4"/>
    <w:rsid w:val="002F2A6A"/>
    <w:rsid w:val="002F2FD1"/>
    <w:rsid w:val="002F3F17"/>
    <w:rsid w:val="002F3F46"/>
    <w:rsid w:val="002F41D6"/>
    <w:rsid w:val="002F4356"/>
    <w:rsid w:val="002F46CC"/>
    <w:rsid w:val="002F511A"/>
    <w:rsid w:val="002F5385"/>
    <w:rsid w:val="002F5E9B"/>
    <w:rsid w:val="002F62F0"/>
    <w:rsid w:val="002F6961"/>
    <w:rsid w:val="002F6B82"/>
    <w:rsid w:val="002F749C"/>
    <w:rsid w:val="002F794D"/>
    <w:rsid w:val="002F7A4F"/>
    <w:rsid w:val="002F7B5B"/>
    <w:rsid w:val="00301080"/>
    <w:rsid w:val="0030109A"/>
    <w:rsid w:val="003015FC"/>
    <w:rsid w:val="00301718"/>
    <w:rsid w:val="00301F4F"/>
    <w:rsid w:val="003020FE"/>
    <w:rsid w:val="003022B7"/>
    <w:rsid w:val="00302377"/>
    <w:rsid w:val="00302ADE"/>
    <w:rsid w:val="00303118"/>
    <w:rsid w:val="003031B9"/>
    <w:rsid w:val="003034E9"/>
    <w:rsid w:val="00303573"/>
    <w:rsid w:val="00303809"/>
    <w:rsid w:val="00303921"/>
    <w:rsid w:val="00303BC9"/>
    <w:rsid w:val="00303FB8"/>
    <w:rsid w:val="00304146"/>
    <w:rsid w:val="003041FF"/>
    <w:rsid w:val="0030420E"/>
    <w:rsid w:val="00305283"/>
    <w:rsid w:val="00305696"/>
    <w:rsid w:val="003059AA"/>
    <w:rsid w:val="00305BAC"/>
    <w:rsid w:val="0030647D"/>
    <w:rsid w:val="00307641"/>
    <w:rsid w:val="00307B0D"/>
    <w:rsid w:val="00307BCE"/>
    <w:rsid w:val="00307F6F"/>
    <w:rsid w:val="003104C7"/>
    <w:rsid w:val="00310B7A"/>
    <w:rsid w:val="00310BD7"/>
    <w:rsid w:val="00310DAA"/>
    <w:rsid w:val="00311044"/>
    <w:rsid w:val="003110C4"/>
    <w:rsid w:val="003110DF"/>
    <w:rsid w:val="0031153E"/>
    <w:rsid w:val="00311921"/>
    <w:rsid w:val="00311D1A"/>
    <w:rsid w:val="00311D34"/>
    <w:rsid w:val="00312082"/>
    <w:rsid w:val="0031217C"/>
    <w:rsid w:val="00312207"/>
    <w:rsid w:val="0031222A"/>
    <w:rsid w:val="0031238F"/>
    <w:rsid w:val="00312670"/>
    <w:rsid w:val="0031289B"/>
    <w:rsid w:val="0031293D"/>
    <w:rsid w:val="00312DB0"/>
    <w:rsid w:val="00312F27"/>
    <w:rsid w:val="0031339F"/>
    <w:rsid w:val="003134AA"/>
    <w:rsid w:val="00313B84"/>
    <w:rsid w:val="00313BB9"/>
    <w:rsid w:val="00313D61"/>
    <w:rsid w:val="00313F0E"/>
    <w:rsid w:val="00314091"/>
    <w:rsid w:val="00314397"/>
    <w:rsid w:val="003143FC"/>
    <w:rsid w:val="00314565"/>
    <w:rsid w:val="00314702"/>
    <w:rsid w:val="0031484C"/>
    <w:rsid w:val="003151D7"/>
    <w:rsid w:val="00315365"/>
    <w:rsid w:val="00315621"/>
    <w:rsid w:val="00315673"/>
    <w:rsid w:val="003167A7"/>
    <w:rsid w:val="00316B24"/>
    <w:rsid w:val="00316ECE"/>
    <w:rsid w:val="00316F5D"/>
    <w:rsid w:val="00316F6A"/>
    <w:rsid w:val="00317394"/>
    <w:rsid w:val="003179DB"/>
    <w:rsid w:val="00317D91"/>
    <w:rsid w:val="00317F14"/>
    <w:rsid w:val="003201EC"/>
    <w:rsid w:val="00320275"/>
    <w:rsid w:val="00320454"/>
    <w:rsid w:val="00321118"/>
    <w:rsid w:val="00321131"/>
    <w:rsid w:val="0032114B"/>
    <w:rsid w:val="0032115E"/>
    <w:rsid w:val="003211F2"/>
    <w:rsid w:val="00321228"/>
    <w:rsid w:val="003212C3"/>
    <w:rsid w:val="00321785"/>
    <w:rsid w:val="003225BB"/>
    <w:rsid w:val="0032288E"/>
    <w:rsid w:val="0032295A"/>
    <w:rsid w:val="00322F3F"/>
    <w:rsid w:val="00322F74"/>
    <w:rsid w:val="00323270"/>
    <w:rsid w:val="0032336B"/>
    <w:rsid w:val="003235E0"/>
    <w:rsid w:val="0032386F"/>
    <w:rsid w:val="00324900"/>
    <w:rsid w:val="003250AC"/>
    <w:rsid w:val="0032538F"/>
    <w:rsid w:val="003253C3"/>
    <w:rsid w:val="00325415"/>
    <w:rsid w:val="00325435"/>
    <w:rsid w:val="0032546F"/>
    <w:rsid w:val="00325759"/>
    <w:rsid w:val="00325800"/>
    <w:rsid w:val="0032599D"/>
    <w:rsid w:val="00325CFB"/>
    <w:rsid w:val="00325FA9"/>
    <w:rsid w:val="00326112"/>
    <w:rsid w:val="003266F8"/>
    <w:rsid w:val="00326754"/>
    <w:rsid w:val="00326907"/>
    <w:rsid w:val="00326A82"/>
    <w:rsid w:val="00326D09"/>
    <w:rsid w:val="00326F02"/>
    <w:rsid w:val="00326FD4"/>
    <w:rsid w:val="0032702C"/>
    <w:rsid w:val="0032714B"/>
    <w:rsid w:val="00327231"/>
    <w:rsid w:val="0032732E"/>
    <w:rsid w:val="00327665"/>
    <w:rsid w:val="00327791"/>
    <w:rsid w:val="003300E2"/>
    <w:rsid w:val="0033022B"/>
    <w:rsid w:val="00330336"/>
    <w:rsid w:val="003304A3"/>
    <w:rsid w:val="003307E5"/>
    <w:rsid w:val="00330809"/>
    <w:rsid w:val="003309CB"/>
    <w:rsid w:val="00330BAA"/>
    <w:rsid w:val="00330D27"/>
    <w:rsid w:val="00330D45"/>
    <w:rsid w:val="00331033"/>
    <w:rsid w:val="00331749"/>
    <w:rsid w:val="00331D2A"/>
    <w:rsid w:val="00331D74"/>
    <w:rsid w:val="00331EB9"/>
    <w:rsid w:val="0033256D"/>
    <w:rsid w:val="003325C3"/>
    <w:rsid w:val="00332669"/>
    <w:rsid w:val="003328FD"/>
    <w:rsid w:val="00332B14"/>
    <w:rsid w:val="00332C5F"/>
    <w:rsid w:val="00332D9D"/>
    <w:rsid w:val="00332DA9"/>
    <w:rsid w:val="00333211"/>
    <w:rsid w:val="00333219"/>
    <w:rsid w:val="00333476"/>
    <w:rsid w:val="00333CD9"/>
    <w:rsid w:val="00333DC9"/>
    <w:rsid w:val="00334094"/>
    <w:rsid w:val="00334835"/>
    <w:rsid w:val="00334C17"/>
    <w:rsid w:val="00334F80"/>
    <w:rsid w:val="00335274"/>
    <w:rsid w:val="003359D9"/>
    <w:rsid w:val="00336170"/>
    <w:rsid w:val="0033683B"/>
    <w:rsid w:val="0033693A"/>
    <w:rsid w:val="00337C15"/>
    <w:rsid w:val="00337D26"/>
    <w:rsid w:val="00337D69"/>
    <w:rsid w:val="00337E21"/>
    <w:rsid w:val="00340A32"/>
    <w:rsid w:val="00340FBF"/>
    <w:rsid w:val="00340FE5"/>
    <w:rsid w:val="003412AA"/>
    <w:rsid w:val="003414B7"/>
    <w:rsid w:val="00341721"/>
    <w:rsid w:val="003423B8"/>
    <w:rsid w:val="00342618"/>
    <w:rsid w:val="00342C95"/>
    <w:rsid w:val="00342E21"/>
    <w:rsid w:val="0034314C"/>
    <w:rsid w:val="00343C57"/>
    <w:rsid w:val="00343E7B"/>
    <w:rsid w:val="00343EB8"/>
    <w:rsid w:val="0034429B"/>
    <w:rsid w:val="0034467C"/>
    <w:rsid w:val="0034478B"/>
    <w:rsid w:val="00344A3E"/>
    <w:rsid w:val="00344BAB"/>
    <w:rsid w:val="00344C8B"/>
    <w:rsid w:val="003450E6"/>
    <w:rsid w:val="003453D9"/>
    <w:rsid w:val="00345F95"/>
    <w:rsid w:val="00346264"/>
    <w:rsid w:val="00346765"/>
    <w:rsid w:val="0034736D"/>
    <w:rsid w:val="0034760A"/>
    <w:rsid w:val="003478FB"/>
    <w:rsid w:val="00347EFA"/>
    <w:rsid w:val="0035004E"/>
    <w:rsid w:val="003500DA"/>
    <w:rsid w:val="00350626"/>
    <w:rsid w:val="00350A2C"/>
    <w:rsid w:val="00350AC7"/>
    <w:rsid w:val="00351051"/>
    <w:rsid w:val="003515DB"/>
    <w:rsid w:val="0035209C"/>
    <w:rsid w:val="003521B4"/>
    <w:rsid w:val="003528D7"/>
    <w:rsid w:val="00352A76"/>
    <w:rsid w:val="00352D3C"/>
    <w:rsid w:val="00352E83"/>
    <w:rsid w:val="00353296"/>
    <w:rsid w:val="00353449"/>
    <w:rsid w:val="00353ABF"/>
    <w:rsid w:val="00353AD1"/>
    <w:rsid w:val="00353E85"/>
    <w:rsid w:val="00353FE6"/>
    <w:rsid w:val="0035421A"/>
    <w:rsid w:val="00354424"/>
    <w:rsid w:val="00354726"/>
    <w:rsid w:val="003548AF"/>
    <w:rsid w:val="003548D8"/>
    <w:rsid w:val="00354BA6"/>
    <w:rsid w:val="00355B38"/>
    <w:rsid w:val="00355BC9"/>
    <w:rsid w:val="00355C2D"/>
    <w:rsid w:val="00355F7D"/>
    <w:rsid w:val="00356089"/>
    <w:rsid w:val="003561C6"/>
    <w:rsid w:val="0035644B"/>
    <w:rsid w:val="00356483"/>
    <w:rsid w:val="00357315"/>
    <w:rsid w:val="003576D7"/>
    <w:rsid w:val="003577E5"/>
    <w:rsid w:val="0035780E"/>
    <w:rsid w:val="0035781A"/>
    <w:rsid w:val="00357CDF"/>
    <w:rsid w:val="003601AC"/>
    <w:rsid w:val="00360747"/>
    <w:rsid w:val="00360AC3"/>
    <w:rsid w:val="00360E00"/>
    <w:rsid w:val="00360FB6"/>
    <w:rsid w:val="0036115C"/>
    <w:rsid w:val="003616AD"/>
    <w:rsid w:val="00361EF3"/>
    <w:rsid w:val="00362167"/>
    <w:rsid w:val="003625B9"/>
    <w:rsid w:val="003627FB"/>
    <w:rsid w:val="003628D3"/>
    <w:rsid w:val="00362A0A"/>
    <w:rsid w:val="00362BA7"/>
    <w:rsid w:val="00363035"/>
    <w:rsid w:val="0036378D"/>
    <w:rsid w:val="00363C68"/>
    <w:rsid w:val="003640F9"/>
    <w:rsid w:val="00364182"/>
    <w:rsid w:val="003644A4"/>
    <w:rsid w:val="00364DAF"/>
    <w:rsid w:val="00364DC9"/>
    <w:rsid w:val="003651E5"/>
    <w:rsid w:val="003655B1"/>
    <w:rsid w:val="0036576E"/>
    <w:rsid w:val="00365C75"/>
    <w:rsid w:val="00365DFA"/>
    <w:rsid w:val="003669EC"/>
    <w:rsid w:val="00366D5D"/>
    <w:rsid w:val="00366E1B"/>
    <w:rsid w:val="00366FEB"/>
    <w:rsid w:val="003670BB"/>
    <w:rsid w:val="003673B9"/>
    <w:rsid w:val="003673E0"/>
    <w:rsid w:val="0036748B"/>
    <w:rsid w:val="00367559"/>
    <w:rsid w:val="00367895"/>
    <w:rsid w:val="00370199"/>
    <w:rsid w:val="0037124C"/>
    <w:rsid w:val="00371C04"/>
    <w:rsid w:val="00371E74"/>
    <w:rsid w:val="00372316"/>
    <w:rsid w:val="003728A5"/>
    <w:rsid w:val="00372CF7"/>
    <w:rsid w:val="00373020"/>
    <w:rsid w:val="00373045"/>
    <w:rsid w:val="00373049"/>
    <w:rsid w:val="003736B5"/>
    <w:rsid w:val="00373A8B"/>
    <w:rsid w:val="00373E44"/>
    <w:rsid w:val="00374578"/>
    <w:rsid w:val="00374B6D"/>
    <w:rsid w:val="00374D1C"/>
    <w:rsid w:val="003750B5"/>
    <w:rsid w:val="00375216"/>
    <w:rsid w:val="003754F4"/>
    <w:rsid w:val="003755B3"/>
    <w:rsid w:val="0037575D"/>
    <w:rsid w:val="00376F54"/>
    <w:rsid w:val="00376F91"/>
    <w:rsid w:val="00377051"/>
    <w:rsid w:val="00377066"/>
    <w:rsid w:val="00377FF1"/>
    <w:rsid w:val="003813B1"/>
    <w:rsid w:val="003814CB"/>
    <w:rsid w:val="003817FD"/>
    <w:rsid w:val="00381947"/>
    <w:rsid w:val="00381F13"/>
    <w:rsid w:val="003821D0"/>
    <w:rsid w:val="003825D8"/>
    <w:rsid w:val="00382BDE"/>
    <w:rsid w:val="00382FDB"/>
    <w:rsid w:val="0038360E"/>
    <w:rsid w:val="003836FA"/>
    <w:rsid w:val="00383826"/>
    <w:rsid w:val="00383999"/>
    <w:rsid w:val="00383FE8"/>
    <w:rsid w:val="00384209"/>
    <w:rsid w:val="0038433F"/>
    <w:rsid w:val="00384501"/>
    <w:rsid w:val="003848D4"/>
    <w:rsid w:val="00384B52"/>
    <w:rsid w:val="00384C38"/>
    <w:rsid w:val="00384CA1"/>
    <w:rsid w:val="00384FD3"/>
    <w:rsid w:val="003851AB"/>
    <w:rsid w:val="00385541"/>
    <w:rsid w:val="003858FC"/>
    <w:rsid w:val="00385ACA"/>
    <w:rsid w:val="00385EAA"/>
    <w:rsid w:val="003865AB"/>
    <w:rsid w:val="003865E3"/>
    <w:rsid w:val="003866E4"/>
    <w:rsid w:val="00386945"/>
    <w:rsid w:val="003869A9"/>
    <w:rsid w:val="00386DAE"/>
    <w:rsid w:val="00386EA3"/>
    <w:rsid w:val="00387145"/>
    <w:rsid w:val="003873F7"/>
    <w:rsid w:val="003876C8"/>
    <w:rsid w:val="00387810"/>
    <w:rsid w:val="0038790C"/>
    <w:rsid w:val="00387BE1"/>
    <w:rsid w:val="00387CC9"/>
    <w:rsid w:val="003903B1"/>
    <w:rsid w:val="003903F5"/>
    <w:rsid w:val="003908AD"/>
    <w:rsid w:val="00390B2A"/>
    <w:rsid w:val="00390FDD"/>
    <w:rsid w:val="0039105D"/>
    <w:rsid w:val="0039140B"/>
    <w:rsid w:val="003915F0"/>
    <w:rsid w:val="0039169D"/>
    <w:rsid w:val="003918BE"/>
    <w:rsid w:val="00391D37"/>
    <w:rsid w:val="0039214C"/>
    <w:rsid w:val="00392BEA"/>
    <w:rsid w:val="00392D54"/>
    <w:rsid w:val="00393084"/>
    <w:rsid w:val="003937D6"/>
    <w:rsid w:val="003941FF"/>
    <w:rsid w:val="003952A2"/>
    <w:rsid w:val="00395407"/>
    <w:rsid w:val="00395734"/>
    <w:rsid w:val="0039585D"/>
    <w:rsid w:val="0039608D"/>
    <w:rsid w:val="0039616B"/>
    <w:rsid w:val="00397E28"/>
    <w:rsid w:val="003A086C"/>
    <w:rsid w:val="003A0B6A"/>
    <w:rsid w:val="003A0C01"/>
    <w:rsid w:val="003A0D8D"/>
    <w:rsid w:val="003A0E67"/>
    <w:rsid w:val="003A0FC5"/>
    <w:rsid w:val="003A10CE"/>
    <w:rsid w:val="003A12A6"/>
    <w:rsid w:val="003A16F2"/>
    <w:rsid w:val="003A1979"/>
    <w:rsid w:val="003A197E"/>
    <w:rsid w:val="003A19B1"/>
    <w:rsid w:val="003A1D6C"/>
    <w:rsid w:val="003A200C"/>
    <w:rsid w:val="003A22E5"/>
    <w:rsid w:val="003A2481"/>
    <w:rsid w:val="003A248D"/>
    <w:rsid w:val="003A24A8"/>
    <w:rsid w:val="003A2EC2"/>
    <w:rsid w:val="003A31B9"/>
    <w:rsid w:val="003A35D4"/>
    <w:rsid w:val="003A441C"/>
    <w:rsid w:val="003A4599"/>
    <w:rsid w:val="003A4815"/>
    <w:rsid w:val="003A499D"/>
    <w:rsid w:val="003A49B6"/>
    <w:rsid w:val="003A4BB4"/>
    <w:rsid w:val="003A4FF4"/>
    <w:rsid w:val="003A5BDC"/>
    <w:rsid w:val="003A5C9A"/>
    <w:rsid w:val="003A5E04"/>
    <w:rsid w:val="003A626B"/>
    <w:rsid w:val="003A654E"/>
    <w:rsid w:val="003A6582"/>
    <w:rsid w:val="003A6738"/>
    <w:rsid w:val="003A697C"/>
    <w:rsid w:val="003A6D87"/>
    <w:rsid w:val="003A6E06"/>
    <w:rsid w:val="003A6EB4"/>
    <w:rsid w:val="003A6FAB"/>
    <w:rsid w:val="003A7A3E"/>
    <w:rsid w:val="003A7B7F"/>
    <w:rsid w:val="003A7C09"/>
    <w:rsid w:val="003A7EC0"/>
    <w:rsid w:val="003B027B"/>
    <w:rsid w:val="003B02FC"/>
    <w:rsid w:val="003B066D"/>
    <w:rsid w:val="003B0E36"/>
    <w:rsid w:val="003B0FBA"/>
    <w:rsid w:val="003B1266"/>
    <w:rsid w:val="003B156B"/>
    <w:rsid w:val="003B1682"/>
    <w:rsid w:val="003B21BC"/>
    <w:rsid w:val="003B221E"/>
    <w:rsid w:val="003B2237"/>
    <w:rsid w:val="003B297A"/>
    <w:rsid w:val="003B29FB"/>
    <w:rsid w:val="003B2BB6"/>
    <w:rsid w:val="003B312C"/>
    <w:rsid w:val="003B35F3"/>
    <w:rsid w:val="003B386B"/>
    <w:rsid w:val="003B3BC5"/>
    <w:rsid w:val="003B3D29"/>
    <w:rsid w:val="003B3E0E"/>
    <w:rsid w:val="003B3FF5"/>
    <w:rsid w:val="003B4532"/>
    <w:rsid w:val="003B473E"/>
    <w:rsid w:val="003B4E08"/>
    <w:rsid w:val="003B4E64"/>
    <w:rsid w:val="003B56A5"/>
    <w:rsid w:val="003B5AEE"/>
    <w:rsid w:val="003B5C0D"/>
    <w:rsid w:val="003B5E27"/>
    <w:rsid w:val="003B5E57"/>
    <w:rsid w:val="003B62A4"/>
    <w:rsid w:val="003B6419"/>
    <w:rsid w:val="003B6600"/>
    <w:rsid w:val="003B6B25"/>
    <w:rsid w:val="003B6B7D"/>
    <w:rsid w:val="003B749D"/>
    <w:rsid w:val="003B74E7"/>
    <w:rsid w:val="003B7782"/>
    <w:rsid w:val="003B795A"/>
    <w:rsid w:val="003B7E8C"/>
    <w:rsid w:val="003C033B"/>
    <w:rsid w:val="003C056B"/>
    <w:rsid w:val="003C0B04"/>
    <w:rsid w:val="003C0E50"/>
    <w:rsid w:val="003C10AF"/>
    <w:rsid w:val="003C1524"/>
    <w:rsid w:val="003C2A41"/>
    <w:rsid w:val="003C372E"/>
    <w:rsid w:val="003C37F7"/>
    <w:rsid w:val="003C3917"/>
    <w:rsid w:val="003C477C"/>
    <w:rsid w:val="003C4D7D"/>
    <w:rsid w:val="003C5D72"/>
    <w:rsid w:val="003C5E05"/>
    <w:rsid w:val="003C5E89"/>
    <w:rsid w:val="003C5F2C"/>
    <w:rsid w:val="003C6201"/>
    <w:rsid w:val="003C65DB"/>
    <w:rsid w:val="003C66AE"/>
    <w:rsid w:val="003C6852"/>
    <w:rsid w:val="003C6A89"/>
    <w:rsid w:val="003C72C1"/>
    <w:rsid w:val="003C77BE"/>
    <w:rsid w:val="003C7AB4"/>
    <w:rsid w:val="003C7B63"/>
    <w:rsid w:val="003C7B70"/>
    <w:rsid w:val="003D0017"/>
    <w:rsid w:val="003D0813"/>
    <w:rsid w:val="003D0881"/>
    <w:rsid w:val="003D0B81"/>
    <w:rsid w:val="003D0BBA"/>
    <w:rsid w:val="003D0C33"/>
    <w:rsid w:val="003D0FD4"/>
    <w:rsid w:val="003D11B6"/>
    <w:rsid w:val="003D1204"/>
    <w:rsid w:val="003D1346"/>
    <w:rsid w:val="003D197A"/>
    <w:rsid w:val="003D1DAA"/>
    <w:rsid w:val="003D1F0F"/>
    <w:rsid w:val="003D1F95"/>
    <w:rsid w:val="003D1FDE"/>
    <w:rsid w:val="003D228F"/>
    <w:rsid w:val="003D2A14"/>
    <w:rsid w:val="003D2A51"/>
    <w:rsid w:val="003D2B96"/>
    <w:rsid w:val="003D2E4A"/>
    <w:rsid w:val="003D2E90"/>
    <w:rsid w:val="003D3063"/>
    <w:rsid w:val="003D32EE"/>
    <w:rsid w:val="003D3541"/>
    <w:rsid w:val="003D3610"/>
    <w:rsid w:val="003D3696"/>
    <w:rsid w:val="003D37AA"/>
    <w:rsid w:val="003D3A08"/>
    <w:rsid w:val="003D3D2C"/>
    <w:rsid w:val="003D4589"/>
    <w:rsid w:val="003D4B0E"/>
    <w:rsid w:val="003D4BF7"/>
    <w:rsid w:val="003D4D1F"/>
    <w:rsid w:val="003D50A5"/>
    <w:rsid w:val="003D50FA"/>
    <w:rsid w:val="003D5515"/>
    <w:rsid w:val="003D5570"/>
    <w:rsid w:val="003D593B"/>
    <w:rsid w:val="003D59E9"/>
    <w:rsid w:val="003D60AF"/>
    <w:rsid w:val="003D6334"/>
    <w:rsid w:val="003D646D"/>
    <w:rsid w:val="003D64A7"/>
    <w:rsid w:val="003D66A4"/>
    <w:rsid w:val="003D690D"/>
    <w:rsid w:val="003D70DB"/>
    <w:rsid w:val="003D72B2"/>
    <w:rsid w:val="003D7516"/>
    <w:rsid w:val="003D797F"/>
    <w:rsid w:val="003D7A80"/>
    <w:rsid w:val="003D7ACD"/>
    <w:rsid w:val="003D7D8A"/>
    <w:rsid w:val="003D7EB4"/>
    <w:rsid w:val="003E015B"/>
    <w:rsid w:val="003E0A50"/>
    <w:rsid w:val="003E0C04"/>
    <w:rsid w:val="003E0D60"/>
    <w:rsid w:val="003E1365"/>
    <w:rsid w:val="003E146F"/>
    <w:rsid w:val="003E14D7"/>
    <w:rsid w:val="003E1579"/>
    <w:rsid w:val="003E15CE"/>
    <w:rsid w:val="003E1615"/>
    <w:rsid w:val="003E1638"/>
    <w:rsid w:val="003E18B7"/>
    <w:rsid w:val="003E1F13"/>
    <w:rsid w:val="003E2641"/>
    <w:rsid w:val="003E29B2"/>
    <w:rsid w:val="003E2C68"/>
    <w:rsid w:val="003E2F4B"/>
    <w:rsid w:val="003E3004"/>
    <w:rsid w:val="003E3064"/>
    <w:rsid w:val="003E309A"/>
    <w:rsid w:val="003E30F4"/>
    <w:rsid w:val="003E3D92"/>
    <w:rsid w:val="003E3DD3"/>
    <w:rsid w:val="003E3F48"/>
    <w:rsid w:val="003E4086"/>
    <w:rsid w:val="003E4594"/>
    <w:rsid w:val="003E4734"/>
    <w:rsid w:val="003E474A"/>
    <w:rsid w:val="003E477D"/>
    <w:rsid w:val="003E5783"/>
    <w:rsid w:val="003E57FC"/>
    <w:rsid w:val="003E5C96"/>
    <w:rsid w:val="003E5D1C"/>
    <w:rsid w:val="003E5DEA"/>
    <w:rsid w:val="003E5E2F"/>
    <w:rsid w:val="003E6733"/>
    <w:rsid w:val="003E676B"/>
    <w:rsid w:val="003E6BAC"/>
    <w:rsid w:val="003E7113"/>
    <w:rsid w:val="003E741D"/>
    <w:rsid w:val="003F01D2"/>
    <w:rsid w:val="003F1139"/>
    <w:rsid w:val="003F1215"/>
    <w:rsid w:val="003F1A6F"/>
    <w:rsid w:val="003F1C9B"/>
    <w:rsid w:val="003F1EB6"/>
    <w:rsid w:val="003F24AA"/>
    <w:rsid w:val="003F2625"/>
    <w:rsid w:val="003F276A"/>
    <w:rsid w:val="003F2EFD"/>
    <w:rsid w:val="003F30ED"/>
    <w:rsid w:val="003F3248"/>
    <w:rsid w:val="003F33D3"/>
    <w:rsid w:val="003F3D43"/>
    <w:rsid w:val="003F411A"/>
    <w:rsid w:val="003F47E2"/>
    <w:rsid w:val="003F48A4"/>
    <w:rsid w:val="003F50AB"/>
    <w:rsid w:val="003F59D3"/>
    <w:rsid w:val="003F5B44"/>
    <w:rsid w:val="003F682E"/>
    <w:rsid w:val="003F6E19"/>
    <w:rsid w:val="003F700B"/>
    <w:rsid w:val="003F720B"/>
    <w:rsid w:val="003F7421"/>
    <w:rsid w:val="003F7DEF"/>
    <w:rsid w:val="004002AB"/>
    <w:rsid w:val="004005AE"/>
    <w:rsid w:val="00400775"/>
    <w:rsid w:val="00400CCC"/>
    <w:rsid w:val="00401A33"/>
    <w:rsid w:val="00401A82"/>
    <w:rsid w:val="00401CB4"/>
    <w:rsid w:val="00401E70"/>
    <w:rsid w:val="00402463"/>
    <w:rsid w:val="00402520"/>
    <w:rsid w:val="00402551"/>
    <w:rsid w:val="0040293E"/>
    <w:rsid w:val="00403740"/>
    <w:rsid w:val="0040377A"/>
    <w:rsid w:val="00404330"/>
    <w:rsid w:val="004044C5"/>
    <w:rsid w:val="00404526"/>
    <w:rsid w:val="004045B4"/>
    <w:rsid w:val="004045FE"/>
    <w:rsid w:val="004048F9"/>
    <w:rsid w:val="004053A7"/>
    <w:rsid w:val="004054C1"/>
    <w:rsid w:val="004058DD"/>
    <w:rsid w:val="00405BAF"/>
    <w:rsid w:val="00405C10"/>
    <w:rsid w:val="004060D3"/>
    <w:rsid w:val="004067D8"/>
    <w:rsid w:val="00406813"/>
    <w:rsid w:val="004068C6"/>
    <w:rsid w:val="00406E20"/>
    <w:rsid w:val="00406F0E"/>
    <w:rsid w:val="0040710B"/>
    <w:rsid w:val="0040723E"/>
    <w:rsid w:val="00407370"/>
    <w:rsid w:val="0040751F"/>
    <w:rsid w:val="00407598"/>
    <w:rsid w:val="004075F5"/>
    <w:rsid w:val="004078F2"/>
    <w:rsid w:val="0040799B"/>
    <w:rsid w:val="00407C38"/>
    <w:rsid w:val="00407DA0"/>
    <w:rsid w:val="004101AD"/>
    <w:rsid w:val="0041055E"/>
    <w:rsid w:val="00410F88"/>
    <w:rsid w:val="0041146F"/>
    <w:rsid w:val="00411928"/>
    <w:rsid w:val="00411B3A"/>
    <w:rsid w:val="00412483"/>
    <w:rsid w:val="004124C3"/>
    <w:rsid w:val="004128A8"/>
    <w:rsid w:val="004129E3"/>
    <w:rsid w:val="00412AF6"/>
    <w:rsid w:val="00412B48"/>
    <w:rsid w:val="0041339F"/>
    <w:rsid w:val="004134C9"/>
    <w:rsid w:val="00413874"/>
    <w:rsid w:val="00413B54"/>
    <w:rsid w:val="00414C02"/>
    <w:rsid w:val="00414DD7"/>
    <w:rsid w:val="00414E58"/>
    <w:rsid w:val="00415491"/>
    <w:rsid w:val="004157EC"/>
    <w:rsid w:val="00415BC3"/>
    <w:rsid w:val="004161FB"/>
    <w:rsid w:val="004162AD"/>
    <w:rsid w:val="00416700"/>
    <w:rsid w:val="0041682A"/>
    <w:rsid w:val="004169A3"/>
    <w:rsid w:val="00416D21"/>
    <w:rsid w:val="00416DDA"/>
    <w:rsid w:val="00416FD8"/>
    <w:rsid w:val="0041726B"/>
    <w:rsid w:val="00417A56"/>
    <w:rsid w:val="00417BFC"/>
    <w:rsid w:val="00417DD8"/>
    <w:rsid w:val="00417EBE"/>
    <w:rsid w:val="00420200"/>
    <w:rsid w:val="00420222"/>
    <w:rsid w:val="004212CF"/>
    <w:rsid w:val="004219F2"/>
    <w:rsid w:val="00421A4C"/>
    <w:rsid w:val="00421B87"/>
    <w:rsid w:val="00421DFF"/>
    <w:rsid w:val="00421E63"/>
    <w:rsid w:val="00422C6A"/>
    <w:rsid w:val="004233B8"/>
    <w:rsid w:val="00423510"/>
    <w:rsid w:val="00423735"/>
    <w:rsid w:val="00423DF8"/>
    <w:rsid w:val="004241EB"/>
    <w:rsid w:val="00424390"/>
    <w:rsid w:val="004248E6"/>
    <w:rsid w:val="004249B0"/>
    <w:rsid w:val="00424D03"/>
    <w:rsid w:val="00424D85"/>
    <w:rsid w:val="00424E53"/>
    <w:rsid w:val="00425150"/>
    <w:rsid w:val="004252E6"/>
    <w:rsid w:val="0042539A"/>
    <w:rsid w:val="00425D0C"/>
    <w:rsid w:val="00426027"/>
    <w:rsid w:val="0042611F"/>
    <w:rsid w:val="00426378"/>
    <w:rsid w:val="0042645D"/>
    <w:rsid w:val="00426547"/>
    <w:rsid w:val="004265F9"/>
    <w:rsid w:val="0042694D"/>
    <w:rsid w:val="00426C9F"/>
    <w:rsid w:val="00426F5D"/>
    <w:rsid w:val="00426F9B"/>
    <w:rsid w:val="0042725C"/>
    <w:rsid w:val="00427313"/>
    <w:rsid w:val="00427441"/>
    <w:rsid w:val="0042763A"/>
    <w:rsid w:val="00427BA3"/>
    <w:rsid w:val="00427D83"/>
    <w:rsid w:val="004302AC"/>
    <w:rsid w:val="0043095D"/>
    <w:rsid w:val="00430AEA"/>
    <w:rsid w:val="0043101A"/>
    <w:rsid w:val="004311CE"/>
    <w:rsid w:val="00431209"/>
    <w:rsid w:val="0043177B"/>
    <w:rsid w:val="0043182F"/>
    <w:rsid w:val="00432A34"/>
    <w:rsid w:val="00432C31"/>
    <w:rsid w:val="00432E46"/>
    <w:rsid w:val="00433509"/>
    <w:rsid w:val="00433DDF"/>
    <w:rsid w:val="0043406F"/>
    <w:rsid w:val="00434388"/>
    <w:rsid w:val="00434894"/>
    <w:rsid w:val="00434FAE"/>
    <w:rsid w:val="00435121"/>
    <w:rsid w:val="00435A55"/>
    <w:rsid w:val="00435AD7"/>
    <w:rsid w:val="00435D9F"/>
    <w:rsid w:val="00435DAB"/>
    <w:rsid w:val="00435E55"/>
    <w:rsid w:val="0043639D"/>
    <w:rsid w:val="004364F5"/>
    <w:rsid w:val="004365D8"/>
    <w:rsid w:val="00436BA3"/>
    <w:rsid w:val="00436E10"/>
    <w:rsid w:val="00436EF3"/>
    <w:rsid w:val="00437193"/>
    <w:rsid w:val="00437592"/>
    <w:rsid w:val="004376D9"/>
    <w:rsid w:val="004377B2"/>
    <w:rsid w:val="00440152"/>
    <w:rsid w:val="00440280"/>
    <w:rsid w:val="00440298"/>
    <w:rsid w:val="00440350"/>
    <w:rsid w:val="00440E9F"/>
    <w:rsid w:val="00441444"/>
    <w:rsid w:val="004414BC"/>
    <w:rsid w:val="00441834"/>
    <w:rsid w:val="00441AA5"/>
    <w:rsid w:val="00441ECB"/>
    <w:rsid w:val="00442106"/>
    <w:rsid w:val="00442294"/>
    <w:rsid w:val="00442726"/>
    <w:rsid w:val="00443127"/>
    <w:rsid w:val="00443476"/>
    <w:rsid w:val="00443711"/>
    <w:rsid w:val="00443BB5"/>
    <w:rsid w:val="00443C27"/>
    <w:rsid w:val="00443C87"/>
    <w:rsid w:val="004441AE"/>
    <w:rsid w:val="004442E8"/>
    <w:rsid w:val="004443EA"/>
    <w:rsid w:val="0044455B"/>
    <w:rsid w:val="0044456D"/>
    <w:rsid w:val="004447A3"/>
    <w:rsid w:val="00444837"/>
    <w:rsid w:val="00444A9A"/>
    <w:rsid w:val="00444B2E"/>
    <w:rsid w:val="00444B79"/>
    <w:rsid w:val="00445230"/>
    <w:rsid w:val="00445711"/>
    <w:rsid w:val="004459A6"/>
    <w:rsid w:val="00445FCF"/>
    <w:rsid w:val="004465E6"/>
    <w:rsid w:val="00446910"/>
    <w:rsid w:val="00446919"/>
    <w:rsid w:val="00446A59"/>
    <w:rsid w:val="00446AA0"/>
    <w:rsid w:val="0044703E"/>
    <w:rsid w:val="004472C5"/>
    <w:rsid w:val="0044767C"/>
    <w:rsid w:val="0044774A"/>
    <w:rsid w:val="004501D2"/>
    <w:rsid w:val="004502E9"/>
    <w:rsid w:val="0045036F"/>
    <w:rsid w:val="00450796"/>
    <w:rsid w:val="00450C2B"/>
    <w:rsid w:val="004517E7"/>
    <w:rsid w:val="00451A9F"/>
    <w:rsid w:val="00451B18"/>
    <w:rsid w:val="00451D45"/>
    <w:rsid w:val="00451EF0"/>
    <w:rsid w:val="0045207D"/>
    <w:rsid w:val="004526A8"/>
    <w:rsid w:val="004527A2"/>
    <w:rsid w:val="0045287F"/>
    <w:rsid w:val="00452E10"/>
    <w:rsid w:val="00452F00"/>
    <w:rsid w:val="00452F14"/>
    <w:rsid w:val="004534EC"/>
    <w:rsid w:val="004535ED"/>
    <w:rsid w:val="0045366F"/>
    <w:rsid w:val="004537A6"/>
    <w:rsid w:val="004537E6"/>
    <w:rsid w:val="00453820"/>
    <w:rsid w:val="00453930"/>
    <w:rsid w:val="00453F1D"/>
    <w:rsid w:val="00453FA0"/>
    <w:rsid w:val="004545B0"/>
    <w:rsid w:val="004546A5"/>
    <w:rsid w:val="004547DF"/>
    <w:rsid w:val="00454A35"/>
    <w:rsid w:val="00454A4B"/>
    <w:rsid w:val="00454BB3"/>
    <w:rsid w:val="00454F05"/>
    <w:rsid w:val="0045549E"/>
    <w:rsid w:val="0045556D"/>
    <w:rsid w:val="00455D54"/>
    <w:rsid w:val="004560E3"/>
    <w:rsid w:val="00456F5D"/>
    <w:rsid w:val="0045728A"/>
    <w:rsid w:val="0045770C"/>
    <w:rsid w:val="00457B8B"/>
    <w:rsid w:val="00457D18"/>
    <w:rsid w:val="00460DCC"/>
    <w:rsid w:val="00460F39"/>
    <w:rsid w:val="004610DB"/>
    <w:rsid w:val="00461299"/>
    <w:rsid w:val="00461368"/>
    <w:rsid w:val="004614A6"/>
    <w:rsid w:val="004615F9"/>
    <w:rsid w:val="00461AF0"/>
    <w:rsid w:val="00461D6A"/>
    <w:rsid w:val="00462346"/>
    <w:rsid w:val="00462711"/>
    <w:rsid w:val="0046284B"/>
    <w:rsid w:val="0046298C"/>
    <w:rsid w:val="004629E8"/>
    <w:rsid w:val="00462D6B"/>
    <w:rsid w:val="00462D77"/>
    <w:rsid w:val="00463109"/>
    <w:rsid w:val="0046319A"/>
    <w:rsid w:val="004634A6"/>
    <w:rsid w:val="00463B2E"/>
    <w:rsid w:val="00463B83"/>
    <w:rsid w:val="00463C70"/>
    <w:rsid w:val="0046475F"/>
    <w:rsid w:val="0046488B"/>
    <w:rsid w:val="00464E1E"/>
    <w:rsid w:val="00465380"/>
    <w:rsid w:val="00465C68"/>
    <w:rsid w:val="00465C81"/>
    <w:rsid w:val="0046612A"/>
    <w:rsid w:val="00466130"/>
    <w:rsid w:val="0046616C"/>
    <w:rsid w:val="004661DB"/>
    <w:rsid w:val="004662E3"/>
    <w:rsid w:val="0046642F"/>
    <w:rsid w:val="0046681B"/>
    <w:rsid w:val="00466A61"/>
    <w:rsid w:val="00466B1F"/>
    <w:rsid w:val="004670C5"/>
    <w:rsid w:val="00467324"/>
    <w:rsid w:val="00467C80"/>
    <w:rsid w:val="00467FDE"/>
    <w:rsid w:val="004704B6"/>
    <w:rsid w:val="00470829"/>
    <w:rsid w:val="00470A37"/>
    <w:rsid w:val="00470B86"/>
    <w:rsid w:val="00470D56"/>
    <w:rsid w:val="00470DEA"/>
    <w:rsid w:val="0047122F"/>
    <w:rsid w:val="004712EA"/>
    <w:rsid w:val="004718B9"/>
    <w:rsid w:val="00471902"/>
    <w:rsid w:val="0047204E"/>
    <w:rsid w:val="00472412"/>
    <w:rsid w:val="00472624"/>
    <w:rsid w:val="00473121"/>
    <w:rsid w:val="004732A1"/>
    <w:rsid w:val="00473569"/>
    <w:rsid w:val="00473793"/>
    <w:rsid w:val="00473A1B"/>
    <w:rsid w:val="004741DB"/>
    <w:rsid w:val="004747E5"/>
    <w:rsid w:val="00474962"/>
    <w:rsid w:val="00474A07"/>
    <w:rsid w:val="00474A21"/>
    <w:rsid w:val="00474BCB"/>
    <w:rsid w:val="004752A0"/>
    <w:rsid w:val="004755FC"/>
    <w:rsid w:val="00475D03"/>
    <w:rsid w:val="00475FB7"/>
    <w:rsid w:val="00476039"/>
    <w:rsid w:val="00476083"/>
    <w:rsid w:val="00476E99"/>
    <w:rsid w:val="00477523"/>
    <w:rsid w:val="00477600"/>
    <w:rsid w:val="00477B47"/>
    <w:rsid w:val="00477DEE"/>
    <w:rsid w:val="00477E9B"/>
    <w:rsid w:val="004804BC"/>
    <w:rsid w:val="00480B21"/>
    <w:rsid w:val="00480D03"/>
    <w:rsid w:val="00480DD8"/>
    <w:rsid w:val="004810DD"/>
    <w:rsid w:val="00481692"/>
    <w:rsid w:val="0048170A"/>
    <w:rsid w:val="00481EAD"/>
    <w:rsid w:val="00482675"/>
    <w:rsid w:val="00482C7A"/>
    <w:rsid w:val="004832CB"/>
    <w:rsid w:val="00483D16"/>
    <w:rsid w:val="00484459"/>
    <w:rsid w:val="004849F4"/>
    <w:rsid w:val="00484C41"/>
    <w:rsid w:val="00484DE7"/>
    <w:rsid w:val="00484EA2"/>
    <w:rsid w:val="00485B71"/>
    <w:rsid w:val="00485FE3"/>
    <w:rsid w:val="00486046"/>
    <w:rsid w:val="004864F8"/>
    <w:rsid w:val="004865D9"/>
    <w:rsid w:val="00486B79"/>
    <w:rsid w:val="00486BCD"/>
    <w:rsid w:val="00486F20"/>
    <w:rsid w:val="00487D04"/>
    <w:rsid w:val="0049003F"/>
    <w:rsid w:val="004900B9"/>
    <w:rsid w:val="004902DC"/>
    <w:rsid w:val="0049089C"/>
    <w:rsid w:val="004909E5"/>
    <w:rsid w:val="00490E73"/>
    <w:rsid w:val="00491182"/>
    <w:rsid w:val="0049193D"/>
    <w:rsid w:val="00491AB5"/>
    <w:rsid w:val="00491D78"/>
    <w:rsid w:val="00492021"/>
    <w:rsid w:val="00492A3A"/>
    <w:rsid w:val="00492B54"/>
    <w:rsid w:val="00492B55"/>
    <w:rsid w:val="004932B6"/>
    <w:rsid w:val="004933F1"/>
    <w:rsid w:val="00493712"/>
    <w:rsid w:val="0049375E"/>
    <w:rsid w:val="004938DC"/>
    <w:rsid w:val="00493FD7"/>
    <w:rsid w:val="00494417"/>
    <w:rsid w:val="0049442A"/>
    <w:rsid w:val="004944AF"/>
    <w:rsid w:val="00494DFB"/>
    <w:rsid w:val="00494FD6"/>
    <w:rsid w:val="0049516E"/>
    <w:rsid w:val="00495419"/>
    <w:rsid w:val="00495F40"/>
    <w:rsid w:val="00496324"/>
    <w:rsid w:val="00496522"/>
    <w:rsid w:val="00497151"/>
    <w:rsid w:val="004971B3"/>
    <w:rsid w:val="004972BD"/>
    <w:rsid w:val="00497A94"/>
    <w:rsid w:val="004A012E"/>
    <w:rsid w:val="004A0259"/>
    <w:rsid w:val="004A03CA"/>
    <w:rsid w:val="004A04D2"/>
    <w:rsid w:val="004A073E"/>
    <w:rsid w:val="004A0871"/>
    <w:rsid w:val="004A0B8C"/>
    <w:rsid w:val="004A0BB3"/>
    <w:rsid w:val="004A0C59"/>
    <w:rsid w:val="004A0C70"/>
    <w:rsid w:val="004A0D2C"/>
    <w:rsid w:val="004A0E70"/>
    <w:rsid w:val="004A10F2"/>
    <w:rsid w:val="004A19DB"/>
    <w:rsid w:val="004A2C56"/>
    <w:rsid w:val="004A3351"/>
    <w:rsid w:val="004A3581"/>
    <w:rsid w:val="004A3842"/>
    <w:rsid w:val="004A3995"/>
    <w:rsid w:val="004A45B6"/>
    <w:rsid w:val="004A479F"/>
    <w:rsid w:val="004A48F0"/>
    <w:rsid w:val="004A4A86"/>
    <w:rsid w:val="004A4DAF"/>
    <w:rsid w:val="004A51D1"/>
    <w:rsid w:val="004A51ED"/>
    <w:rsid w:val="004A55E0"/>
    <w:rsid w:val="004A5817"/>
    <w:rsid w:val="004A58CF"/>
    <w:rsid w:val="004A5C5C"/>
    <w:rsid w:val="004A5CD9"/>
    <w:rsid w:val="004A612B"/>
    <w:rsid w:val="004A6145"/>
    <w:rsid w:val="004A67EC"/>
    <w:rsid w:val="004A6B36"/>
    <w:rsid w:val="004A6D6D"/>
    <w:rsid w:val="004A6FE2"/>
    <w:rsid w:val="004A7050"/>
    <w:rsid w:val="004A7B80"/>
    <w:rsid w:val="004A7CFE"/>
    <w:rsid w:val="004B02B9"/>
    <w:rsid w:val="004B02E8"/>
    <w:rsid w:val="004B0880"/>
    <w:rsid w:val="004B09C2"/>
    <w:rsid w:val="004B0A07"/>
    <w:rsid w:val="004B0EEF"/>
    <w:rsid w:val="004B1116"/>
    <w:rsid w:val="004B123A"/>
    <w:rsid w:val="004B12D9"/>
    <w:rsid w:val="004B207E"/>
    <w:rsid w:val="004B2367"/>
    <w:rsid w:val="004B254C"/>
    <w:rsid w:val="004B2824"/>
    <w:rsid w:val="004B2F86"/>
    <w:rsid w:val="004B32DE"/>
    <w:rsid w:val="004B3892"/>
    <w:rsid w:val="004B3A72"/>
    <w:rsid w:val="004B3F17"/>
    <w:rsid w:val="004B4AD6"/>
    <w:rsid w:val="004B4B50"/>
    <w:rsid w:val="004B4F9B"/>
    <w:rsid w:val="004B54CB"/>
    <w:rsid w:val="004B56FC"/>
    <w:rsid w:val="004B5751"/>
    <w:rsid w:val="004B5D5D"/>
    <w:rsid w:val="004B63BA"/>
    <w:rsid w:val="004B6563"/>
    <w:rsid w:val="004B6572"/>
    <w:rsid w:val="004B65F5"/>
    <w:rsid w:val="004B6845"/>
    <w:rsid w:val="004B6D47"/>
    <w:rsid w:val="004B6E62"/>
    <w:rsid w:val="004B719C"/>
    <w:rsid w:val="004B7479"/>
    <w:rsid w:val="004B7823"/>
    <w:rsid w:val="004B7945"/>
    <w:rsid w:val="004B79C8"/>
    <w:rsid w:val="004B7D9D"/>
    <w:rsid w:val="004C0A15"/>
    <w:rsid w:val="004C0D15"/>
    <w:rsid w:val="004C0DC3"/>
    <w:rsid w:val="004C1058"/>
    <w:rsid w:val="004C188E"/>
    <w:rsid w:val="004C1A26"/>
    <w:rsid w:val="004C1A42"/>
    <w:rsid w:val="004C1BAD"/>
    <w:rsid w:val="004C2012"/>
    <w:rsid w:val="004C223D"/>
    <w:rsid w:val="004C25FA"/>
    <w:rsid w:val="004C2763"/>
    <w:rsid w:val="004C2E42"/>
    <w:rsid w:val="004C31DE"/>
    <w:rsid w:val="004C32B9"/>
    <w:rsid w:val="004C3364"/>
    <w:rsid w:val="004C3741"/>
    <w:rsid w:val="004C4189"/>
    <w:rsid w:val="004C42ED"/>
    <w:rsid w:val="004C454E"/>
    <w:rsid w:val="004C4A22"/>
    <w:rsid w:val="004C4A66"/>
    <w:rsid w:val="004C4D00"/>
    <w:rsid w:val="004C4E7D"/>
    <w:rsid w:val="004C4F19"/>
    <w:rsid w:val="004C54F4"/>
    <w:rsid w:val="004C5533"/>
    <w:rsid w:val="004C59B6"/>
    <w:rsid w:val="004C59D5"/>
    <w:rsid w:val="004C5C76"/>
    <w:rsid w:val="004C5CF2"/>
    <w:rsid w:val="004C5EA8"/>
    <w:rsid w:val="004C69AD"/>
    <w:rsid w:val="004C6B17"/>
    <w:rsid w:val="004C6C2C"/>
    <w:rsid w:val="004C6C3D"/>
    <w:rsid w:val="004C7012"/>
    <w:rsid w:val="004C7102"/>
    <w:rsid w:val="004C7188"/>
    <w:rsid w:val="004C752B"/>
    <w:rsid w:val="004C75C5"/>
    <w:rsid w:val="004C7858"/>
    <w:rsid w:val="004C793D"/>
    <w:rsid w:val="004C7A7D"/>
    <w:rsid w:val="004C7D6B"/>
    <w:rsid w:val="004D0043"/>
    <w:rsid w:val="004D017E"/>
    <w:rsid w:val="004D0433"/>
    <w:rsid w:val="004D08BB"/>
    <w:rsid w:val="004D096A"/>
    <w:rsid w:val="004D2020"/>
    <w:rsid w:val="004D22A4"/>
    <w:rsid w:val="004D22EB"/>
    <w:rsid w:val="004D2C3E"/>
    <w:rsid w:val="004D3643"/>
    <w:rsid w:val="004D3ABC"/>
    <w:rsid w:val="004D3DD5"/>
    <w:rsid w:val="004D4157"/>
    <w:rsid w:val="004D42A0"/>
    <w:rsid w:val="004D48B1"/>
    <w:rsid w:val="004D517E"/>
    <w:rsid w:val="004D5346"/>
    <w:rsid w:val="004D606E"/>
    <w:rsid w:val="004D61AC"/>
    <w:rsid w:val="004D6375"/>
    <w:rsid w:val="004D65D5"/>
    <w:rsid w:val="004D6AAA"/>
    <w:rsid w:val="004D6EE2"/>
    <w:rsid w:val="004D7026"/>
    <w:rsid w:val="004D7B14"/>
    <w:rsid w:val="004D7D9E"/>
    <w:rsid w:val="004D7E9E"/>
    <w:rsid w:val="004E08D6"/>
    <w:rsid w:val="004E0DFD"/>
    <w:rsid w:val="004E163A"/>
    <w:rsid w:val="004E1C78"/>
    <w:rsid w:val="004E1D0C"/>
    <w:rsid w:val="004E1F2D"/>
    <w:rsid w:val="004E2858"/>
    <w:rsid w:val="004E2DD9"/>
    <w:rsid w:val="004E2FB8"/>
    <w:rsid w:val="004E30AA"/>
    <w:rsid w:val="004E31A4"/>
    <w:rsid w:val="004E31CF"/>
    <w:rsid w:val="004E3501"/>
    <w:rsid w:val="004E3532"/>
    <w:rsid w:val="004E35EA"/>
    <w:rsid w:val="004E395E"/>
    <w:rsid w:val="004E3A30"/>
    <w:rsid w:val="004E3BE2"/>
    <w:rsid w:val="004E433B"/>
    <w:rsid w:val="004E4656"/>
    <w:rsid w:val="004E46E4"/>
    <w:rsid w:val="004E4B19"/>
    <w:rsid w:val="004E4D6B"/>
    <w:rsid w:val="004E5308"/>
    <w:rsid w:val="004E54D4"/>
    <w:rsid w:val="004E5678"/>
    <w:rsid w:val="004E5920"/>
    <w:rsid w:val="004E5A37"/>
    <w:rsid w:val="004E5D7E"/>
    <w:rsid w:val="004E5DC7"/>
    <w:rsid w:val="004E62A5"/>
    <w:rsid w:val="004E648B"/>
    <w:rsid w:val="004E67BD"/>
    <w:rsid w:val="004E67F0"/>
    <w:rsid w:val="004E6F9F"/>
    <w:rsid w:val="004E726E"/>
    <w:rsid w:val="004E78AF"/>
    <w:rsid w:val="004E7989"/>
    <w:rsid w:val="004E7DB9"/>
    <w:rsid w:val="004F029A"/>
    <w:rsid w:val="004F0660"/>
    <w:rsid w:val="004F072A"/>
    <w:rsid w:val="004F0CF1"/>
    <w:rsid w:val="004F0D01"/>
    <w:rsid w:val="004F0F00"/>
    <w:rsid w:val="004F0FF0"/>
    <w:rsid w:val="004F1018"/>
    <w:rsid w:val="004F10D9"/>
    <w:rsid w:val="004F1A54"/>
    <w:rsid w:val="004F1E26"/>
    <w:rsid w:val="004F1E9C"/>
    <w:rsid w:val="004F23A6"/>
    <w:rsid w:val="004F245E"/>
    <w:rsid w:val="004F27F0"/>
    <w:rsid w:val="004F2D12"/>
    <w:rsid w:val="004F3146"/>
    <w:rsid w:val="004F3653"/>
    <w:rsid w:val="004F472C"/>
    <w:rsid w:val="004F4B0B"/>
    <w:rsid w:val="004F4B86"/>
    <w:rsid w:val="004F4F83"/>
    <w:rsid w:val="004F502A"/>
    <w:rsid w:val="004F532B"/>
    <w:rsid w:val="004F536B"/>
    <w:rsid w:val="004F55F0"/>
    <w:rsid w:val="004F5A32"/>
    <w:rsid w:val="004F638B"/>
    <w:rsid w:val="004F7093"/>
    <w:rsid w:val="004F70E3"/>
    <w:rsid w:val="004F73A5"/>
    <w:rsid w:val="004F7AC9"/>
    <w:rsid w:val="004F7F5D"/>
    <w:rsid w:val="00500401"/>
    <w:rsid w:val="005006D1"/>
    <w:rsid w:val="00500830"/>
    <w:rsid w:val="0050094B"/>
    <w:rsid w:val="005009A5"/>
    <w:rsid w:val="005009BB"/>
    <w:rsid w:val="00500ADD"/>
    <w:rsid w:val="0050123A"/>
    <w:rsid w:val="005016AB"/>
    <w:rsid w:val="0050182F"/>
    <w:rsid w:val="005018E5"/>
    <w:rsid w:val="005018EA"/>
    <w:rsid w:val="0050219B"/>
    <w:rsid w:val="005029E8"/>
    <w:rsid w:val="00502ECB"/>
    <w:rsid w:val="005034B2"/>
    <w:rsid w:val="00503635"/>
    <w:rsid w:val="00504140"/>
    <w:rsid w:val="00504668"/>
    <w:rsid w:val="00504BD6"/>
    <w:rsid w:val="005054A4"/>
    <w:rsid w:val="005054E0"/>
    <w:rsid w:val="005056B4"/>
    <w:rsid w:val="005057A9"/>
    <w:rsid w:val="00505A6A"/>
    <w:rsid w:val="005062F4"/>
    <w:rsid w:val="005064CC"/>
    <w:rsid w:val="0050699C"/>
    <w:rsid w:val="00506AFB"/>
    <w:rsid w:val="00507031"/>
    <w:rsid w:val="00507383"/>
    <w:rsid w:val="00507658"/>
    <w:rsid w:val="00507E90"/>
    <w:rsid w:val="00507EA2"/>
    <w:rsid w:val="00507F36"/>
    <w:rsid w:val="00510386"/>
    <w:rsid w:val="0051061E"/>
    <w:rsid w:val="005108C3"/>
    <w:rsid w:val="00510B5D"/>
    <w:rsid w:val="00510BB7"/>
    <w:rsid w:val="00510BCC"/>
    <w:rsid w:val="00510CAD"/>
    <w:rsid w:val="00510D4D"/>
    <w:rsid w:val="00510F65"/>
    <w:rsid w:val="00511190"/>
    <w:rsid w:val="0051178E"/>
    <w:rsid w:val="005118C7"/>
    <w:rsid w:val="00511907"/>
    <w:rsid w:val="00511BE6"/>
    <w:rsid w:val="00511DA0"/>
    <w:rsid w:val="00511F67"/>
    <w:rsid w:val="00511F80"/>
    <w:rsid w:val="00512179"/>
    <w:rsid w:val="005125D4"/>
    <w:rsid w:val="005126F2"/>
    <w:rsid w:val="005127B0"/>
    <w:rsid w:val="00512887"/>
    <w:rsid w:val="0051296E"/>
    <w:rsid w:val="00512B6E"/>
    <w:rsid w:val="00512CAC"/>
    <w:rsid w:val="00512DE1"/>
    <w:rsid w:val="005134B9"/>
    <w:rsid w:val="00513620"/>
    <w:rsid w:val="00513672"/>
    <w:rsid w:val="005137D2"/>
    <w:rsid w:val="00514286"/>
    <w:rsid w:val="005147D9"/>
    <w:rsid w:val="005149C9"/>
    <w:rsid w:val="00514BC4"/>
    <w:rsid w:val="00514C45"/>
    <w:rsid w:val="005150B6"/>
    <w:rsid w:val="00515470"/>
    <w:rsid w:val="00515BFF"/>
    <w:rsid w:val="00515FBA"/>
    <w:rsid w:val="0051630B"/>
    <w:rsid w:val="00516722"/>
    <w:rsid w:val="00516938"/>
    <w:rsid w:val="005172F2"/>
    <w:rsid w:val="00517672"/>
    <w:rsid w:val="00517AAF"/>
    <w:rsid w:val="00520247"/>
    <w:rsid w:val="00520263"/>
    <w:rsid w:val="0052053B"/>
    <w:rsid w:val="00520554"/>
    <w:rsid w:val="005207C9"/>
    <w:rsid w:val="00520847"/>
    <w:rsid w:val="00520922"/>
    <w:rsid w:val="00520E8F"/>
    <w:rsid w:val="00521129"/>
    <w:rsid w:val="00521301"/>
    <w:rsid w:val="00521539"/>
    <w:rsid w:val="0052165E"/>
    <w:rsid w:val="0052193F"/>
    <w:rsid w:val="005221A1"/>
    <w:rsid w:val="0052225A"/>
    <w:rsid w:val="00522480"/>
    <w:rsid w:val="005230E3"/>
    <w:rsid w:val="00523383"/>
    <w:rsid w:val="0052342E"/>
    <w:rsid w:val="00523716"/>
    <w:rsid w:val="00523E5E"/>
    <w:rsid w:val="00523ED9"/>
    <w:rsid w:val="00523F66"/>
    <w:rsid w:val="0052425B"/>
    <w:rsid w:val="005242DD"/>
    <w:rsid w:val="00524872"/>
    <w:rsid w:val="00524929"/>
    <w:rsid w:val="00524B62"/>
    <w:rsid w:val="00524E38"/>
    <w:rsid w:val="00524E92"/>
    <w:rsid w:val="00525CB3"/>
    <w:rsid w:val="00525E03"/>
    <w:rsid w:val="005263FE"/>
    <w:rsid w:val="005268E6"/>
    <w:rsid w:val="005269C0"/>
    <w:rsid w:val="00526D20"/>
    <w:rsid w:val="00527428"/>
    <w:rsid w:val="00527489"/>
    <w:rsid w:val="0052748C"/>
    <w:rsid w:val="005277BF"/>
    <w:rsid w:val="005279B4"/>
    <w:rsid w:val="005279C5"/>
    <w:rsid w:val="00527BD0"/>
    <w:rsid w:val="00530249"/>
    <w:rsid w:val="00530508"/>
    <w:rsid w:val="0053094B"/>
    <w:rsid w:val="00530984"/>
    <w:rsid w:val="0053106A"/>
    <w:rsid w:val="00531098"/>
    <w:rsid w:val="005311B5"/>
    <w:rsid w:val="005316D2"/>
    <w:rsid w:val="00531A6E"/>
    <w:rsid w:val="00531C0C"/>
    <w:rsid w:val="00531C0F"/>
    <w:rsid w:val="00531CC8"/>
    <w:rsid w:val="00531D5C"/>
    <w:rsid w:val="00532112"/>
    <w:rsid w:val="00532824"/>
    <w:rsid w:val="00532F8D"/>
    <w:rsid w:val="00533068"/>
    <w:rsid w:val="00533A5E"/>
    <w:rsid w:val="00533AD6"/>
    <w:rsid w:val="00533B1D"/>
    <w:rsid w:val="00533B79"/>
    <w:rsid w:val="00533BEA"/>
    <w:rsid w:val="005347A1"/>
    <w:rsid w:val="00534830"/>
    <w:rsid w:val="00534BF7"/>
    <w:rsid w:val="005351E4"/>
    <w:rsid w:val="0053523A"/>
    <w:rsid w:val="0053527F"/>
    <w:rsid w:val="005354DF"/>
    <w:rsid w:val="00535606"/>
    <w:rsid w:val="00535827"/>
    <w:rsid w:val="00535AB0"/>
    <w:rsid w:val="00535B92"/>
    <w:rsid w:val="00535BE9"/>
    <w:rsid w:val="00535D0B"/>
    <w:rsid w:val="00535E6F"/>
    <w:rsid w:val="0053609E"/>
    <w:rsid w:val="0053613D"/>
    <w:rsid w:val="005368FB"/>
    <w:rsid w:val="00536B4F"/>
    <w:rsid w:val="00536C69"/>
    <w:rsid w:val="00536C70"/>
    <w:rsid w:val="00536D53"/>
    <w:rsid w:val="005370E5"/>
    <w:rsid w:val="0053713D"/>
    <w:rsid w:val="0053715A"/>
    <w:rsid w:val="005373C8"/>
    <w:rsid w:val="005377E0"/>
    <w:rsid w:val="005377F3"/>
    <w:rsid w:val="00537AAC"/>
    <w:rsid w:val="00537AF0"/>
    <w:rsid w:val="005409A2"/>
    <w:rsid w:val="00540B4C"/>
    <w:rsid w:val="00540F32"/>
    <w:rsid w:val="00540F53"/>
    <w:rsid w:val="00541020"/>
    <w:rsid w:val="005417EC"/>
    <w:rsid w:val="0054182A"/>
    <w:rsid w:val="00541C76"/>
    <w:rsid w:val="005420A8"/>
    <w:rsid w:val="0054251E"/>
    <w:rsid w:val="00542BD1"/>
    <w:rsid w:val="0054304C"/>
    <w:rsid w:val="0054336C"/>
    <w:rsid w:val="005436DC"/>
    <w:rsid w:val="00543E45"/>
    <w:rsid w:val="005441D2"/>
    <w:rsid w:val="00544532"/>
    <w:rsid w:val="0054470F"/>
    <w:rsid w:val="0054471E"/>
    <w:rsid w:val="00544954"/>
    <w:rsid w:val="0054499A"/>
    <w:rsid w:val="00544FFE"/>
    <w:rsid w:val="0054539B"/>
    <w:rsid w:val="005453B5"/>
    <w:rsid w:val="00545802"/>
    <w:rsid w:val="00545D66"/>
    <w:rsid w:val="00545F1E"/>
    <w:rsid w:val="005460EF"/>
    <w:rsid w:val="00546223"/>
    <w:rsid w:val="00546566"/>
    <w:rsid w:val="00546A87"/>
    <w:rsid w:val="00546B52"/>
    <w:rsid w:val="00546BF8"/>
    <w:rsid w:val="00546C93"/>
    <w:rsid w:val="00547151"/>
    <w:rsid w:val="00547324"/>
    <w:rsid w:val="0054774D"/>
    <w:rsid w:val="00547A9C"/>
    <w:rsid w:val="00547F4E"/>
    <w:rsid w:val="00550FDB"/>
    <w:rsid w:val="0055145C"/>
    <w:rsid w:val="0055151F"/>
    <w:rsid w:val="005516A0"/>
    <w:rsid w:val="00551B83"/>
    <w:rsid w:val="0055223C"/>
    <w:rsid w:val="00552539"/>
    <w:rsid w:val="0055266D"/>
    <w:rsid w:val="0055280F"/>
    <w:rsid w:val="005530F4"/>
    <w:rsid w:val="00553333"/>
    <w:rsid w:val="005539E4"/>
    <w:rsid w:val="00553CF4"/>
    <w:rsid w:val="00553E94"/>
    <w:rsid w:val="00554975"/>
    <w:rsid w:val="005549B3"/>
    <w:rsid w:val="005551A2"/>
    <w:rsid w:val="00555656"/>
    <w:rsid w:val="00555EAB"/>
    <w:rsid w:val="00555F72"/>
    <w:rsid w:val="00556314"/>
    <w:rsid w:val="005569B5"/>
    <w:rsid w:val="00556BBD"/>
    <w:rsid w:val="00556C2D"/>
    <w:rsid w:val="00556DF0"/>
    <w:rsid w:val="00556F76"/>
    <w:rsid w:val="00557148"/>
    <w:rsid w:val="0055743A"/>
    <w:rsid w:val="00557589"/>
    <w:rsid w:val="0055789A"/>
    <w:rsid w:val="00557941"/>
    <w:rsid w:val="00557DF3"/>
    <w:rsid w:val="00560301"/>
    <w:rsid w:val="005603BB"/>
    <w:rsid w:val="005608E9"/>
    <w:rsid w:val="00560AA8"/>
    <w:rsid w:val="00560D5E"/>
    <w:rsid w:val="00561868"/>
    <w:rsid w:val="00561883"/>
    <w:rsid w:val="00561AB5"/>
    <w:rsid w:val="00561B8C"/>
    <w:rsid w:val="00561C43"/>
    <w:rsid w:val="00562160"/>
    <w:rsid w:val="005624B9"/>
    <w:rsid w:val="00562C68"/>
    <w:rsid w:val="00562DD0"/>
    <w:rsid w:val="00563196"/>
    <w:rsid w:val="0056350A"/>
    <w:rsid w:val="005643B3"/>
    <w:rsid w:val="00564767"/>
    <w:rsid w:val="00564B37"/>
    <w:rsid w:val="00564DB3"/>
    <w:rsid w:val="005652D6"/>
    <w:rsid w:val="0056571F"/>
    <w:rsid w:val="00565725"/>
    <w:rsid w:val="00565BA5"/>
    <w:rsid w:val="00565FCA"/>
    <w:rsid w:val="00566308"/>
    <w:rsid w:val="0056701A"/>
    <w:rsid w:val="005676D7"/>
    <w:rsid w:val="00567844"/>
    <w:rsid w:val="00567E3B"/>
    <w:rsid w:val="00567FF3"/>
    <w:rsid w:val="0057068A"/>
    <w:rsid w:val="005708C1"/>
    <w:rsid w:val="00570D58"/>
    <w:rsid w:val="00571077"/>
    <w:rsid w:val="0057130C"/>
    <w:rsid w:val="00571651"/>
    <w:rsid w:val="00571AC3"/>
    <w:rsid w:val="00571AE7"/>
    <w:rsid w:val="00571FAD"/>
    <w:rsid w:val="00571FB3"/>
    <w:rsid w:val="0057201D"/>
    <w:rsid w:val="00572327"/>
    <w:rsid w:val="005724E4"/>
    <w:rsid w:val="005725F8"/>
    <w:rsid w:val="005728D2"/>
    <w:rsid w:val="00572EA2"/>
    <w:rsid w:val="00573623"/>
    <w:rsid w:val="0057398C"/>
    <w:rsid w:val="00573ED3"/>
    <w:rsid w:val="00573FC6"/>
    <w:rsid w:val="0057431A"/>
    <w:rsid w:val="00574D97"/>
    <w:rsid w:val="00575009"/>
    <w:rsid w:val="005756F6"/>
    <w:rsid w:val="00575970"/>
    <w:rsid w:val="005760CA"/>
    <w:rsid w:val="005761BE"/>
    <w:rsid w:val="005762CC"/>
    <w:rsid w:val="005762D4"/>
    <w:rsid w:val="005763DE"/>
    <w:rsid w:val="00576482"/>
    <w:rsid w:val="00576517"/>
    <w:rsid w:val="00576591"/>
    <w:rsid w:val="00576614"/>
    <w:rsid w:val="00576B1C"/>
    <w:rsid w:val="00576C72"/>
    <w:rsid w:val="00576E11"/>
    <w:rsid w:val="00577244"/>
    <w:rsid w:val="005776AE"/>
    <w:rsid w:val="00577790"/>
    <w:rsid w:val="00577A0B"/>
    <w:rsid w:val="00580217"/>
    <w:rsid w:val="0058025F"/>
    <w:rsid w:val="005805D9"/>
    <w:rsid w:val="00580F58"/>
    <w:rsid w:val="00581783"/>
    <w:rsid w:val="00581BA7"/>
    <w:rsid w:val="00581D93"/>
    <w:rsid w:val="0058209C"/>
    <w:rsid w:val="005823A5"/>
    <w:rsid w:val="00582853"/>
    <w:rsid w:val="00582936"/>
    <w:rsid w:val="00582939"/>
    <w:rsid w:val="00582A6C"/>
    <w:rsid w:val="00583170"/>
    <w:rsid w:val="00583249"/>
    <w:rsid w:val="00583344"/>
    <w:rsid w:val="005833EE"/>
    <w:rsid w:val="0058398F"/>
    <w:rsid w:val="00583DEB"/>
    <w:rsid w:val="005842D8"/>
    <w:rsid w:val="0058435A"/>
    <w:rsid w:val="005844FB"/>
    <w:rsid w:val="0058475D"/>
    <w:rsid w:val="005848C9"/>
    <w:rsid w:val="00584A38"/>
    <w:rsid w:val="005854F9"/>
    <w:rsid w:val="0058583C"/>
    <w:rsid w:val="005858E0"/>
    <w:rsid w:val="00585D47"/>
    <w:rsid w:val="005860BF"/>
    <w:rsid w:val="00586183"/>
    <w:rsid w:val="005861F8"/>
    <w:rsid w:val="00586282"/>
    <w:rsid w:val="00586906"/>
    <w:rsid w:val="00586DFB"/>
    <w:rsid w:val="005872E8"/>
    <w:rsid w:val="00587768"/>
    <w:rsid w:val="005877F6"/>
    <w:rsid w:val="0058788C"/>
    <w:rsid w:val="00587EED"/>
    <w:rsid w:val="0059019B"/>
    <w:rsid w:val="00590AFA"/>
    <w:rsid w:val="00591043"/>
    <w:rsid w:val="005912DE"/>
    <w:rsid w:val="00591C27"/>
    <w:rsid w:val="00591C3C"/>
    <w:rsid w:val="005920BD"/>
    <w:rsid w:val="00592154"/>
    <w:rsid w:val="00592212"/>
    <w:rsid w:val="00592430"/>
    <w:rsid w:val="00592686"/>
    <w:rsid w:val="00592693"/>
    <w:rsid w:val="00592EAE"/>
    <w:rsid w:val="00593001"/>
    <w:rsid w:val="00593031"/>
    <w:rsid w:val="00593051"/>
    <w:rsid w:val="005933BD"/>
    <w:rsid w:val="0059340D"/>
    <w:rsid w:val="00593A7A"/>
    <w:rsid w:val="00593B3F"/>
    <w:rsid w:val="00593C4F"/>
    <w:rsid w:val="00593CEF"/>
    <w:rsid w:val="00593F2B"/>
    <w:rsid w:val="00594286"/>
    <w:rsid w:val="005944D0"/>
    <w:rsid w:val="00594746"/>
    <w:rsid w:val="00594AAF"/>
    <w:rsid w:val="00594FEC"/>
    <w:rsid w:val="0059515D"/>
    <w:rsid w:val="0059545C"/>
    <w:rsid w:val="005969BE"/>
    <w:rsid w:val="00596A0A"/>
    <w:rsid w:val="00596C92"/>
    <w:rsid w:val="005970DF"/>
    <w:rsid w:val="005978C1"/>
    <w:rsid w:val="00597F86"/>
    <w:rsid w:val="005A0094"/>
    <w:rsid w:val="005A048E"/>
    <w:rsid w:val="005A08FD"/>
    <w:rsid w:val="005A0BC7"/>
    <w:rsid w:val="005A0D53"/>
    <w:rsid w:val="005A0F8C"/>
    <w:rsid w:val="005A12BA"/>
    <w:rsid w:val="005A1E53"/>
    <w:rsid w:val="005A2139"/>
    <w:rsid w:val="005A2659"/>
    <w:rsid w:val="005A29F1"/>
    <w:rsid w:val="005A2DB9"/>
    <w:rsid w:val="005A2EAB"/>
    <w:rsid w:val="005A2EF3"/>
    <w:rsid w:val="005A3083"/>
    <w:rsid w:val="005A3322"/>
    <w:rsid w:val="005A3434"/>
    <w:rsid w:val="005A3763"/>
    <w:rsid w:val="005A380E"/>
    <w:rsid w:val="005A38AC"/>
    <w:rsid w:val="005A3934"/>
    <w:rsid w:val="005A3AE9"/>
    <w:rsid w:val="005A3D28"/>
    <w:rsid w:val="005A3DAD"/>
    <w:rsid w:val="005A4439"/>
    <w:rsid w:val="005A46C2"/>
    <w:rsid w:val="005A4E70"/>
    <w:rsid w:val="005A52DB"/>
    <w:rsid w:val="005A53AE"/>
    <w:rsid w:val="005A57AB"/>
    <w:rsid w:val="005A5C09"/>
    <w:rsid w:val="005A5D45"/>
    <w:rsid w:val="005A6704"/>
    <w:rsid w:val="005A690F"/>
    <w:rsid w:val="005A702B"/>
    <w:rsid w:val="005A729A"/>
    <w:rsid w:val="005A7308"/>
    <w:rsid w:val="005A73DE"/>
    <w:rsid w:val="005A747C"/>
    <w:rsid w:val="005A762F"/>
    <w:rsid w:val="005A763B"/>
    <w:rsid w:val="005A76AB"/>
    <w:rsid w:val="005A76FB"/>
    <w:rsid w:val="005A7979"/>
    <w:rsid w:val="005A7EB9"/>
    <w:rsid w:val="005A7F99"/>
    <w:rsid w:val="005B036C"/>
    <w:rsid w:val="005B051B"/>
    <w:rsid w:val="005B071C"/>
    <w:rsid w:val="005B0FC2"/>
    <w:rsid w:val="005B1296"/>
    <w:rsid w:val="005B12DC"/>
    <w:rsid w:val="005B1B6D"/>
    <w:rsid w:val="005B1E68"/>
    <w:rsid w:val="005B2EED"/>
    <w:rsid w:val="005B2F50"/>
    <w:rsid w:val="005B31F0"/>
    <w:rsid w:val="005B3258"/>
    <w:rsid w:val="005B346F"/>
    <w:rsid w:val="005B3871"/>
    <w:rsid w:val="005B457D"/>
    <w:rsid w:val="005B4E4E"/>
    <w:rsid w:val="005B4FD1"/>
    <w:rsid w:val="005B5523"/>
    <w:rsid w:val="005B571C"/>
    <w:rsid w:val="005B5A85"/>
    <w:rsid w:val="005B6522"/>
    <w:rsid w:val="005B6C3C"/>
    <w:rsid w:val="005B77D7"/>
    <w:rsid w:val="005B77FC"/>
    <w:rsid w:val="005B7844"/>
    <w:rsid w:val="005B7866"/>
    <w:rsid w:val="005B7F67"/>
    <w:rsid w:val="005C005B"/>
    <w:rsid w:val="005C0702"/>
    <w:rsid w:val="005C0A4F"/>
    <w:rsid w:val="005C0A94"/>
    <w:rsid w:val="005C0C10"/>
    <w:rsid w:val="005C0E4F"/>
    <w:rsid w:val="005C10B7"/>
    <w:rsid w:val="005C1160"/>
    <w:rsid w:val="005C166B"/>
    <w:rsid w:val="005C1B95"/>
    <w:rsid w:val="005C1D05"/>
    <w:rsid w:val="005C2619"/>
    <w:rsid w:val="005C2A9E"/>
    <w:rsid w:val="005C2FD0"/>
    <w:rsid w:val="005C30F1"/>
    <w:rsid w:val="005C4134"/>
    <w:rsid w:val="005C4A22"/>
    <w:rsid w:val="005C4A67"/>
    <w:rsid w:val="005C563A"/>
    <w:rsid w:val="005C5A89"/>
    <w:rsid w:val="005C5BE9"/>
    <w:rsid w:val="005C5F0F"/>
    <w:rsid w:val="005C623C"/>
    <w:rsid w:val="005C68E0"/>
    <w:rsid w:val="005C734E"/>
    <w:rsid w:val="005C76E1"/>
    <w:rsid w:val="005C7A1E"/>
    <w:rsid w:val="005D0255"/>
    <w:rsid w:val="005D0287"/>
    <w:rsid w:val="005D0659"/>
    <w:rsid w:val="005D0F53"/>
    <w:rsid w:val="005D0FB0"/>
    <w:rsid w:val="005D1310"/>
    <w:rsid w:val="005D1EA2"/>
    <w:rsid w:val="005D2559"/>
    <w:rsid w:val="005D35A9"/>
    <w:rsid w:val="005D45A7"/>
    <w:rsid w:val="005D4B0A"/>
    <w:rsid w:val="005D4DF1"/>
    <w:rsid w:val="005D4E1C"/>
    <w:rsid w:val="005D4F7D"/>
    <w:rsid w:val="005D4F80"/>
    <w:rsid w:val="005D52C1"/>
    <w:rsid w:val="005D5675"/>
    <w:rsid w:val="005D5BCF"/>
    <w:rsid w:val="005D5F28"/>
    <w:rsid w:val="005D6287"/>
    <w:rsid w:val="005D6602"/>
    <w:rsid w:val="005D6D0F"/>
    <w:rsid w:val="005D70F3"/>
    <w:rsid w:val="005D7303"/>
    <w:rsid w:val="005D75A7"/>
    <w:rsid w:val="005D767E"/>
    <w:rsid w:val="005D7BFE"/>
    <w:rsid w:val="005E04A8"/>
    <w:rsid w:val="005E04B0"/>
    <w:rsid w:val="005E08DF"/>
    <w:rsid w:val="005E09A0"/>
    <w:rsid w:val="005E0A2C"/>
    <w:rsid w:val="005E0B42"/>
    <w:rsid w:val="005E16BA"/>
    <w:rsid w:val="005E16E2"/>
    <w:rsid w:val="005E16FD"/>
    <w:rsid w:val="005E181A"/>
    <w:rsid w:val="005E1BBC"/>
    <w:rsid w:val="005E1C93"/>
    <w:rsid w:val="005E2003"/>
    <w:rsid w:val="005E2371"/>
    <w:rsid w:val="005E24E3"/>
    <w:rsid w:val="005E2685"/>
    <w:rsid w:val="005E26CB"/>
    <w:rsid w:val="005E272C"/>
    <w:rsid w:val="005E2925"/>
    <w:rsid w:val="005E2D10"/>
    <w:rsid w:val="005E3049"/>
    <w:rsid w:val="005E3430"/>
    <w:rsid w:val="005E37A7"/>
    <w:rsid w:val="005E3A03"/>
    <w:rsid w:val="005E3F0A"/>
    <w:rsid w:val="005E4D30"/>
    <w:rsid w:val="005E4E06"/>
    <w:rsid w:val="005E4FAD"/>
    <w:rsid w:val="005E52C4"/>
    <w:rsid w:val="005E572C"/>
    <w:rsid w:val="005E583F"/>
    <w:rsid w:val="005E5C1D"/>
    <w:rsid w:val="005E62B2"/>
    <w:rsid w:val="005E6443"/>
    <w:rsid w:val="005E647E"/>
    <w:rsid w:val="005E68F7"/>
    <w:rsid w:val="005E6A67"/>
    <w:rsid w:val="005E6E1C"/>
    <w:rsid w:val="005E6EBE"/>
    <w:rsid w:val="005E7252"/>
    <w:rsid w:val="005E75F8"/>
    <w:rsid w:val="005E7972"/>
    <w:rsid w:val="005E7D4D"/>
    <w:rsid w:val="005F0051"/>
    <w:rsid w:val="005F06A9"/>
    <w:rsid w:val="005F0734"/>
    <w:rsid w:val="005F07BF"/>
    <w:rsid w:val="005F08C8"/>
    <w:rsid w:val="005F0F3F"/>
    <w:rsid w:val="005F0FB6"/>
    <w:rsid w:val="005F104E"/>
    <w:rsid w:val="005F1093"/>
    <w:rsid w:val="005F17C5"/>
    <w:rsid w:val="005F18C4"/>
    <w:rsid w:val="005F1B35"/>
    <w:rsid w:val="005F1D8D"/>
    <w:rsid w:val="005F2045"/>
    <w:rsid w:val="005F2073"/>
    <w:rsid w:val="005F20B4"/>
    <w:rsid w:val="005F2300"/>
    <w:rsid w:val="005F2356"/>
    <w:rsid w:val="005F27FB"/>
    <w:rsid w:val="005F2CA7"/>
    <w:rsid w:val="005F3234"/>
    <w:rsid w:val="005F3273"/>
    <w:rsid w:val="005F3432"/>
    <w:rsid w:val="005F350D"/>
    <w:rsid w:val="005F39A6"/>
    <w:rsid w:val="005F3BE6"/>
    <w:rsid w:val="005F40D1"/>
    <w:rsid w:val="005F4411"/>
    <w:rsid w:val="005F441F"/>
    <w:rsid w:val="005F4EF0"/>
    <w:rsid w:val="005F4FD3"/>
    <w:rsid w:val="005F4FDA"/>
    <w:rsid w:val="005F52DB"/>
    <w:rsid w:val="005F5428"/>
    <w:rsid w:val="005F5706"/>
    <w:rsid w:val="005F573F"/>
    <w:rsid w:val="005F580D"/>
    <w:rsid w:val="005F5B06"/>
    <w:rsid w:val="005F5CCC"/>
    <w:rsid w:val="005F61A0"/>
    <w:rsid w:val="005F61AC"/>
    <w:rsid w:val="005F61E3"/>
    <w:rsid w:val="005F63F2"/>
    <w:rsid w:val="005F667E"/>
    <w:rsid w:val="005F67A0"/>
    <w:rsid w:val="005F69CF"/>
    <w:rsid w:val="005F6B63"/>
    <w:rsid w:val="005F6D09"/>
    <w:rsid w:val="005F6D0D"/>
    <w:rsid w:val="005F6F5D"/>
    <w:rsid w:val="005F73EC"/>
    <w:rsid w:val="005F73F6"/>
    <w:rsid w:val="005F7F35"/>
    <w:rsid w:val="0060000C"/>
    <w:rsid w:val="006006D8"/>
    <w:rsid w:val="006006EA"/>
    <w:rsid w:val="0060073D"/>
    <w:rsid w:val="00600E2D"/>
    <w:rsid w:val="00600EA1"/>
    <w:rsid w:val="006010F4"/>
    <w:rsid w:val="0060135A"/>
    <w:rsid w:val="00601579"/>
    <w:rsid w:val="00601A8E"/>
    <w:rsid w:val="00601E15"/>
    <w:rsid w:val="006021E1"/>
    <w:rsid w:val="0060242E"/>
    <w:rsid w:val="00602437"/>
    <w:rsid w:val="0060278C"/>
    <w:rsid w:val="00602A7C"/>
    <w:rsid w:val="006031BC"/>
    <w:rsid w:val="00603530"/>
    <w:rsid w:val="006039F7"/>
    <w:rsid w:val="00603C9A"/>
    <w:rsid w:val="00603CC9"/>
    <w:rsid w:val="006046CC"/>
    <w:rsid w:val="006052CC"/>
    <w:rsid w:val="006057B5"/>
    <w:rsid w:val="00605A92"/>
    <w:rsid w:val="00605BFF"/>
    <w:rsid w:val="00605C50"/>
    <w:rsid w:val="00605C8A"/>
    <w:rsid w:val="00605CA5"/>
    <w:rsid w:val="00605E99"/>
    <w:rsid w:val="00605FA5"/>
    <w:rsid w:val="00606482"/>
    <w:rsid w:val="006064A0"/>
    <w:rsid w:val="0060697E"/>
    <w:rsid w:val="006069AB"/>
    <w:rsid w:val="00606A3F"/>
    <w:rsid w:val="00606BE3"/>
    <w:rsid w:val="00606C2E"/>
    <w:rsid w:val="00606E12"/>
    <w:rsid w:val="00606ECA"/>
    <w:rsid w:val="0060759D"/>
    <w:rsid w:val="0060786C"/>
    <w:rsid w:val="00607E46"/>
    <w:rsid w:val="00607FE3"/>
    <w:rsid w:val="0061010D"/>
    <w:rsid w:val="006104D0"/>
    <w:rsid w:val="00610737"/>
    <w:rsid w:val="00610A74"/>
    <w:rsid w:val="00610E15"/>
    <w:rsid w:val="00611070"/>
    <w:rsid w:val="00611330"/>
    <w:rsid w:val="0061169D"/>
    <w:rsid w:val="00611794"/>
    <w:rsid w:val="006118E2"/>
    <w:rsid w:val="006119E8"/>
    <w:rsid w:val="00611BE6"/>
    <w:rsid w:val="00611CFE"/>
    <w:rsid w:val="00611EFC"/>
    <w:rsid w:val="00612351"/>
    <w:rsid w:val="00612776"/>
    <w:rsid w:val="0061284B"/>
    <w:rsid w:val="006128D8"/>
    <w:rsid w:val="00612B55"/>
    <w:rsid w:val="00612E0B"/>
    <w:rsid w:val="006130FD"/>
    <w:rsid w:val="0061326F"/>
    <w:rsid w:val="006134D1"/>
    <w:rsid w:val="00613A2D"/>
    <w:rsid w:val="00613FE1"/>
    <w:rsid w:val="006143B8"/>
    <w:rsid w:val="00614449"/>
    <w:rsid w:val="006146A3"/>
    <w:rsid w:val="0061488E"/>
    <w:rsid w:val="006149D3"/>
    <w:rsid w:val="00614A04"/>
    <w:rsid w:val="00614E88"/>
    <w:rsid w:val="00615019"/>
    <w:rsid w:val="006151F8"/>
    <w:rsid w:val="006156A3"/>
    <w:rsid w:val="006159BF"/>
    <w:rsid w:val="00615CAA"/>
    <w:rsid w:val="00615D05"/>
    <w:rsid w:val="00615E86"/>
    <w:rsid w:val="00616356"/>
    <w:rsid w:val="006168A9"/>
    <w:rsid w:val="00616AC0"/>
    <w:rsid w:val="00616EDB"/>
    <w:rsid w:val="00616F21"/>
    <w:rsid w:val="0061739D"/>
    <w:rsid w:val="00617408"/>
    <w:rsid w:val="0061742A"/>
    <w:rsid w:val="00617BBD"/>
    <w:rsid w:val="00617D1B"/>
    <w:rsid w:val="006208E8"/>
    <w:rsid w:val="00620D19"/>
    <w:rsid w:val="00621022"/>
    <w:rsid w:val="006212B4"/>
    <w:rsid w:val="00621C05"/>
    <w:rsid w:val="006226FE"/>
    <w:rsid w:val="00622D4D"/>
    <w:rsid w:val="00622DF1"/>
    <w:rsid w:val="0062319F"/>
    <w:rsid w:val="0062327B"/>
    <w:rsid w:val="006233DB"/>
    <w:rsid w:val="0062358C"/>
    <w:rsid w:val="0062375D"/>
    <w:rsid w:val="006239ED"/>
    <w:rsid w:val="00623BA8"/>
    <w:rsid w:val="00624585"/>
    <w:rsid w:val="00624798"/>
    <w:rsid w:val="00625109"/>
    <w:rsid w:val="0062517B"/>
    <w:rsid w:val="0062577A"/>
    <w:rsid w:val="00625882"/>
    <w:rsid w:val="00625977"/>
    <w:rsid w:val="00625ED7"/>
    <w:rsid w:val="00626E36"/>
    <w:rsid w:val="00626E7E"/>
    <w:rsid w:val="006273B3"/>
    <w:rsid w:val="00627B81"/>
    <w:rsid w:val="006307EE"/>
    <w:rsid w:val="00630C21"/>
    <w:rsid w:val="00630C4C"/>
    <w:rsid w:val="00630D92"/>
    <w:rsid w:val="00631117"/>
    <w:rsid w:val="00631A57"/>
    <w:rsid w:val="00631C37"/>
    <w:rsid w:val="00632236"/>
    <w:rsid w:val="0063252C"/>
    <w:rsid w:val="0063268E"/>
    <w:rsid w:val="00632A32"/>
    <w:rsid w:val="00632CDA"/>
    <w:rsid w:val="00632FD4"/>
    <w:rsid w:val="006335BF"/>
    <w:rsid w:val="0063367B"/>
    <w:rsid w:val="006339E2"/>
    <w:rsid w:val="00633B8C"/>
    <w:rsid w:val="00634217"/>
    <w:rsid w:val="006346BA"/>
    <w:rsid w:val="00634FE9"/>
    <w:rsid w:val="006351E4"/>
    <w:rsid w:val="00635D2D"/>
    <w:rsid w:val="00636F54"/>
    <w:rsid w:val="0063722B"/>
    <w:rsid w:val="006373B0"/>
    <w:rsid w:val="006375A6"/>
    <w:rsid w:val="00640233"/>
    <w:rsid w:val="00640365"/>
    <w:rsid w:val="00640869"/>
    <w:rsid w:val="00640975"/>
    <w:rsid w:val="00640999"/>
    <w:rsid w:val="00640F3C"/>
    <w:rsid w:val="00640F97"/>
    <w:rsid w:val="006416BF"/>
    <w:rsid w:val="00641A23"/>
    <w:rsid w:val="00641F8E"/>
    <w:rsid w:val="00642292"/>
    <w:rsid w:val="0064245A"/>
    <w:rsid w:val="0064253D"/>
    <w:rsid w:val="00642664"/>
    <w:rsid w:val="00643159"/>
    <w:rsid w:val="00643193"/>
    <w:rsid w:val="006434D8"/>
    <w:rsid w:val="006435B9"/>
    <w:rsid w:val="006436B1"/>
    <w:rsid w:val="006436C1"/>
    <w:rsid w:val="00643ED3"/>
    <w:rsid w:val="00644052"/>
    <w:rsid w:val="00644B96"/>
    <w:rsid w:val="00644D29"/>
    <w:rsid w:val="00644D70"/>
    <w:rsid w:val="006452BF"/>
    <w:rsid w:val="00645763"/>
    <w:rsid w:val="0064577A"/>
    <w:rsid w:val="00645A37"/>
    <w:rsid w:val="00645C5C"/>
    <w:rsid w:val="00645E52"/>
    <w:rsid w:val="00646810"/>
    <w:rsid w:val="006468CA"/>
    <w:rsid w:val="00646A43"/>
    <w:rsid w:val="00646C45"/>
    <w:rsid w:val="00646DD4"/>
    <w:rsid w:val="00646E46"/>
    <w:rsid w:val="0064723C"/>
    <w:rsid w:val="006474DA"/>
    <w:rsid w:val="006474DC"/>
    <w:rsid w:val="006476B0"/>
    <w:rsid w:val="0064784B"/>
    <w:rsid w:val="00647E75"/>
    <w:rsid w:val="00647E7E"/>
    <w:rsid w:val="0065077D"/>
    <w:rsid w:val="00650E5E"/>
    <w:rsid w:val="00650F01"/>
    <w:rsid w:val="006512B3"/>
    <w:rsid w:val="00651716"/>
    <w:rsid w:val="00651820"/>
    <w:rsid w:val="0065189B"/>
    <w:rsid w:val="0065222F"/>
    <w:rsid w:val="006523DC"/>
    <w:rsid w:val="0065247D"/>
    <w:rsid w:val="00652CC6"/>
    <w:rsid w:val="00653148"/>
    <w:rsid w:val="00653C93"/>
    <w:rsid w:val="00653DFE"/>
    <w:rsid w:val="006542B6"/>
    <w:rsid w:val="0065455E"/>
    <w:rsid w:val="00654575"/>
    <w:rsid w:val="0065486F"/>
    <w:rsid w:val="006548DC"/>
    <w:rsid w:val="00654C41"/>
    <w:rsid w:val="00655106"/>
    <w:rsid w:val="00655172"/>
    <w:rsid w:val="00655376"/>
    <w:rsid w:val="006557FD"/>
    <w:rsid w:val="0065591C"/>
    <w:rsid w:val="00655AFA"/>
    <w:rsid w:val="00655CC3"/>
    <w:rsid w:val="00655EA0"/>
    <w:rsid w:val="00655EF4"/>
    <w:rsid w:val="00656136"/>
    <w:rsid w:val="006564FE"/>
    <w:rsid w:val="00656587"/>
    <w:rsid w:val="006567F7"/>
    <w:rsid w:val="00656863"/>
    <w:rsid w:val="00656A5E"/>
    <w:rsid w:val="00656C72"/>
    <w:rsid w:val="00657328"/>
    <w:rsid w:val="006573A3"/>
    <w:rsid w:val="006574FA"/>
    <w:rsid w:val="006577FB"/>
    <w:rsid w:val="00657AD1"/>
    <w:rsid w:val="00657B4E"/>
    <w:rsid w:val="006603C5"/>
    <w:rsid w:val="00660A24"/>
    <w:rsid w:val="00660C9C"/>
    <w:rsid w:val="0066171B"/>
    <w:rsid w:val="00661857"/>
    <w:rsid w:val="006620E9"/>
    <w:rsid w:val="00662C92"/>
    <w:rsid w:val="00662E57"/>
    <w:rsid w:val="0066307A"/>
    <w:rsid w:val="00663363"/>
    <w:rsid w:val="00663ADB"/>
    <w:rsid w:val="00663E9B"/>
    <w:rsid w:val="006641D9"/>
    <w:rsid w:val="006643E6"/>
    <w:rsid w:val="00664743"/>
    <w:rsid w:val="00664BA4"/>
    <w:rsid w:val="00664FC1"/>
    <w:rsid w:val="00665047"/>
    <w:rsid w:val="00665462"/>
    <w:rsid w:val="00665538"/>
    <w:rsid w:val="006656B5"/>
    <w:rsid w:val="00665E8A"/>
    <w:rsid w:val="00666047"/>
    <w:rsid w:val="006662EC"/>
    <w:rsid w:val="0066654A"/>
    <w:rsid w:val="00667257"/>
    <w:rsid w:val="0066734C"/>
    <w:rsid w:val="006679D2"/>
    <w:rsid w:val="00670468"/>
    <w:rsid w:val="00670480"/>
    <w:rsid w:val="0067075D"/>
    <w:rsid w:val="00670C77"/>
    <w:rsid w:val="00670CBA"/>
    <w:rsid w:val="00670CD3"/>
    <w:rsid w:val="00670DB2"/>
    <w:rsid w:val="00670DCD"/>
    <w:rsid w:val="00671141"/>
    <w:rsid w:val="006715AC"/>
    <w:rsid w:val="00671690"/>
    <w:rsid w:val="00671B08"/>
    <w:rsid w:val="00671D48"/>
    <w:rsid w:val="00672052"/>
    <w:rsid w:val="006728E9"/>
    <w:rsid w:val="00672E57"/>
    <w:rsid w:val="00672E6A"/>
    <w:rsid w:val="0067321B"/>
    <w:rsid w:val="00673478"/>
    <w:rsid w:val="00673A37"/>
    <w:rsid w:val="00673B79"/>
    <w:rsid w:val="00674838"/>
    <w:rsid w:val="00674D2F"/>
    <w:rsid w:val="006751A9"/>
    <w:rsid w:val="0067594A"/>
    <w:rsid w:val="0067609E"/>
    <w:rsid w:val="00676619"/>
    <w:rsid w:val="0067669D"/>
    <w:rsid w:val="00676EF0"/>
    <w:rsid w:val="006774D9"/>
    <w:rsid w:val="006776E1"/>
    <w:rsid w:val="00677D4E"/>
    <w:rsid w:val="00677D50"/>
    <w:rsid w:val="00677E02"/>
    <w:rsid w:val="0068001C"/>
    <w:rsid w:val="0068005A"/>
    <w:rsid w:val="00680423"/>
    <w:rsid w:val="006805BD"/>
    <w:rsid w:val="0068065A"/>
    <w:rsid w:val="006809C8"/>
    <w:rsid w:val="00680BCC"/>
    <w:rsid w:val="006810F4"/>
    <w:rsid w:val="00681637"/>
    <w:rsid w:val="006816D2"/>
    <w:rsid w:val="00681B50"/>
    <w:rsid w:val="00681CF1"/>
    <w:rsid w:val="00681F82"/>
    <w:rsid w:val="00682093"/>
    <w:rsid w:val="00682655"/>
    <w:rsid w:val="006828A7"/>
    <w:rsid w:val="006828FA"/>
    <w:rsid w:val="00682A02"/>
    <w:rsid w:val="00682E00"/>
    <w:rsid w:val="00682F5F"/>
    <w:rsid w:val="0068337A"/>
    <w:rsid w:val="00683475"/>
    <w:rsid w:val="006835FA"/>
    <w:rsid w:val="00683B1A"/>
    <w:rsid w:val="0068400E"/>
    <w:rsid w:val="006841B8"/>
    <w:rsid w:val="006849B3"/>
    <w:rsid w:val="00684B5A"/>
    <w:rsid w:val="00684DAF"/>
    <w:rsid w:val="00684EB3"/>
    <w:rsid w:val="006852BB"/>
    <w:rsid w:val="006852F0"/>
    <w:rsid w:val="00685C19"/>
    <w:rsid w:val="00685FC8"/>
    <w:rsid w:val="0068667F"/>
    <w:rsid w:val="00686FE1"/>
    <w:rsid w:val="00687A77"/>
    <w:rsid w:val="00687D14"/>
    <w:rsid w:val="00690177"/>
    <w:rsid w:val="006902F8"/>
    <w:rsid w:val="00690BBC"/>
    <w:rsid w:val="00691238"/>
    <w:rsid w:val="00691533"/>
    <w:rsid w:val="00691691"/>
    <w:rsid w:val="00691DFF"/>
    <w:rsid w:val="006920E5"/>
    <w:rsid w:val="006929CB"/>
    <w:rsid w:val="00692C1C"/>
    <w:rsid w:val="00693799"/>
    <w:rsid w:val="006938AC"/>
    <w:rsid w:val="00693A97"/>
    <w:rsid w:val="00693BCA"/>
    <w:rsid w:val="006941B5"/>
    <w:rsid w:val="006941D0"/>
    <w:rsid w:val="00694458"/>
    <w:rsid w:val="00694687"/>
    <w:rsid w:val="00694A9C"/>
    <w:rsid w:val="00694E99"/>
    <w:rsid w:val="006951E2"/>
    <w:rsid w:val="0069536A"/>
    <w:rsid w:val="006958EF"/>
    <w:rsid w:val="006959DA"/>
    <w:rsid w:val="00695D14"/>
    <w:rsid w:val="006969F9"/>
    <w:rsid w:val="006975A0"/>
    <w:rsid w:val="006A07FE"/>
    <w:rsid w:val="006A0970"/>
    <w:rsid w:val="006A0996"/>
    <w:rsid w:val="006A0BA0"/>
    <w:rsid w:val="006A13AA"/>
    <w:rsid w:val="006A16E4"/>
    <w:rsid w:val="006A1DC9"/>
    <w:rsid w:val="006A25E4"/>
    <w:rsid w:val="006A2BDB"/>
    <w:rsid w:val="006A2F6C"/>
    <w:rsid w:val="006A3495"/>
    <w:rsid w:val="006A38F4"/>
    <w:rsid w:val="006A3EAC"/>
    <w:rsid w:val="006A4539"/>
    <w:rsid w:val="006A4679"/>
    <w:rsid w:val="006A4D16"/>
    <w:rsid w:val="006A4EB2"/>
    <w:rsid w:val="006A507B"/>
    <w:rsid w:val="006A52E9"/>
    <w:rsid w:val="006A5647"/>
    <w:rsid w:val="006A66A4"/>
    <w:rsid w:val="006A690A"/>
    <w:rsid w:val="006A6959"/>
    <w:rsid w:val="006A6CCE"/>
    <w:rsid w:val="006A6EFA"/>
    <w:rsid w:val="006A73BA"/>
    <w:rsid w:val="006A7459"/>
    <w:rsid w:val="006A74DB"/>
    <w:rsid w:val="006A757D"/>
    <w:rsid w:val="006A75AA"/>
    <w:rsid w:val="006A77A1"/>
    <w:rsid w:val="006A7858"/>
    <w:rsid w:val="006A799B"/>
    <w:rsid w:val="006A7ED2"/>
    <w:rsid w:val="006B07C2"/>
    <w:rsid w:val="006B08AE"/>
    <w:rsid w:val="006B092F"/>
    <w:rsid w:val="006B09DB"/>
    <w:rsid w:val="006B0C4A"/>
    <w:rsid w:val="006B18DD"/>
    <w:rsid w:val="006B21C9"/>
    <w:rsid w:val="006B2370"/>
    <w:rsid w:val="006B2424"/>
    <w:rsid w:val="006B27B2"/>
    <w:rsid w:val="006B2B2A"/>
    <w:rsid w:val="006B300A"/>
    <w:rsid w:val="006B3439"/>
    <w:rsid w:val="006B364E"/>
    <w:rsid w:val="006B381F"/>
    <w:rsid w:val="006B3A33"/>
    <w:rsid w:val="006B3B47"/>
    <w:rsid w:val="006B402C"/>
    <w:rsid w:val="006B41C4"/>
    <w:rsid w:val="006B437B"/>
    <w:rsid w:val="006B4442"/>
    <w:rsid w:val="006B47CC"/>
    <w:rsid w:val="006B4856"/>
    <w:rsid w:val="006B4C0F"/>
    <w:rsid w:val="006B4E52"/>
    <w:rsid w:val="006B5128"/>
    <w:rsid w:val="006B54E1"/>
    <w:rsid w:val="006B5AD0"/>
    <w:rsid w:val="006B600F"/>
    <w:rsid w:val="006B672D"/>
    <w:rsid w:val="006B69DD"/>
    <w:rsid w:val="006B6C96"/>
    <w:rsid w:val="006B6DC7"/>
    <w:rsid w:val="006B798A"/>
    <w:rsid w:val="006B7C81"/>
    <w:rsid w:val="006B7CA1"/>
    <w:rsid w:val="006B7FDF"/>
    <w:rsid w:val="006C03F6"/>
    <w:rsid w:val="006C0946"/>
    <w:rsid w:val="006C0F3B"/>
    <w:rsid w:val="006C1217"/>
    <w:rsid w:val="006C1806"/>
    <w:rsid w:val="006C188A"/>
    <w:rsid w:val="006C1DAD"/>
    <w:rsid w:val="006C2059"/>
    <w:rsid w:val="006C223F"/>
    <w:rsid w:val="006C22F0"/>
    <w:rsid w:val="006C2397"/>
    <w:rsid w:val="006C27F8"/>
    <w:rsid w:val="006C2BA2"/>
    <w:rsid w:val="006C2C5E"/>
    <w:rsid w:val="006C3AB9"/>
    <w:rsid w:val="006C42EB"/>
    <w:rsid w:val="006C4683"/>
    <w:rsid w:val="006C4D28"/>
    <w:rsid w:val="006C5135"/>
    <w:rsid w:val="006C54BB"/>
    <w:rsid w:val="006C552E"/>
    <w:rsid w:val="006C5799"/>
    <w:rsid w:val="006C5832"/>
    <w:rsid w:val="006C58E6"/>
    <w:rsid w:val="006C5E7E"/>
    <w:rsid w:val="006C6010"/>
    <w:rsid w:val="006C6148"/>
    <w:rsid w:val="006C61F8"/>
    <w:rsid w:val="006C624C"/>
    <w:rsid w:val="006C62E4"/>
    <w:rsid w:val="006C6407"/>
    <w:rsid w:val="006C6A46"/>
    <w:rsid w:val="006C6BD6"/>
    <w:rsid w:val="006C707E"/>
    <w:rsid w:val="006C78B8"/>
    <w:rsid w:val="006C7AFC"/>
    <w:rsid w:val="006C7F6F"/>
    <w:rsid w:val="006D0814"/>
    <w:rsid w:val="006D1800"/>
    <w:rsid w:val="006D1A98"/>
    <w:rsid w:val="006D2247"/>
    <w:rsid w:val="006D2A96"/>
    <w:rsid w:val="006D2AE9"/>
    <w:rsid w:val="006D2EFF"/>
    <w:rsid w:val="006D33AA"/>
    <w:rsid w:val="006D345A"/>
    <w:rsid w:val="006D3491"/>
    <w:rsid w:val="006D4331"/>
    <w:rsid w:val="006D45A2"/>
    <w:rsid w:val="006D46DB"/>
    <w:rsid w:val="006D4E5A"/>
    <w:rsid w:val="006D4F88"/>
    <w:rsid w:val="006D50CA"/>
    <w:rsid w:val="006D5825"/>
    <w:rsid w:val="006D59D5"/>
    <w:rsid w:val="006D6317"/>
    <w:rsid w:val="006D66F4"/>
    <w:rsid w:val="006D68FD"/>
    <w:rsid w:val="006D69E5"/>
    <w:rsid w:val="006D6E2C"/>
    <w:rsid w:val="006D765A"/>
    <w:rsid w:val="006D76B5"/>
    <w:rsid w:val="006E0220"/>
    <w:rsid w:val="006E0324"/>
    <w:rsid w:val="006E0675"/>
    <w:rsid w:val="006E06F9"/>
    <w:rsid w:val="006E0A01"/>
    <w:rsid w:val="006E1276"/>
    <w:rsid w:val="006E1AF1"/>
    <w:rsid w:val="006E213F"/>
    <w:rsid w:val="006E21CA"/>
    <w:rsid w:val="006E24F6"/>
    <w:rsid w:val="006E28B1"/>
    <w:rsid w:val="006E2CAB"/>
    <w:rsid w:val="006E2E26"/>
    <w:rsid w:val="006E3346"/>
    <w:rsid w:val="006E33D0"/>
    <w:rsid w:val="006E365D"/>
    <w:rsid w:val="006E36BA"/>
    <w:rsid w:val="006E3AE3"/>
    <w:rsid w:val="006E3C18"/>
    <w:rsid w:val="006E3EA9"/>
    <w:rsid w:val="006E4200"/>
    <w:rsid w:val="006E44FB"/>
    <w:rsid w:val="006E4601"/>
    <w:rsid w:val="006E4ECE"/>
    <w:rsid w:val="006E5129"/>
    <w:rsid w:val="006E531F"/>
    <w:rsid w:val="006E56CD"/>
    <w:rsid w:val="006E56DB"/>
    <w:rsid w:val="006E5796"/>
    <w:rsid w:val="006E57BA"/>
    <w:rsid w:val="006E5BE6"/>
    <w:rsid w:val="006E6001"/>
    <w:rsid w:val="006E6093"/>
    <w:rsid w:val="006E64D0"/>
    <w:rsid w:val="006E6732"/>
    <w:rsid w:val="006E686A"/>
    <w:rsid w:val="006E6BB3"/>
    <w:rsid w:val="006E6E23"/>
    <w:rsid w:val="006E7062"/>
    <w:rsid w:val="006E73CC"/>
    <w:rsid w:val="006E78D7"/>
    <w:rsid w:val="006E7CE7"/>
    <w:rsid w:val="006E7ED3"/>
    <w:rsid w:val="006F0062"/>
    <w:rsid w:val="006F04AA"/>
    <w:rsid w:val="006F0918"/>
    <w:rsid w:val="006F092A"/>
    <w:rsid w:val="006F0CB3"/>
    <w:rsid w:val="006F0D20"/>
    <w:rsid w:val="006F0FE1"/>
    <w:rsid w:val="006F1062"/>
    <w:rsid w:val="006F118A"/>
    <w:rsid w:val="006F1BDA"/>
    <w:rsid w:val="006F1F4B"/>
    <w:rsid w:val="006F1FE2"/>
    <w:rsid w:val="006F2527"/>
    <w:rsid w:val="006F2947"/>
    <w:rsid w:val="006F2ADC"/>
    <w:rsid w:val="006F2CBA"/>
    <w:rsid w:val="006F2DBF"/>
    <w:rsid w:val="006F3083"/>
    <w:rsid w:val="006F37E9"/>
    <w:rsid w:val="006F38AB"/>
    <w:rsid w:val="006F3A12"/>
    <w:rsid w:val="006F3B81"/>
    <w:rsid w:val="006F3E05"/>
    <w:rsid w:val="006F44A0"/>
    <w:rsid w:val="006F4565"/>
    <w:rsid w:val="006F4B36"/>
    <w:rsid w:val="006F4D72"/>
    <w:rsid w:val="006F513C"/>
    <w:rsid w:val="006F59E0"/>
    <w:rsid w:val="006F5D55"/>
    <w:rsid w:val="006F5E0F"/>
    <w:rsid w:val="006F6164"/>
    <w:rsid w:val="006F6221"/>
    <w:rsid w:val="006F67F4"/>
    <w:rsid w:val="006F6834"/>
    <w:rsid w:val="006F6BF0"/>
    <w:rsid w:val="006F6C09"/>
    <w:rsid w:val="006F6E5A"/>
    <w:rsid w:val="006F773C"/>
    <w:rsid w:val="006F7E42"/>
    <w:rsid w:val="006F7F5C"/>
    <w:rsid w:val="006F7FCA"/>
    <w:rsid w:val="007004B6"/>
    <w:rsid w:val="00700D74"/>
    <w:rsid w:val="00702F76"/>
    <w:rsid w:val="007031F6"/>
    <w:rsid w:val="00703D12"/>
    <w:rsid w:val="00703DC9"/>
    <w:rsid w:val="007040B1"/>
    <w:rsid w:val="00704158"/>
    <w:rsid w:val="00704860"/>
    <w:rsid w:val="007048CD"/>
    <w:rsid w:val="00704BCE"/>
    <w:rsid w:val="00704CE1"/>
    <w:rsid w:val="00705214"/>
    <w:rsid w:val="007055F9"/>
    <w:rsid w:val="00705A1C"/>
    <w:rsid w:val="00705F29"/>
    <w:rsid w:val="007064D3"/>
    <w:rsid w:val="00706821"/>
    <w:rsid w:val="00706928"/>
    <w:rsid w:val="00706D1A"/>
    <w:rsid w:val="00706FA7"/>
    <w:rsid w:val="007073E6"/>
    <w:rsid w:val="00707410"/>
    <w:rsid w:val="00707469"/>
    <w:rsid w:val="007075C6"/>
    <w:rsid w:val="007077D2"/>
    <w:rsid w:val="00707BAC"/>
    <w:rsid w:val="00707E75"/>
    <w:rsid w:val="00707F24"/>
    <w:rsid w:val="00710665"/>
    <w:rsid w:val="00710B3A"/>
    <w:rsid w:val="00710CE1"/>
    <w:rsid w:val="00710DFF"/>
    <w:rsid w:val="00710FCF"/>
    <w:rsid w:val="00711048"/>
    <w:rsid w:val="00711104"/>
    <w:rsid w:val="0071153E"/>
    <w:rsid w:val="00711A37"/>
    <w:rsid w:val="00711BC0"/>
    <w:rsid w:val="007123C4"/>
    <w:rsid w:val="007123CF"/>
    <w:rsid w:val="007125FE"/>
    <w:rsid w:val="0071329B"/>
    <w:rsid w:val="00713401"/>
    <w:rsid w:val="00713515"/>
    <w:rsid w:val="0071353E"/>
    <w:rsid w:val="007136EC"/>
    <w:rsid w:val="00713F42"/>
    <w:rsid w:val="007142CE"/>
    <w:rsid w:val="00714483"/>
    <w:rsid w:val="007145F0"/>
    <w:rsid w:val="007147CC"/>
    <w:rsid w:val="007149B6"/>
    <w:rsid w:val="007149D9"/>
    <w:rsid w:val="00714A5A"/>
    <w:rsid w:val="00714E48"/>
    <w:rsid w:val="0071511A"/>
    <w:rsid w:val="007158C6"/>
    <w:rsid w:val="007168CB"/>
    <w:rsid w:val="00717452"/>
    <w:rsid w:val="00717520"/>
    <w:rsid w:val="00717546"/>
    <w:rsid w:val="0071771C"/>
    <w:rsid w:val="00717ED9"/>
    <w:rsid w:val="00720572"/>
    <w:rsid w:val="0072066A"/>
    <w:rsid w:val="00720A23"/>
    <w:rsid w:val="00720D61"/>
    <w:rsid w:val="00721495"/>
    <w:rsid w:val="007216AC"/>
    <w:rsid w:val="00722457"/>
    <w:rsid w:val="0072249E"/>
    <w:rsid w:val="00722BD6"/>
    <w:rsid w:val="00722F34"/>
    <w:rsid w:val="00722F95"/>
    <w:rsid w:val="00722FB1"/>
    <w:rsid w:val="0072319E"/>
    <w:rsid w:val="007235DD"/>
    <w:rsid w:val="007237D1"/>
    <w:rsid w:val="00723C21"/>
    <w:rsid w:val="00723CB8"/>
    <w:rsid w:val="00723D1C"/>
    <w:rsid w:val="00723DFD"/>
    <w:rsid w:val="00724F67"/>
    <w:rsid w:val="00725038"/>
    <w:rsid w:val="00725881"/>
    <w:rsid w:val="00725A11"/>
    <w:rsid w:val="00725A35"/>
    <w:rsid w:val="00725A53"/>
    <w:rsid w:val="00725D96"/>
    <w:rsid w:val="00726374"/>
    <w:rsid w:val="00726A8A"/>
    <w:rsid w:val="007275B4"/>
    <w:rsid w:val="007275F6"/>
    <w:rsid w:val="00727E5D"/>
    <w:rsid w:val="00730062"/>
    <w:rsid w:val="0073077D"/>
    <w:rsid w:val="00730CB9"/>
    <w:rsid w:val="00730D79"/>
    <w:rsid w:val="00730E3D"/>
    <w:rsid w:val="007313C0"/>
    <w:rsid w:val="0073143B"/>
    <w:rsid w:val="0073173A"/>
    <w:rsid w:val="00731A15"/>
    <w:rsid w:val="00731F3B"/>
    <w:rsid w:val="0073237E"/>
    <w:rsid w:val="007328CB"/>
    <w:rsid w:val="00732954"/>
    <w:rsid w:val="00732FB1"/>
    <w:rsid w:val="00733357"/>
    <w:rsid w:val="00733671"/>
    <w:rsid w:val="0073382C"/>
    <w:rsid w:val="00734068"/>
    <w:rsid w:val="007345AC"/>
    <w:rsid w:val="007347C1"/>
    <w:rsid w:val="00734901"/>
    <w:rsid w:val="007349AC"/>
    <w:rsid w:val="00734A1E"/>
    <w:rsid w:val="00734D3E"/>
    <w:rsid w:val="007354EB"/>
    <w:rsid w:val="007358BA"/>
    <w:rsid w:val="007358F8"/>
    <w:rsid w:val="00735E55"/>
    <w:rsid w:val="0073634D"/>
    <w:rsid w:val="007364F1"/>
    <w:rsid w:val="00736851"/>
    <w:rsid w:val="00736885"/>
    <w:rsid w:val="007368A8"/>
    <w:rsid w:val="00736C8C"/>
    <w:rsid w:val="00736D0A"/>
    <w:rsid w:val="00736D19"/>
    <w:rsid w:val="00737057"/>
    <w:rsid w:val="007376B3"/>
    <w:rsid w:val="00737D3E"/>
    <w:rsid w:val="007401AE"/>
    <w:rsid w:val="00740572"/>
    <w:rsid w:val="0074078A"/>
    <w:rsid w:val="00740909"/>
    <w:rsid w:val="007410DD"/>
    <w:rsid w:val="0074131A"/>
    <w:rsid w:val="00741502"/>
    <w:rsid w:val="0074198E"/>
    <w:rsid w:val="00741AB2"/>
    <w:rsid w:val="00741E16"/>
    <w:rsid w:val="007425F7"/>
    <w:rsid w:val="00742689"/>
    <w:rsid w:val="00742743"/>
    <w:rsid w:val="00742947"/>
    <w:rsid w:val="00743251"/>
    <w:rsid w:val="00743927"/>
    <w:rsid w:val="00743CCA"/>
    <w:rsid w:val="00743D5D"/>
    <w:rsid w:val="00743DE4"/>
    <w:rsid w:val="007448AC"/>
    <w:rsid w:val="0074502E"/>
    <w:rsid w:val="007450BC"/>
    <w:rsid w:val="007452E9"/>
    <w:rsid w:val="0074555B"/>
    <w:rsid w:val="00745664"/>
    <w:rsid w:val="00745A73"/>
    <w:rsid w:val="00745BDB"/>
    <w:rsid w:val="00745C80"/>
    <w:rsid w:val="00745E17"/>
    <w:rsid w:val="00745F37"/>
    <w:rsid w:val="007467C4"/>
    <w:rsid w:val="00747077"/>
    <w:rsid w:val="007475FD"/>
    <w:rsid w:val="00747BDB"/>
    <w:rsid w:val="0075040A"/>
    <w:rsid w:val="00750577"/>
    <w:rsid w:val="00750AFF"/>
    <w:rsid w:val="00750BFF"/>
    <w:rsid w:val="00751204"/>
    <w:rsid w:val="007513AB"/>
    <w:rsid w:val="00751998"/>
    <w:rsid w:val="007519B0"/>
    <w:rsid w:val="00751EBC"/>
    <w:rsid w:val="00751F14"/>
    <w:rsid w:val="007520D4"/>
    <w:rsid w:val="00752554"/>
    <w:rsid w:val="007526DF"/>
    <w:rsid w:val="00752DE6"/>
    <w:rsid w:val="00752E24"/>
    <w:rsid w:val="00752FE1"/>
    <w:rsid w:val="00752FEF"/>
    <w:rsid w:val="007534E8"/>
    <w:rsid w:val="0075360D"/>
    <w:rsid w:val="00753DA1"/>
    <w:rsid w:val="00753DAA"/>
    <w:rsid w:val="00753FAA"/>
    <w:rsid w:val="007557B5"/>
    <w:rsid w:val="00755E95"/>
    <w:rsid w:val="00756495"/>
    <w:rsid w:val="007568CA"/>
    <w:rsid w:val="00756931"/>
    <w:rsid w:val="007571B5"/>
    <w:rsid w:val="00757DCE"/>
    <w:rsid w:val="00757DE8"/>
    <w:rsid w:val="007606C5"/>
    <w:rsid w:val="007607E4"/>
    <w:rsid w:val="007609C8"/>
    <w:rsid w:val="00760CE8"/>
    <w:rsid w:val="00760D19"/>
    <w:rsid w:val="007610C6"/>
    <w:rsid w:val="0076135E"/>
    <w:rsid w:val="0076137A"/>
    <w:rsid w:val="00761695"/>
    <w:rsid w:val="0076187F"/>
    <w:rsid w:val="00761B7E"/>
    <w:rsid w:val="00761CAC"/>
    <w:rsid w:val="00761CF2"/>
    <w:rsid w:val="00761D7D"/>
    <w:rsid w:val="00762036"/>
    <w:rsid w:val="007621D7"/>
    <w:rsid w:val="00762327"/>
    <w:rsid w:val="0076258C"/>
    <w:rsid w:val="00762978"/>
    <w:rsid w:val="00762CD7"/>
    <w:rsid w:val="00762DEA"/>
    <w:rsid w:val="00762E3B"/>
    <w:rsid w:val="00762F78"/>
    <w:rsid w:val="00762FD9"/>
    <w:rsid w:val="0076308E"/>
    <w:rsid w:val="007630DE"/>
    <w:rsid w:val="0076385A"/>
    <w:rsid w:val="0076397A"/>
    <w:rsid w:val="00763A9C"/>
    <w:rsid w:val="00763E43"/>
    <w:rsid w:val="00764415"/>
    <w:rsid w:val="0076476C"/>
    <w:rsid w:val="00764C50"/>
    <w:rsid w:val="00764C99"/>
    <w:rsid w:val="00765B37"/>
    <w:rsid w:val="00765DB9"/>
    <w:rsid w:val="00765EFA"/>
    <w:rsid w:val="007666FC"/>
    <w:rsid w:val="00766796"/>
    <w:rsid w:val="00766F57"/>
    <w:rsid w:val="0076723B"/>
    <w:rsid w:val="00767A92"/>
    <w:rsid w:val="007701C3"/>
    <w:rsid w:val="00770C31"/>
    <w:rsid w:val="00770FAE"/>
    <w:rsid w:val="007716C2"/>
    <w:rsid w:val="00771999"/>
    <w:rsid w:val="00771B05"/>
    <w:rsid w:val="00771C60"/>
    <w:rsid w:val="0077218E"/>
    <w:rsid w:val="007723A8"/>
    <w:rsid w:val="00772640"/>
    <w:rsid w:val="007727B0"/>
    <w:rsid w:val="0077286F"/>
    <w:rsid w:val="00772ED5"/>
    <w:rsid w:val="00773113"/>
    <w:rsid w:val="00773278"/>
    <w:rsid w:val="00773632"/>
    <w:rsid w:val="0077368C"/>
    <w:rsid w:val="00773C35"/>
    <w:rsid w:val="00773D92"/>
    <w:rsid w:val="00774149"/>
    <w:rsid w:val="0077441E"/>
    <w:rsid w:val="00775083"/>
    <w:rsid w:val="0077549E"/>
    <w:rsid w:val="00775658"/>
    <w:rsid w:val="00775670"/>
    <w:rsid w:val="00775789"/>
    <w:rsid w:val="00775830"/>
    <w:rsid w:val="00775B66"/>
    <w:rsid w:val="00775D48"/>
    <w:rsid w:val="00776504"/>
    <w:rsid w:val="007769BA"/>
    <w:rsid w:val="0077729B"/>
    <w:rsid w:val="007777E4"/>
    <w:rsid w:val="00777951"/>
    <w:rsid w:val="00777CD7"/>
    <w:rsid w:val="00777D72"/>
    <w:rsid w:val="0078027D"/>
    <w:rsid w:val="0078067B"/>
    <w:rsid w:val="00780A7E"/>
    <w:rsid w:val="00780F75"/>
    <w:rsid w:val="007812FC"/>
    <w:rsid w:val="00781561"/>
    <w:rsid w:val="0078164F"/>
    <w:rsid w:val="00781B8B"/>
    <w:rsid w:val="00781D9B"/>
    <w:rsid w:val="0078258D"/>
    <w:rsid w:val="00782F17"/>
    <w:rsid w:val="00783000"/>
    <w:rsid w:val="00783139"/>
    <w:rsid w:val="00783421"/>
    <w:rsid w:val="00783D4D"/>
    <w:rsid w:val="00783D6E"/>
    <w:rsid w:val="00783E61"/>
    <w:rsid w:val="00784A90"/>
    <w:rsid w:val="0078576D"/>
    <w:rsid w:val="00785B25"/>
    <w:rsid w:val="007865DF"/>
    <w:rsid w:val="007867C9"/>
    <w:rsid w:val="00786936"/>
    <w:rsid w:val="00786ADC"/>
    <w:rsid w:val="00786C17"/>
    <w:rsid w:val="00786FE8"/>
    <w:rsid w:val="007876AB"/>
    <w:rsid w:val="0078794D"/>
    <w:rsid w:val="00787F3E"/>
    <w:rsid w:val="00787FA3"/>
    <w:rsid w:val="00790637"/>
    <w:rsid w:val="007906AE"/>
    <w:rsid w:val="00790745"/>
    <w:rsid w:val="007907DA"/>
    <w:rsid w:val="00790B1B"/>
    <w:rsid w:val="00790C2A"/>
    <w:rsid w:val="007916F3"/>
    <w:rsid w:val="00791FBF"/>
    <w:rsid w:val="00792B6E"/>
    <w:rsid w:val="00792C8D"/>
    <w:rsid w:val="0079328B"/>
    <w:rsid w:val="007932FF"/>
    <w:rsid w:val="007933D3"/>
    <w:rsid w:val="0079345C"/>
    <w:rsid w:val="0079388D"/>
    <w:rsid w:val="00793EEA"/>
    <w:rsid w:val="0079474F"/>
    <w:rsid w:val="00794796"/>
    <w:rsid w:val="00794840"/>
    <w:rsid w:val="00794961"/>
    <w:rsid w:val="00794E09"/>
    <w:rsid w:val="00794FBE"/>
    <w:rsid w:val="007950A4"/>
    <w:rsid w:val="00795505"/>
    <w:rsid w:val="00795821"/>
    <w:rsid w:val="0079588F"/>
    <w:rsid w:val="00795963"/>
    <w:rsid w:val="007959D2"/>
    <w:rsid w:val="00795B00"/>
    <w:rsid w:val="00796498"/>
    <w:rsid w:val="00796B24"/>
    <w:rsid w:val="00797095"/>
    <w:rsid w:val="00797BA1"/>
    <w:rsid w:val="007A0192"/>
    <w:rsid w:val="007A039E"/>
    <w:rsid w:val="007A049C"/>
    <w:rsid w:val="007A054D"/>
    <w:rsid w:val="007A0590"/>
    <w:rsid w:val="007A05FE"/>
    <w:rsid w:val="007A08C6"/>
    <w:rsid w:val="007A09B8"/>
    <w:rsid w:val="007A0AFA"/>
    <w:rsid w:val="007A0B7A"/>
    <w:rsid w:val="007A0D0D"/>
    <w:rsid w:val="007A114B"/>
    <w:rsid w:val="007A1C30"/>
    <w:rsid w:val="007A1E1B"/>
    <w:rsid w:val="007A1F62"/>
    <w:rsid w:val="007A1FB2"/>
    <w:rsid w:val="007A3264"/>
    <w:rsid w:val="007A439D"/>
    <w:rsid w:val="007A44FC"/>
    <w:rsid w:val="007A45F9"/>
    <w:rsid w:val="007A488E"/>
    <w:rsid w:val="007A4902"/>
    <w:rsid w:val="007A4FB6"/>
    <w:rsid w:val="007A526C"/>
    <w:rsid w:val="007A543F"/>
    <w:rsid w:val="007A54E8"/>
    <w:rsid w:val="007A55FF"/>
    <w:rsid w:val="007A56AE"/>
    <w:rsid w:val="007A5720"/>
    <w:rsid w:val="007A5808"/>
    <w:rsid w:val="007A594E"/>
    <w:rsid w:val="007A650B"/>
    <w:rsid w:val="007A6F06"/>
    <w:rsid w:val="007A743A"/>
    <w:rsid w:val="007A7C99"/>
    <w:rsid w:val="007B0433"/>
    <w:rsid w:val="007B07E6"/>
    <w:rsid w:val="007B0F76"/>
    <w:rsid w:val="007B0FA7"/>
    <w:rsid w:val="007B0FE3"/>
    <w:rsid w:val="007B1997"/>
    <w:rsid w:val="007B1F16"/>
    <w:rsid w:val="007B1F23"/>
    <w:rsid w:val="007B2712"/>
    <w:rsid w:val="007B3464"/>
    <w:rsid w:val="007B361B"/>
    <w:rsid w:val="007B41F5"/>
    <w:rsid w:val="007B42AC"/>
    <w:rsid w:val="007B4B64"/>
    <w:rsid w:val="007B4C05"/>
    <w:rsid w:val="007B4C12"/>
    <w:rsid w:val="007B4EBD"/>
    <w:rsid w:val="007B52BF"/>
    <w:rsid w:val="007B5864"/>
    <w:rsid w:val="007B5947"/>
    <w:rsid w:val="007B5D27"/>
    <w:rsid w:val="007B5EC6"/>
    <w:rsid w:val="007B5F38"/>
    <w:rsid w:val="007B6053"/>
    <w:rsid w:val="007B6268"/>
    <w:rsid w:val="007B631C"/>
    <w:rsid w:val="007B633D"/>
    <w:rsid w:val="007B6EF5"/>
    <w:rsid w:val="007B71DD"/>
    <w:rsid w:val="007B7286"/>
    <w:rsid w:val="007B76E9"/>
    <w:rsid w:val="007B7B7E"/>
    <w:rsid w:val="007B7DE1"/>
    <w:rsid w:val="007C0084"/>
    <w:rsid w:val="007C02E2"/>
    <w:rsid w:val="007C040F"/>
    <w:rsid w:val="007C0D94"/>
    <w:rsid w:val="007C178D"/>
    <w:rsid w:val="007C17DF"/>
    <w:rsid w:val="007C2340"/>
    <w:rsid w:val="007C2378"/>
    <w:rsid w:val="007C23A5"/>
    <w:rsid w:val="007C25AF"/>
    <w:rsid w:val="007C274C"/>
    <w:rsid w:val="007C278C"/>
    <w:rsid w:val="007C2AE5"/>
    <w:rsid w:val="007C2AFE"/>
    <w:rsid w:val="007C3394"/>
    <w:rsid w:val="007C3916"/>
    <w:rsid w:val="007C3D62"/>
    <w:rsid w:val="007C3DA1"/>
    <w:rsid w:val="007C3E73"/>
    <w:rsid w:val="007C3EB4"/>
    <w:rsid w:val="007C473E"/>
    <w:rsid w:val="007C4943"/>
    <w:rsid w:val="007C4B5B"/>
    <w:rsid w:val="007C4BCE"/>
    <w:rsid w:val="007C4D7E"/>
    <w:rsid w:val="007C5B4C"/>
    <w:rsid w:val="007C5C56"/>
    <w:rsid w:val="007C5C87"/>
    <w:rsid w:val="007C61D4"/>
    <w:rsid w:val="007C6250"/>
    <w:rsid w:val="007C62EA"/>
    <w:rsid w:val="007C6712"/>
    <w:rsid w:val="007C6798"/>
    <w:rsid w:val="007C6D1D"/>
    <w:rsid w:val="007C6EF9"/>
    <w:rsid w:val="007C7240"/>
    <w:rsid w:val="007C7CEB"/>
    <w:rsid w:val="007C7F23"/>
    <w:rsid w:val="007D087E"/>
    <w:rsid w:val="007D0927"/>
    <w:rsid w:val="007D09CF"/>
    <w:rsid w:val="007D0BAB"/>
    <w:rsid w:val="007D0DD7"/>
    <w:rsid w:val="007D0F7E"/>
    <w:rsid w:val="007D15E7"/>
    <w:rsid w:val="007D2051"/>
    <w:rsid w:val="007D21F2"/>
    <w:rsid w:val="007D224A"/>
    <w:rsid w:val="007D2503"/>
    <w:rsid w:val="007D2790"/>
    <w:rsid w:val="007D2D52"/>
    <w:rsid w:val="007D2F99"/>
    <w:rsid w:val="007D3511"/>
    <w:rsid w:val="007D3B6A"/>
    <w:rsid w:val="007D3CE4"/>
    <w:rsid w:val="007D3E8F"/>
    <w:rsid w:val="007D426C"/>
    <w:rsid w:val="007D42F0"/>
    <w:rsid w:val="007D4378"/>
    <w:rsid w:val="007D43D6"/>
    <w:rsid w:val="007D4418"/>
    <w:rsid w:val="007D44D8"/>
    <w:rsid w:val="007D4563"/>
    <w:rsid w:val="007D4C40"/>
    <w:rsid w:val="007D4D14"/>
    <w:rsid w:val="007D4E7E"/>
    <w:rsid w:val="007D51E1"/>
    <w:rsid w:val="007D54C1"/>
    <w:rsid w:val="007D5D12"/>
    <w:rsid w:val="007D5E0C"/>
    <w:rsid w:val="007D6219"/>
    <w:rsid w:val="007D6468"/>
    <w:rsid w:val="007D667F"/>
    <w:rsid w:val="007D66F8"/>
    <w:rsid w:val="007D6A03"/>
    <w:rsid w:val="007D6ACA"/>
    <w:rsid w:val="007D6C83"/>
    <w:rsid w:val="007D6D94"/>
    <w:rsid w:val="007D6EF9"/>
    <w:rsid w:val="007D7359"/>
    <w:rsid w:val="007D7581"/>
    <w:rsid w:val="007D759C"/>
    <w:rsid w:val="007D763C"/>
    <w:rsid w:val="007D772D"/>
    <w:rsid w:val="007D78E4"/>
    <w:rsid w:val="007D790B"/>
    <w:rsid w:val="007E01C6"/>
    <w:rsid w:val="007E01DE"/>
    <w:rsid w:val="007E0827"/>
    <w:rsid w:val="007E0855"/>
    <w:rsid w:val="007E0BA8"/>
    <w:rsid w:val="007E0C2C"/>
    <w:rsid w:val="007E0EA8"/>
    <w:rsid w:val="007E14EB"/>
    <w:rsid w:val="007E1547"/>
    <w:rsid w:val="007E1BB1"/>
    <w:rsid w:val="007E26E3"/>
    <w:rsid w:val="007E3766"/>
    <w:rsid w:val="007E37A6"/>
    <w:rsid w:val="007E3835"/>
    <w:rsid w:val="007E390C"/>
    <w:rsid w:val="007E3E1B"/>
    <w:rsid w:val="007E3E44"/>
    <w:rsid w:val="007E4022"/>
    <w:rsid w:val="007E460D"/>
    <w:rsid w:val="007E48AD"/>
    <w:rsid w:val="007E4EEB"/>
    <w:rsid w:val="007E54CC"/>
    <w:rsid w:val="007E594F"/>
    <w:rsid w:val="007E5B8B"/>
    <w:rsid w:val="007E5F82"/>
    <w:rsid w:val="007E648C"/>
    <w:rsid w:val="007E64F3"/>
    <w:rsid w:val="007E68B9"/>
    <w:rsid w:val="007E6B2F"/>
    <w:rsid w:val="007E7AF9"/>
    <w:rsid w:val="007E7BCE"/>
    <w:rsid w:val="007E7D15"/>
    <w:rsid w:val="007F0005"/>
    <w:rsid w:val="007F01B6"/>
    <w:rsid w:val="007F01EB"/>
    <w:rsid w:val="007F099E"/>
    <w:rsid w:val="007F0C41"/>
    <w:rsid w:val="007F1129"/>
    <w:rsid w:val="007F17BA"/>
    <w:rsid w:val="007F1A6D"/>
    <w:rsid w:val="007F20CE"/>
    <w:rsid w:val="007F21A8"/>
    <w:rsid w:val="007F2528"/>
    <w:rsid w:val="007F2540"/>
    <w:rsid w:val="007F28EC"/>
    <w:rsid w:val="007F29FE"/>
    <w:rsid w:val="007F37EF"/>
    <w:rsid w:val="007F3F57"/>
    <w:rsid w:val="007F3FA4"/>
    <w:rsid w:val="007F4670"/>
    <w:rsid w:val="007F4E12"/>
    <w:rsid w:val="007F4EC9"/>
    <w:rsid w:val="007F4F08"/>
    <w:rsid w:val="007F51B6"/>
    <w:rsid w:val="007F52F3"/>
    <w:rsid w:val="007F5419"/>
    <w:rsid w:val="007F582C"/>
    <w:rsid w:val="007F59EC"/>
    <w:rsid w:val="007F61C7"/>
    <w:rsid w:val="007F649F"/>
    <w:rsid w:val="007F66F3"/>
    <w:rsid w:val="007F677E"/>
    <w:rsid w:val="007F67F2"/>
    <w:rsid w:val="007F6B77"/>
    <w:rsid w:val="007F6F6E"/>
    <w:rsid w:val="007F70EB"/>
    <w:rsid w:val="007F7413"/>
    <w:rsid w:val="007F74E1"/>
    <w:rsid w:val="007F7C94"/>
    <w:rsid w:val="00800062"/>
    <w:rsid w:val="0080023D"/>
    <w:rsid w:val="00800370"/>
    <w:rsid w:val="00800450"/>
    <w:rsid w:val="00801BB5"/>
    <w:rsid w:val="008021C4"/>
    <w:rsid w:val="008025FC"/>
    <w:rsid w:val="0080270C"/>
    <w:rsid w:val="0080277F"/>
    <w:rsid w:val="00803A0F"/>
    <w:rsid w:val="00804194"/>
    <w:rsid w:val="008045C0"/>
    <w:rsid w:val="008053A0"/>
    <w:rsid w:val="00805411"/>
    <w:rsid w:val="0080574C"/>
    <w:rsid w:val="008058D6"/>
    <w:rsid w:val="00805947"/>
    <w:rsid w:val="00805AB9"/>
    <w:rsid w:val="00805CC7"/>
    <w:rsid w:val="0080613B"/>
    <w:rsid w:val="00806464"/>
    <w:rsid w:val="00806485"/>
    <w:rsid w:val="00806702"/>
    <w:rsid w:val="00806D5B"/>
    <w:rsid w:val="008070DD"/>
    <w:rsid w:val="00807A11"/>
    <w:rsid w:val="00807BA7"/>
    <w:rsid w:val="0081022D"/>
    <w:rsid w:val="00810401"/>
    <w:rsid w:val="00810763"/>
    <w:rsid w:val="008109FC"/>
    <w:rsid w:val="00810C51"/>
    <w:rsid w:val="00811BF9"/>
    <w:rsid w:val="00811D3A"/>
    <w:rsid w:val="00811D47"/>
    <w:rsid w:val="00812084"/>
    <w:rsid w:val="008123A2"/>
    <w:rsid w:val="0081244F"/>
    <w:rsid w:val="00812612"/>
    <w:rsid w:val="00812641"/>
    <w:rsid w:val="008127E5"/>
    <w:rsid w:val="00812C11"/>
    <w:rsid w:val="00812EE6"/>
    <w:rsid w:val="008133E4"/>
    <w:rsid w:val="00813551"/>
    <w:rsid w:val="008138DE"/>
    <w:rsid w:val="008139B4"/>
    <w:rsid w:val="00813BB1"/>
    <w:rsid w:val="00813BB3"/>
    <w:rsid w:val="00813EA8"/>
    <w:rsid w:val="008141C5"/>
    <w:rsid w:val="0081451C"/>
    <w:rsid w:val="0081464B"/>
    <w:rsid w:val="00814A93"/>
    <w:rsid w:val="00814BD8"/>
    <w:rsid w:val="00815622"/>
    <w:rsid w:val="00815806"/>
    <w:rsid w:val="00815DA3"/>
    <w:rsid w:val="0081646B"/>
    <w:rsid w:val="00816868"/>
    <w:rsid w:val="00816AA0"/>
    <w:rsid w:val="00816BEB"/>
    <w:rsid w:val="008174B4"/>
    <w:rsid w:val="008177AC"/>
    <w:rsid w:val="0082005D"/>
    <w:rsid w:val="008200E1"/>
    <w:rsid w:val="00820300"/>
    <w:rsid w:val="0082095F"/>
    <w:rsid w:val="0082188A"/>
    <w:rsid w:val="008218FF"/>
    <w:rsid w:val="008220C5"/>
    <w:rsid w:val="00822624"/>
    <w:rsid w:val="008229EB"/>
    <w:rsid w:val="00822AC5"/>
    <w:rsid w:val="008234C5"/>
    <w:rsid w:val="008237CF"/>
    <w:rsid w:val="00823927"/>
    <w:rsid w:val="00823B0B"/>
    <w:rsid w:val="00823E59"/>
    <w:rsid w:val="00824689"/>
    <w:rsid w:val="00824789"/>
    <w:rsid w:val="0082492E"/>
    <w:rsid w:val="00824D72"/>
    <w:rsid w:val="00825705"/>
    <w:rsid w:val="00825907"/>
    <w:rsid w:val="008259B6"/>
    <w:rsid w:val="00825CC3"/>
    <w:rsid w:val="00825EB4"/>
    <w:rsid w:val="008264A5"/>
    <w:rsid w:val="0082657D"/>
    <w:rsid w:val="00826CF4"/>
    <w:rsid w:val="00826E3F"/>
    <w:rsid w:val="00826E95"/>
    <w:rsid w:val="00826ED9"/>
    <w:rsid w:val="008271FE"/>
    <w:rsid w:val="008276E2"/>
    <w:rsid w:val="0082793B"/>
    <w:rsid w:val="0083003A"/>
    <w:rsid w:val="008301F4"/>
    <w:rsid w:val="00830293"/>
    <w:rsid w:val="00830449"/>
    <w:rsid w:val="008305AB"/>
    <w:rsid w:val="00830DEC"/>
    <w:rsid w:val="00830E2E"/>
    <w:rsid w:val="00830E3A"/>
    <w:rsid w:val="008319BE"/>
    <w:rsid w:val="0083202E"/>
    <w:rsid w:val="008321F3"/>
    <w:rsid w:val="00832735"/>
    <w:rsid w:val="00832799"/>
    <w:rsid w:val="00832A0E"/>
    <w:rsid w:val="00832BBC"/>
    <w:rsid w:val="00832EF2"/>
    <w:rsid w:val="00832F9B"/>
    <w:rsid w:val="008333AD"/>
    <w:rsid w:val="008338AA"/>
    <w:rsid w:val="0083398E"/>
    <w:rsid w:val="008343AE"/>
    <w:rsid w:val="008348C4"/>
    <w:rsid w:val="00834959"/>
    <w:rsid w:val="00834B40"/>
    <w:rsid w:val="00834D44"/>
    <w:rsid w:val="0083527B"/>
    <w:rsid w:val="00835720"/>
    <w:rsid w:val="00835B7C"/>
    <w:rsid w:val="00835D62"/>
    <w:rsid w:val="008363E9"/>
    <w:rsid w:val="00836669"/>
    <w:rsid w:val="00836C66"/>
    <w:rsid w:val="00836E53"/>
    <w:rsid w:val="008370B4"/>
    <w:rsid w:val="00837197"/>
    <w:rsid w:val="0083763E"/>
    <w:rsid w:val="00837BC7"/>
    <w:rsid w:val="00837CA2"/>
    <w:rsid w:val="00840374"/>
    <w:rsid w:val="00840989"/>
    <w:rsid w:val="008409E5"/>
    <w:rsid w:val="00840E29"/>
    <w:rsid w:val="00840F32"/>
    <w:rsid w:val="0084131E"/>
    <w:rsid w:val="008414A1"/>
    <w:rsid w:val="00841741"/>
    <w:rsid w:val="00841C2C"/>
    <w:rsid w:val="00841F7F"/>
    <w:rsid w:val="008425B0"/>
    <w:rsid w:val="0084325A"/>
    <w:rsid w:val="00843810"/>
    <w:rsid w:val="008440AD"/>
    <w:rsid w:val="008440C4"/>
    <w:rsid w:val="00844507"/>
    <w:rsid w:val="008448DF"/>
    <w:rsid w:val="008448E4"/>
    <w:rsid w:val="00844F19"/>
    <w:rsid w:val="008451DB"/>
    <w:rsid w:val="008451EA"/>
    <w:rsid w:val="00845312"/>
    <w:rsid w:val="00845C9D"/>
    <w:rsid w:val="00845F71"/>
    <w:rsid w:val="008462AE"/>
    <w:rsid w:val="008463AC"/>
    <w:rsid w:val="008463D7"/>
    <w:rsid w:val="0084663E"/>
    <w:rsid w:val="008467F5"/>
    <w:rsid w:val="008468D3"/>
    <w:rsid w:val="00846B45"/>
    <w:rsid w:val="00846F6B"/>
    <w:rsid w:val="008471B9"/>
    <w:rsid w:val="0084799F"/>
    <w:rsid w:val="008479FB"/>
    <w:rsid w:val="00847FC4"/>
    <w:rsid w:val="00850182"/>
    <w:rsid w:val="008515E8"/>
    <w:rsid w:val="00851702"/>
    <w:rsid w:val="00851928"/>
    <w:rsid w:val="00852783"/>
    <w:rsid w:val="008527E7"/>
    <w:rsid w:val="00852887"/>
    <w:rsid w:val="00852C4F"/>
    <w:rsid w:val="00852FF4"/>
    <w:rsid w:val="008530B5"/>
    <w:rsid w:val="00853F0E"/>
    <w:rsid w:val="008544A7"/>
    <w:rsid w:val="008549F6"/>
    <w:rsid w:val="00854FAA"/>
    <w:rsid w:val="008553D9"/>
    <w:rsid w:val="008553F9"/>
    <w:rsid w:val="008556A8"/>
    <w:rsid w:val="0085577F"/>
    <w:rsid w:val="008557DF"/>
    <w:rsid w:val="008559AD"/>
    <w:rsid w:val="00855B57"/>
    <w:rsid w:val="00856000"/>
    <w:rsid w:val="008563EE"/>
    <w:rsid w:val="00856440"/>
    <w:rsid w:val="00856478"/>
    <w:rsid w:val="00856656"/>
    <w:rsid w:val="00856FCA"/>
    <w:rsid w:val="008578CD"/>
    <w:rsid w:val="00860B30"/>
    <w:rsid w:val="008611A2"/>
    <w:rsid w:val="0086233A"/>
    <w:rsid w:val="008629C9"/>
    <w:rsid w:val="00863962"/>
    <w:rsid w:val="00863BC8"/>
    <w:rsid w:val="00863F9C"/>
    <w:rsid w:val="008643EA"/>
    <w:rsid w:val="008646A6"/>
    <w:rsid w:val="00864979"/>
    <w:rsid w:val="00864D96"/>
    <w:rsid w:val="008655FF"/>
    <w:rsid w:val="008658D3"/>
    <w:rsid w:val="00865D3E"/>
    <w:rsid w:val="008660EF"/>
    <w:rsid w:val="00866227"/>
    <w:rsid w:val="008662F5"/>
    <w:rsid w:val="00866315"/>
    <w:rsid w:val="008663FF"/>
    <w:rsid w:val="0086651E"/>
    <w:rsid w:val="00866550"/>
    <w:rsid w:val="00866558"/>
    <w:rsid w:val="00866DD0"/>
    <w:rsid w:val="008674F8"/>
    <w:rsid w:val="00867596"/>
    <w:rsid w:val="008679F2"/>
    <w:rsid w:val="00867ECF"/>
    <w:rsid w:val="00870126"/>
    <w:rsid w:val="00870588"/>
    <w:rsid w:val="008708F8"/>
    <w:rsid w:val="008709CB"/>
    <w:rsid w:val="00870D00"/>
    <w:rsid w:val="00870E7A"/>
    <w:rsid w:val="00871B26"/>
    <w:rsid w:val="00871DB4"/>
    <w:rsid w:val="00871FC9"/>
    <w:rsid w:val="00872253"/>
    <w:rsid w:val="00872265"/>
    <w:rsid w:val="00872637"/>
    <w:rsid w:val="00872C1C"/>
    <w:rsid w:val="00872FDD"/>
    <w:rsid w:val="008735D6"/>
    <w:rsid w:val="00873850"/>
    <w:rsid w:val="00873A56"/>
    <w:rsid w:val="00874115"/>
    <w:rsid w:val="0087456A"/>
    <w:rsid w:val="00874E73"/>
    <w:rsid w:val="00875095"/>
    <w:rsid w:val="008750CF"/>
    <w:rsid w:val="008751E7"/>
    <w:rsid w:val="0087531E"/>
    <w:rsid w:val="00875383"/>
    <w:rsid w:val="00875543"/>
    <w:rsid w:val="008757E8"/>
    <w:rsid w:val="0087585B"/>
    <w:rsid w:val="008759D8"/>
    <w:rsid w:val="00875ABA"/>
    <w:rsid w:val="00876305"/>
    <w:rsid w:val="00876569"/>
    <w:rsid w:val="008768B2"/>
    <w:rsid w:val="00876C3A"/>
    <w:rsid w:val="00876E4A"/>
    <w:rsid w:val="00877180"/>
    <w:rsid w:val="0087762B"/>
    <w:rsid w:val="008776E7"/>
    <w:rsid w:val="00877B19"/>
    <w:rsid w:val="00877BDC"/>
    <w:rsid w:val="00877ED9"/>
    <w:rsid w:val="008801BC"/>
    <w:rsid w:val="00880239"/>
    <w:rsid w:val="00880466"/>
    <w:rsid w:val="0088074A"/>
    <w:rsid w:val="00880805"/>
    <w:rsid w:val="00880CB9"/>
    <w:rsid w:val="0088116E"/>
    <w:rsid w:val="00881222"/>
    <w:rsid w:val="00881553"/>
    <w:rsid w:val="008817F0"/>
    <w:rsid w:val="00881DD6"/>
    <w:rsid w:val="00881FA2"/>
    <w:rsid w:val="0088210D"/>
    <w:rsid w:val="008822E1"/>
    <w:rsid w:val="008823DC"/>
    <w:rsid w:val="008824DF"/>
    <w:rsid w:val="0088258B"/>
    <w:rsid w:val="00882827"/>
    <w:rsid w:val="00882EC3"/>
    <w:rsid w:val="00882F0C"/>
    <w:rsid w:val="00883D30"/>
    <w:rsid w:val="00884107"/>
    <w:rsid w:val="008841CE"/>
    <w:rsid w:val="00884A55"/>
    <w:rsid w:val="00884D23"/>
    <w:rsid w:val="008851D1"/>
    <w:rsid w:val="0088553A"/>
    <w:rsid w:val="008855AA"/>
    <w:rsid w:val="00885B78"/>
    <w:rsid w:val="00885DAF"/>
    <w:rsid w:val="00885EB8"/>
    <w:rsid w:val="00885EE5"/>
    <w:rsid w:val="00886055"/>
    <w:rsid w:val="00886162"/>
    <w:rsid w:val="0088641B"/>
    <w:rsid w:val="008865A1"/>
    <w:rsid w:val="00886960"/>
    <w:rsid w:val="008869B9"/>
    <w:rsid w:val="00886C7D"/>
    <w:rsid w:val="0088703F"/>
    <w:rsid w:val="008874DA"/>
    <w:rsid w:val="0088757F"/>
    <w:rsid w:val="00887B7F"/>
    <w:rsid w:val="008900AF"/>
    <w:rsid w:val="00890643"/>
    <w:rsid w:val="0089071C"/>
    <w:rsid w:val="0089078C"/>
    <w:rsid w:val="008909B2"/>
    <w:rsid w:val="00890A04"/>
    <w:rsid w:val="008910AB"/>
    <w:rsid w:val="008910BB"/>
    <w:rsid w:val="00891948"/>
    <w:rsid w:val="008919DF"/>
    <w:rsid w:val="00891D7B"/>
    <w:rsid w:val="00892083"/>
    <w:rsid w:val="0089219A"/>
    <w:rsid w:val="0089237C"/>
    <w:rsid w:val="008924B4"/>
    <w:rsid w:val="008926B5"/>
    <w:rsid w:val="00892783"/>
    <w:rsid w:val="00892B2B"/>
    <w:rsid w:val="00892C01"/>
    <w:rsid w:val="00892D5A"/>
    <w:rsid w:val="0089361E"/>
    <w:rsid w:val="00893837"/>
    <w:rsid w:val="00893B90"/>
    <w:rsid w:val="0089478F"/>
    <w:rsid w:val="0089487E"/>
    <w:rsid w:val="00894E88"/>
    <w:rsid w:val="00894FA8"/>
    <w:rsid w:val="00895030"/>
    <w:rsid w:val="008954BF"/>
    <w:rsid w:val="00896B55"/>
    <w:rsid w:val="00896D51"/>
    <w:rsid w:val="00896EE5"/>
    <w:rsid w:val="00896FA6"/>
    <w:rsid w:val="00896FFC"/>
    <w:rsid w:val="008972AD"/>
    <w:rsid w:val="0089796A"/>
    <w:rsid w:val="00897ED3"/>
    <w:rsid w:val="008A05BB"/>
    <w:rsid w:val="008A079C"/>
    <w:rsid w:val="008A0C74"/>
    <w:rsid w:val="008A0D93"/>
    <w:rsid w:val="008A15D6"/>
    <w:rsid w:val="008A1974"/>
    <w:rsid w:val="008A1BC7"/>
    <w:rsid w:val="008A21F2"/>
    <w:rsid w:val="008A2228"/>
    <w:rsid w:val="008A2885"/>
    <w:rsid w:val="008A2933"/>
    <w:rsid w:val="008A2DB8"/>
    <w:rsid w:val="008A3226"/>
    <w:rsid w:val="008A3B13"/>
    <w:rsid w:val="008A410C"/>
    <w:rsid w:val="008A464A"/>
    <w:rsid w:val="008A4FBA"/>
    <w:rsid w:val="008A5071"/>
    <w:rsid w:val="008A58FC"/>
    <w:rsid w:val="008A5944"/>
    <w:rsid w:val="008A5BB9"/>
    <w:rsid w:val="008A5EDE"/>
    <w:rsid w:val="008A625F"/>
    <w:rsid w:val="008A63D7"/>
    <w:rsid w:val="008A65C3"/>
    <w:rsid w:val="008A6869"/>
    <w:rsid w:val="008A705E"/>
    <w:rsid w:val="008B05CD"/>
    <w:rsid w:val="008B0613"/>
    <w:rsid w:val="008B0730"/>
    <w:rsid w:val="008B0D18"/>
    <w:rsid w:val="008B1276"/>
    <w:rsid w:val="008B12C7"/>
    <w:rsid w:val="008B19D7"/>
    <w:rsid w:val="008B1AB7"/>
    <w:rsid w:val="008B1CC5"/>
    <w:rsid w:val="008B1DFA"/>
    <w:rsid w:val="008B1E67"/>
    <w:rsid w:val="008B20FC"/>
    <w:rsid w:val="008B21B9"/>
    <w:rsid w:val="008B2485"/>
    <w:rsid w:val="008B2BD2"/>
    <w:rsid w:val="008B2BE2"/>
    <w:rsid w:val="008B3409"/>
    <w:rsid w:val="008B36FE"/>
    <w:rsid w:val="008B3712"/>
    <w:rsid w:val="008B39CB"/>
    <w:rsid w:val="008B3CED"/>
    <w:rsid w:val="008B3EF8"/>
    <w:rsid w:val="008B45C7"/>
    <w:rsid w:val="008B4C15"/>
    <w:rsid w:val="008B4EEE"/>
    <w:rsid w:val="008B4F40"/>
    <w:rsid w:val="008B53AD"/>
    <w:rsid w:val="008B592B"/>
    <w:rsid w:val="008B5AFF"/>
    <w:rsid w:val="008B61C5"/>
    <w:rsid w:val="008B634C"/>
    <w:rsid w:val="008B63FD"/>
    <w:rsid w:val="008B674C"/>
    <w:rsid w:val="008B69DC"/>
    <w:rsid w:val="008B6EBA"/>
    <w:rsid w:val="008B71E0"/>
    <w:rsid w:val="008B74BF"/>
    <w:rsid w:val="008B7901"/>
    <w:rsid w:val="008B7B5B"/>
    <w:rsid w:val="008B7DC9"/>
    <w:rsid w:val="008C028A"/>
    <w:rsid w:val="008C02EE"/>
    <w:rsid w:val="008C0763"/>
    <w:rsid w:val="008C0784"/>
    <w:rsid w:val="008C078E"/>
    <w:rsid w:val="008C0D31"/>
    <w:rsid w:val="008C104D"/>
    <w:rsid w:val="008C105E"/>
    <w:rsid w:val="008C14F4"/>
    <w:rsid w:val="008C175C"/>
    <w:rsid w:val="008C1763"/>
    <w:rsid w:val="008C1C13"/>
    <w:rsid w:val="008C1CF7"/>
    <w:rsid w:val="008C1DFE"/>
    <w:rsid w:val="008C1EEB"/>
    <w:rsid w:val="008C2413"/>
    <w:rsid w:val="008C2745"/>
    <w:rsid w:val="008C2836"/>
    <w:rsid w:val="008C2967"/>
    <w:rsid w:val="008C2BF4"/>
    <w:rsid w:val="008C2CD8"/>
    <w:rsid w:val="008C2CDC"/>
    <w:rsid w:val="008C2D00"/>
    <w:rsid w:val="008C3058"/>
    <w:rsid w:val="008C308F"/>
    <w:rsid w:val="008C3213"/>
    <w:rsid w:val="008C34B7"/>
    <w:rsid w:val="008C35A4"/>
    <w:rsid w:val="008C3A2F"/>
    <w:rsid w:val="008C3BBE"/>
    <w:rsid w:val="008C46F3"/>
    <w:rsid w:val="008C47AD"/>
    <w:rsid w:val="008C4B99"/>
    <w:rsid w:val="008C4EC6"/>
    <w:rsid w:val="008C51C7"/>
    <w:rsid w:val="008C5264"/>
    <w:rsid w:val="008C5755"/>
    <w:rsid w:val="008C5C18"/>
    <w:rsid w:val="008C6581"/>
    <w:rsid w:val="008C66DD"/>
    <w:rsid w:val="008C69A5"/>
    <w:rsid w:val="008C6E88"/>
    <w:rsid w:val="008C707B"/>
    <w:rsid w:val="008C74EE"/>
    <w:rsid w:val="008C752C"/>
    <w:rsid w:val="008C75D4"/>
    <w:rsid w:val="008C7AA2"/>
    <w:rsid w:val="008C7CE3"/>
    <w:rsid w:val="008C7CF8"/>
    <w:rsid w:val="008D01C6"/>
    <w:rsid w:val="008D020D"/>
    <w:rsid w:val="008D03CD"/>
    <w:rsid w:val="008D045B"/>
    <w:rsid w:val="008D058B"/>
    <w:rsid w:val="008D098C"/>
    <w:rsid w:val="008D0C5A"/>
    <w:rsid w:val="008D0E96"/>
    <w:rsid w:val="008D0F39"/>
    <w:rsid w:val="008D0FF2"/>
    <w:rsid w:val="008D1514"/>
    <w:rsid w:val="008D1575"/>
    <w:rsid w:val="008D1919"/>
    <w:rsid w:val="008D1F45"/>
    <w:rsid w:val="008D268D"/>
    <w:rsid w:val="008D2A81"/>
    <w:rsid w:val="008D2AF9"/>
    <w:rsid w:val="008D2CF6"/>
    <w:rsid w:val="008D3A29"/>
    <w:rsid w:val="008D406E"/>
    <w:rsid w:val="008D42E1"/>
    <w:rsid w:val="008D4CC9"/>
    <w:rsid w:val="008D4D0D"/>
    <w:rsid w:val="008D5585"/>
    <w:rsid w:val="008D58BF"/>
    <w:rsid w:val="008D5E54"/>
    <w:rsid w:val="008D5E5C"/>
    <w:rsid w:val="008D5F89"/>
    <w:rsid w:val="008D5FA2"/>
    <w:rsid w:val="008D6684"/>
    <w:rsid w:val="008D6D5B"/>
    <w:rsid w:val="008D78AB"/>
    <w:rsid w:val="008E0377"/>
    <w:rsid w:val="008E1364"/>
    <w:rsid w:val="008E1713"/>
    <w:rsid w:val="008E196A"/>
    <w:rsid w:val="008E1AE3"/>
    <w:rsid w:val="008E1BAD"/>
    <w:rsid w:val="008E1E8A"/>
    <w:rsid w:val="008E24A9"/>
    <w:rsid w:val="008E2516"/>
    <w:rsid w:val="008E28D6"/>
    <w:rsid w:val="008E2E30"/>
    <w:rsid w:val="008E2F50"/>
    <w:rsid w:val="008E2F8A"/>
    <w:rsid w:val="008E336A"/>
    <w:rsid w:val="008E3559"/>
    <w:rsid w:val="008E355D"/>
    <w:rsid w:val="008E359B"/>
    <w:rsid w:val="008E3D0D"/>
    <w:rsid w:val="008E3F41"/>
    <w:rsid w:val="008E423C"/>
    <w:rsid w:val="008E442C"/>
    <w:rsid w:val="008E44A6"/>
    <w:rsid w:val="008E4BFA"/>
    <w:rsid w:val="008E4C3E"/>
    <w:rsid w:val="008E4DFD"/>
    <w:rsid w:val="008E571A"/>
    <w:rsid w:val="008E63FC"/>
    <w:rsid w:val="008E65AE"/>
    <w:rsid w:val="008E65CA"/>
    <w:rsid w:val="008E6726"/>
    <w:rsid w:val="008E6788"/>
    <w:rsid w:val="008E6823"/>
    <w:rsid w:val="008E6C93"/>
    <w:rsid w:val="008E6D34"/>
    <w:rsid w:val="008E7152"/>
    <w:rsid w:val="008E7BA2"/>
    <w:rsid w:val="008F0397"/>
    <w:rsid w:val="008F095B"/>
    <w:rsid w:val="008F0C5C"/>
    <w:rsid w:val="008F0F0D"/>
    <w:rsid w:val="008F1CD5"/>
    <w:rsid w:val="008F1D5C"/>
    <w:rsid w:val="008F22BA"/>
    <w:rsid w:val="008F238C"/>
    <w:rsid w:val="008F2795"/>
    <w:rsid w:val="008F2CAB"/>
    <w:rsid w:val="008F31E9"/>
    <w:rsid w:val="008F34D1"/>
    <w:rsid w:val="008F35FA"/>
    <w:rsid w:val="008F36EC"/>
    <w:rsid w:val="008F3B64"/>
    <w:rsid w:val="008F3C76"/>
    <w:rsid w:val="008F3C87"/>
    <w:rsid w:val="008F42C7"/>
    <w:rsid w:val="008F4961"/>
    <w:rsid w:val="008F4995"/>
    <w:rsid w:val="008F49AD"/>
    <w:rsid w:val="008F4A42"/>
    <w:rsid w:val="008F4C30"/>
    <w:rsid w:val="008F5373"/>
    <w:rsid w:val="008F5427"/>
    <w:rsid w:val="008F57EB"/>
    <w:rsid w:val="008F5836"/>
    <w:rsid w:val="008F594F"/>
    <w:rsid w:val="008F597F"/>
    <w:rsid w:val="008F5AEE"/>
    <w:rsid w:val="008F64C6"/>
    <w:rsid w:val="008F66AB"/>
    <w:rsid w:val="008F69C4"/>
    <w:rsid w:val="008F6BC1"/>
    <w:rsid w:val="008F6E33"/>
    <w:rsid w:val="008F6E6E"/>
    <w:rsid w:val="008F6EF4"/>
    <w:rsid w:val="008F6F8A"/>
    <w:rsid w:val="008F7B56"/>
    <w:rsid w:val="008F7EBF"/>
    <w:rsid w:val="00900041"/>
    <w:rsid w:val="009001A8"/>
    <w:rsid w:val="009004A8"/>
    <w:rsid w:val="00900E18"/>
    <w:rsid w:val="00901137"/>
    <w:rsid w:val="009011F5"/>
    <w:rsid w:val="0090172C"/>
    <w:rsid w:val="0090173D"/>
    <w:rsid w:val="00901813"/>
    <w:rsid w:val="009018D9"/>
    <w:rsid w:val="00901A2E"/>
    <w:rsid w:val="009024B8"/>
    <w:rsid w:val="009024F3"/>
    <w:rsid w:val="00902E17"/>
    <w:rsid w:val="00903479"/>
    <w:rsid w:val="0090347A"/>
    <w:rsid w:val="009034AD"/>
    <w:rsid w:val="00903758"/>
    <w:rsid w:val="00903ACB"/>
    <w:rsid w:val="00904084"/>
    <w:rsid w:val="00904517"/>
    <w:rsid w:val="00904885"/>
    <w:rsid w:val="00904D4F"/>
    <w:rsid w:val="00904DAB"/>
    <w:rsid w:val="009050A4"/>
    <w:rsid w:val="009053B1"/>
    <w:rsid w:val="00905AE9"/>
    <w:rsid w:val="00905AFD"/>
    <w:rsid w:val="009060DA"/>
    <w:rsid w:val="00906785"/>
    <w:rsid w:val="009067B5"/>
    <w:rsid w:val="0090715D"/>
    <w:rsid w:val="009074FF"/>
    <w:rsid w:val="00907504"/>
    <w:rsid w:val="00907CFB"/>
    <w:rsid w:val="00910107"/>
    <w:rsid w:val="00910187"/>
    <w:rsid w:val="00910585"/>
    <w:rsid w:val="00910BD0"/>
    <w:rsid w:val="00910C7D"/>
    <w:rsid w:val="00910DFF"/>
    <w:rsid w:val="00911850"/>
    <w:rsid w:val="009121B1"/>
    <w:rsid w:val="0091265C"/>
    <w:rsid w:val="00912AD0"/>
    <w:rsid w:val="00913282"/>
    <w:rsid w:val="00913A07"/>
    <w:rsid w:val="009143D1"/>
    <w:rsid w:val="00914622"/>
    <w:rsid w:val="00914A8D"/>
    <w:rsid w:val="00914C79"/>
    <w:rsid w:val="0091519A"/>
    <w:rsid w:val="0091534D"/>
    <w:rsid w:val="00915389"/>
    <w:rsid w:val="009154C6"/>
    <w:rsid w:val="009156B5"/>
    <w:rsid w:val="00915738"/>
    <w:rsid w:val="0091591E"/>
    <w:rsid w:val="0091594B"/>
    <w:rsid w:val="00916009"/>
    <w:rsid w:val="00916102"/>
    <w:rsid w:val="00916264"/>
    <w:rsid w:val="0091626F"/>
    <w:rsid w:val="009163DD"/>
    <w:rsid w:val="00917880"/>
    <w:rsid w:val="00917FE3"/>
    <w:rsid w:val="009200C6"/>
    <w:rsid w:val="009203E6"/>
    <w:rsid w:val="00920409"/>
    <w:rsid w:val="00920F7F"/>
    <w:rsid w:val="0092163E"/>
    <w:rsid w:val="00921726"/>
    <w:rsid w:val="00921835"/>
    <w:rsid w:val="00921976"/>
    <w:rsid w:val="00921D9A"/>
    <w:rsid w:val="00921EFD"/>
    <w:rsid w:val="00922338"/>
    <w:rsid w:val="0092258E"/>
    <w:rsid w:val="00922849"/>
    <w:rsid w:val="0092339E"/>
    <w:rsid w:val="009236EE"/>
    <w:rsid w:val="0092428D"/>
    <w:rsid w:val="009242F7"/>
    <w:rsid w:val="0092477C"/>
    <w:rsid w:val="00924894"/>
    <w:rsid w:val="00924A50"/>
    <w:rsid w:val="009254BC"/>
    <w:rsid w:val="00925746"/>
    <w:rsid w:val="00925BE8"/>
    <w:rsid w:val="00925C76"/>
    <w:rsid w:val="00925D52"/>
    <w:rsid w:val="00925D93"/>
    <w:rsid w:val="00926443"/>
    <w:rsid w:val="00926545"/>
    <w:rsid w:val="00926A6F"/>
    <w:rsid w:val="00926C74"/>
    <w:rsid w:val="00926DBD"/>
    <w:rsid w:val="00927100"/>
    <w:rsid w:val="00927417"/>
    <w:rsid w:val="00927682"/>
    <w:rsid w:val="00927A06"/>
    <w:rsid w:val="00927C05"/>
    <w:rsid w:val="00927DA8"/>
    <w:rsid w:val="00927DAE"/>
    <w:rsid w:val="009304CF"/>
    <w:rsid w:val="009304DF"/>
    <w:rsid w:val="009308C7"/>
    <w:rsid w:val="00930A52"/>
    <w:rsid w:val="00931333"/>
    <w:rsid w:val="0093202C"/>
    <w:rsid w:val="009321C3"/>
    <w:rsid w:val="00932591"/>
    <w:rsid w:val="00932671"/>
    <w:rsid w:val="00932945"/>
    <w:rsid w:val="00932CC7"/>
    <w:rsid w:val="00932EBC"/>
    <w:rsid w:val="0093346A"/>
    <w:rsid w:val="009334EB"/>
    <w:rsid w:val="009335EF"/>
    <w:rsid w:val="00933D71"/>
    <w:rsid w:val="00934233"/>
    <w:rsid w:val="009349CB"/>
    <w:rsid w:val="00934A03"/>
    <w:rsid w:val="00934AE2"/>
    <w:rsid w:val="00934B77"/>
    <w:rsid w:val="0093552E"/>
    <w:rsid w:val="009355EB"/>
    <w:rsid w:val="0093566B"/>
    <w:rsid w:val="0093570C"/>
    <w:rsid w:val="00935A27"/>
    <w:rsid w:val="00935CBC"/>
    <w:rsid w:val="00935D66"/>
    <w:rsid w:val="00935F36"/>
    <w:rsid w:val="0093667E"/>
    <w:rsid w:val="00936718"/>
    <w:rsid w:val="009367DB"/>
    <w:rsid w:val="00936D3C"/>
    <w:rsid w:val="00936E54"/>
    <w:rsid w:val="009376DD"/>
    <w:rsid w:val="00937CB4"/>
    <w:rsid w:val="00937D89"/>
    <w:rsid w:val="00937F07"/>
    <w:rsid w:val="00940025"/>
    <w:rsid w:val="0094003B"/>
    <w:rsid w:val="00940927"/>
    <w:rsid w:val="009412D6"/>
    <w:rsid w:val="00941318"/>
    <w:rsid w:val="00941A16"/>
    <w:rsid w:val="009423D5"/>
    <w:rsid w:val="0094251F"/>
    <w:rsid w:val="0094287E"/>
    <w:rsid w:val="009429B5"/>
    <w:rsid w:val="00942BF7"/>
    <w:rsid w:val="00942D60"/>
    <w:rsid w:val="0094324A"/>
    <w:rsid w:val="009433E2"/>
    <w:rsid w:val="00943413"/>
    <w:rsid w:val="00943C24"/>
    <w:rsid w:val="00943D3F"/>
    <w:rsid w:val="00943E22"/>
    <w:rsid w:val="009440E4"/>
    <w:rsid w:val="00944670"/>
    <w:rsid w:val="009446AF"/>
    <w:rsid w:val="009451F7"/>
    <w:rsid w:val="009452C9"/>
    <w:rsid w:val="009456CB"/>
    <w:rsid w:val="0094574F"/>
    <w:rsid w:val="00945B1E"/>
    <w:rsid w:val="00945BD4"/>
    <w:rsid w:val="0094602C"/>
    <w:rsid w:val="0094679F"/>
    <w:rsid w:val="00946B53"/>
    <w:rsid w:val="00947188"/>
    <w:rsid w:val="0094720B"/>
    <w:rsid w:val="00947330"/>
    <w:rsid w:val="00947A72"/>
    <w:rsid w:val="00947E36"/>
    <w:rsid w:val="00950041"/>
    <w:rsid w:val="00951041"/>
    <w:rsid w:val="009510F5"/>
    <w:rsid w:val="0095180B"/>
    <w:rsid w:val="009518C0"/>
    <w:rsid w:val="00951995"/>
    <w:rsid w:val="00951AA2"/>
    <w:rsid w:val="00951E59"/>
    <w:rsid w:val="009520BB"/>
    <w:rsid w:val="009520FC"/>
    <w:rsid w:val="00952367"/>
    <w:rsid w:val="00952703"/>
    <w:rsid w:val="00952724"/>
    <w:rsid w:val="00952A31"/>
    <w:rsid w:val="00952C63"/>
    <w:rsid w:val="00952DDF"/>
    <w:rsid w:val="0095375F"/>
    <w:rsid w:val="009538F0"/>
    <w:rsid w:val="0095397E"/>
    <w:rsid w:val="00953C0C"/>
    <w:rsid w:val="00953D4D"/>
    <w:rsid w:val="00954269"/>
    <w:rsid w:val="00954428"/>
    <w:rsid w:val="0095473C"/>
    <w:rsid w:val="00954C54"/>
    <w:rsid w:val="00955387"/>
    <w:rsid w:val="00955642"/>
    <w:rsid w:val="00955C90"/>
    <w:rsid w:val="00955D1C"/>
    <w:rsid w:val="0095650B"/>
    <w:rsid w:val="009565FC"/>
    <w:rsid w:val="0095697C"/>
    <w:rsid w:val="009569A6"/>
    <w:rsid w:val="00956BA3"/>
    <w:rsid w:val="00956DCE"/>
    <w:rsid w:val="00956F24"/>
    <w:rsid w:val="009571FE"/>
    <w:rsid w:val="00957843"/>
    <w:rsid w:val="00957DB9"/>
    <w:rsid w:val="00960138"/>
    <w:rsid w:val="0096013A"/>
    <w:rsid w:val="009608ED"/>
    <w:rsid w:val="00960DFA"/>
    <w:rsid w:val="0096134D"/>
    <w:rsid w:val="00961380"/>
    <w:rsid w:val="00961567"/>
    <w:rsid w:val="0096180C"/>
    <w:rsid w:val="00961BC3"/>
    <w:rsid w:val="00961D0E"/>
    <w:rsid w:val="00961D86"/>
    <w:rsid w:val="00961F8A"/>
    <w:rsid w:val="009622D2"/>
    <w:rsid w:val="0096258C"/>
    <w:rsid w:val="00962A8A"/>
    <w:rsid w:val="00962DF6"/>
    <w:rsid w:val="00962E10"/>
    <w:rsid w:val="0096368A"/>
    <w:rsid w:val="00963A37"/>
    <w:rsid w:val="00963E2E"/>
    <w:rsid w:val="009641A0"/>
    <w:rsid w:val="0096434C"/>
    <w:rsid w:val="009643BC"/>
    <w:rsid w:val="0096451E"/>
    <w:rsid w:val="00965363"/>
    <w:rsid w:val="00965830"/>
    <w:rsid w:val="0096631C"/>
    <w:rsid w:val="0096651E"/>
    <w:rsid w:val="00966565"/>
    <w:rsid w:val="0096681F"/>
    <w:rsid w:val="00966A43"/>
    <w:rsid w:val="00966B1C"/>
    <w:rsid w:val="00966DE8"/>
    <w:rsid w:val="009670C1"/>
    <w:rsid w:val="00967207"/>
    <w:rsid w:val="00967557"/>
    <w:rsid w:val="009676D2"/>
    <w:rsid w:val="0096771F"/>
    <w:rsid w:val="00970148"/>
    <w:rsid w:val="009709AE"/>
    <w:rsid w:val="00970A27"/>
    <w:rsid w:val="00970EAA"/>
    <w:rsid w:val="009719FD"/>
    <w:rsid w:val="00971DB1"/>
    <w:rsid w:val="0097217E"/>
    <w:rsid w:val="00973449"/>
    <w:rsid w:val="00973460"/>
    <w:rsid w:val="00973758"/>
    <w:rsid w:val="009737C6"/>
    <w:rsid w:val="00973838"/>
    <w:rsid w:val="009738B5"/>
    <w:rsid w:val="00973D1F"/>
    <w:rsid w:val="00973D38"/>
    <w:rsid w:val="00973E65"/>
    <w:rsid w:val="00974305"/>
    <w:rsid w:val="009746BD"/>
    <w:rsid w:val="009749BF"/>
    <w:rsid w:val="00974D30"/>
    <w:rsid w:val="009752D3"/>
    <w:rsid w:val="009755F7"/>
    <w:rsid w:val="009756A0"/>
    <w:rsid w:val="0097584E"/>
    <w:rsid w:val="009760F5"/>
    <w:rsid w:val="00976337"/>
    <w:rsid w:val="009763FA"/>
    <w:rsid w:val="00976703"/>
    <w:rsid w:val="009768D8"/>
    <w:rsid w:val="00976CAB"/>
    <w:rsid w:val="00976D30"/>
    <w:rsid w:val="009772DF"/>
    <w:rsid w:val="00977655"/>
    <w:rsid w:val="009776ED"/>
    <w:rsid w:val="00977B2A"/>
    <w:rsid w:val="009802CA"/>
    <w:rsid w:val="00980487"/>
    <w:rsid w:val="00980AB0"/>
    <w:rsid w:val="00980DD1"/>
    <w:rsid w:val="00980E7D"/>
    <w:rsid w:val="00981416"/>
    <w:rsid w:val="009817A3"/>
    <w:rsid w:val="009824CD"/>
    <w:rsid w:val="009826D6"/>
    <w:rsid w:val="009829BC"/>
    <w:rsid w:val="00982F9F"/>
    <w:rsid w:val="009830C3"/>
    <w:rsid w:val="0098327A"/>
    <w:rsid w:val="00983347"/>
    <w:rsid w:val="00983AA3"/>
    <w:rsid w:val="00983C77"/>
    <w:rsid w:val="00983DC7"/>
    <w:rsid w:val="00983F4A"/>
    <w:rsid w:val="0098492A"/>
    <w:rsid w:val="009849FC"/>
    <w:rsid w:val="00984A6D"/>
    <w:rsid w:val="00984CDA"/>
    <w:rsid w:val="009850E9"/>
    <w:rsid w:val="00985754"/>
    <w:rsid w:val="00985C35"/>
    <w:rsid w:val="00986A03"/>
    <w:rsid w:val="00986C24"/>
    <w:rsid w:val="00986C64"/>
    <w:rsid w:val="009870E5"/>
    <w:rsid w:val="009872A0"/>
    <w:rsid w:val="00987468"/>
    <w:rsid w:val="00987628"/>
    <w:rsid w:val="00987F30"/>
    <w:rsid w:val="0099080E"/>
    <w:rsid w:val="009909CE"/>
    <w:rsid w:val="00990E86"/>
    <w:rsid w:val="00991370"/>
    <w:rsid w:val="009917DE"/>
    <w:rsid w:val="0099197D"/>
    <w:rsid w:val="00991BCA"/>
    <w:rsid w:val="00991D1A"/>
    <w:rsid w:val="0099215E"/>
    <w:rsid w:val="00992E05"/>
    <w:rsid w:val="00992E80"/>
    <w:rsid w:val="00992F43"/>
    <w:rsid w:val="00992F8C"/>
    <w:rsid w:val="00992FB5"/>
    <w:rsid w:val="0099323C"/>
    <w:rsid w:val="0099329A"/>
    <w:rsid w:val="0099382F"/>
    <w:rsid w:val="00993CBA"/>
    <w:rsid w:val="00993D38"/>
    <w:rsid w:val="00993D72"/>
    <w:rsid w:val="00993FFD"/>
    <w:rsid w:val="009944BA"/>
    <w:rsid w:val="009944C2"/>
    <w:rsid w:val="00994B60"/>
    <w:rsid w:val="00994DE3"/>
    <w:rsid w:val="009953FD"/>
    <w:rsid w:val="009956CE"/>
    <w:rsid w:val="009961A2"/>
    <w:rsid w:val="00996766"/>
    <w:rsid w:val="00996A33"/>
    <w:rsid w:val="00996BA0"/>
    <w:rsid w:val="00996D55"/>
    <w:rsid w:val="00996D91"/>
    <w:rsid w:val="00997731"/>
    <w:rsid w:val="00997D29"/>
    <w:rsid w:val="00997D8B"/>
    <w:rsid w:val="00997DBF"/>
    <w:rsid w:val="009A048E"/>
    <w:rsid w:val="009A085E"/>
    <w:rsid w:val="009A08A8"/>
    <w:rsid w:val="009A0A43"/>
    <w:rsid w:val="009A0E43"/>
    <w:rsid w:val="009A0F7B"/>
    <w:rsid w:val="009A1070"/>
    <w:rsid w:val="009A11E0"/>
    <w:rsid w:val="009A1AD0"/>
    <w:rsid w:val="009A22D2"/>
    <w:rsid w:val="009A289C"/>
    <w:rsid w:val="009A2BBF"/>
    <w:rsid w:val="009A307A"/>
    <w:rsid w:val="009A30A3"/>
    <w:rsid w:val="009A325D"/>
    <w:rsid w:val="009A371C"/>
    <w:rsid w:val="009A3AAD"/>
    <w:rsid w:val="009A3F59"/>
    <w:rsid w:val="009A418D"/>
    <w:rsid w:val="009A4E97"/>
    <w:rsid w:val="009A50F1"/>
    <w:rsid w:val="009A50FF"/>
    <w:rsid w:val="009A5582"/>
    <w:rsid w:val="009A58C1"/>
    <w:rsid w:val="009A5A6F"/>
    <w:rsid w:val="009A6E48"/>
    <w:rsid w:val="009A7641"/>
    <w:rsid w:val="009A775A"/>
    <w:rsid w:val="009A7EFE"/>
    <w:rsid w:val="009B07CA"/>
    <w:rsid w:val="009B0A83"/>
    <w:rsid w:val="009B0DA0"/>
    <w:rsid w:val="009B0DDD"/>
    <w:rsid w:val="009B1348"/>
    <w:rsid w:val="009B1632"/>
    <w:rsid w:val="009B1F81"/>
    <w:rsid w:val="009B2310"/>
    <w:rsid w:val="009B2709"/>
    <w:rsid w:val="009B2922"/>
    <w:rsid w:val="009B2BF7"/>
    <w:rsid w:val="009B308C"/>
    <w:rsid w:val="009B3285"/>
    <w:rsid w:val="009B3701"/>
    <w:rsid w:val="009B3AC5"/>
    <w:rsid w:val="009B409C"/>
    <w:rsid w:val="009B4960"/>
    <w:rsid w:val="009B4CB7"/>
    <w:rsid w:val="009B51C3"/>
    <w:rsid w:val="009B5715"/>
    <w:rsid w:val="009B59B2"/>
    <w:rsid w:val="009B60BF"/>
    <w:rsid w:val="009B6146"/>
    <w:rsid w:val="009B61E9"/>
    <w:rsid w:val="009B6963"/>
    <w:rsid w:val="009B69CB"/>
    <w:rsid w:val="009B6E90"/>
    <w:rsid w:val="009B72D1"/>
    <w:rsid w:val="009B778F"/>
    <w:rsid w:val="009B7922"/>
    <w:rsid w:val="009B7CCA"/>
    <w:rsid w:val="009C011F"/>
    <w:rsid w:val="009C049E"/>
    <w:rsid w:val="009C0EB5"/>
    <w:rsid w:val="009C1918"/>
    <w:rsid w:val="009C1ABD"/>
    <w:rsid w:val="009C1C8A"/>
    <w:rsid w:val="009C1CFF"/>
    <w:rsid w:val="009C1EB0"/>
    <w:rsid w:val="009C2CFA"/>
    <w:rsid w:val="009C31B4"/>
    <w:rsid w:val="009C38EB"/>
    <w:rsid w:val="009C39ED"/>
    <w:rsid w:val="009C39F4"/>
    <w:rsid w:val="009C3C7B"/>
    <w:rsid w:val="009C3E14"/>
    <w:rsid w:val="009C3FA3"/>
    <w:rsid w:val="009C40BA"/>
    <w:rsid w:val="009C475A"/>
    <w:rsid w:val="009C4CD0"/>
    <w:rsid w:val="009C4DF7"/>
    <w:rsid w:val="009C4EED"/>
    <w:rsid w:val="009C4F5E"/>
    <w:rsid w:val="009C5277"/>
    <w:rsid w:val="009C5557"/>
    <w:rsid w:val="009C566E"/>
    <w:rsid w:val="009C5A73"/>
    <w:rsid w:val="009C5BF1"/>
    <w:rsid w:val="009C60AD"/>
    <w:rsid w:val="009C61AD"/>
    <w:rsid w:val="009C6308"/>
    <w:rsid w:val="009C6900"/>
    <w:rsid w:val="009C6AA7"/>
    <w:rsid w:val="009C6B11"/>
    <w:rsid w:val="009C6C7D"/>
    <w:rsid w:val="009C6C8E"/>
    <w:rsid w:val="009C6DFB"/>
    <w:rsid w:val="009C70DC"/>
    <w:rsid w:val="009C720C"/>
    <w:rsid w:val="009C72FB"/>
    <w:rsid w:val="009C7B5C"/>
    <w:rsid w:val="009C7CE8"/>
    <w:rsid w:val="009C7E09"/>
    <w:rsid w:val="009C7F4D"/>
    <w:rsid w:val="009C7F82"/>
    <w:rsid w:val="009D0956"/>
    <w:rsid w:val="009D0D1E"/>
    <w:rsid w:val="009D1092"/>
    <w:rsid w:val="009D13D5"/>
    <w:rsid w:val="009D258C"/>
    <w:rsid w:val="009D2805"/>
    <w:rsid w:val="009D2BBE"/>
    <w:rsid w:val="009D3712"/>
    <w:rsid w:val="009D3AE9"/>
    <w:rsid w:val="009D4092"/>
    <w:rsid w:val="009D42EC"/>
    <w:rsid w:val="009D45C1"/>
    <w:rsid w:val="009D4C1C"/>
    <w:rsid w:val="009D4DBC"/>
    <w:rsid w:val="009D4E85"/>
    <w:rsid w:val="009D50F8"/>
    <w:rsid w:val="009D5698"/>
    <w:rsid w:val="009D5778"/>
    <w:rsid w:val="009D5F80"/>
    <w:rsid w:val="009D62FD"/>
    <w:rsid w:val="009D667C"/>
    <w:rsid w:val="009D67AE"/>
    <w:rsid w:val="009D6AFF"/>
    <w:rsid w:val="009D6B2D"/>
    <w:rsid w:val="009D72B5"/>
    <w:rsid w:val="009D7322"/>
    <w:rsid w:val="009D7457"/>
    <w:rsid w:val="009D77DF"/>
    <w:rsid w:val="009D7D8C"/>
    <w:rsid w:val="009E03D2"/>
    <w:rsid w:val="009E080C"/>
    <w:rsid w:val="009E08A5"/>
    <w:rsid w:val="009E0D3C"/>
    <w:rsid w:val="009E19A4"/>
    <w:rsid w:val="009E250C"/>
    <w:rsid w:val="009E263F"/>
    <w:rsid w:val="009E43D4"/>
    <w:rsid w:val="009E4686"/>
    <w:rsid w:val="009E471A"/>
    <w:rsid w:val="009E4ACB"/>
    <w:rsid w:val="009E4C39"/>
    <w:rsid w:val="009E4EFE"/>
    <w:rsid w:val="009E5047"/>
    <w:rsid w:val="009E538E"/>
    <w:rsid w:val="009E590F"/>
    <w:rsid w:val="009E59CC"/>
    <w:rsid w:val="009E5A61"/>
    <w:rsid w:val="009E5DF7"/>
    <w:rsid w:val="009E5E35"/>
    <w:rsid w:val="009E6174"/>
    <w:rsid w:val="009E63B5"/>
    <w:rsid w:val="009E644A"/>
    <w:rsid w:val="009E645F"/>
    <w:rsid w:val="009E65DD"/>
    <w:rsid w:val="009E6968"/>
    <w:rsid w:val="009E6E29"/>
    <w:rsid w:val="009E6E30"/>
    <w:rsid w:val="009E734B"/>
    <w:rsid w:val="009E753C"/>
    <w:rsid w:val="009E78C6"/>
    <w:rsid w:val="009F011B"/>
    <w:rsid w:val="009F0393"/>
    <w:rsid w:val="009F0869"/>
    <w:rsid w:val="009F11D1"/>
    <w:rsid w:val="009F137E"/>
    <w:rsid w:val="009F1423"/>
    <w:rsid w:val="009F1684"/>
    <w:rsid w:val="009F168D"/>
    <w:rsid w:val="009F1B43"/>
    <w:rsid w:val="009F1CB9"/>
    <w:rsid w:val="009F1D06"/>
    <w:rsid w:val="009F2489"/>
    <w:rsid w:val="009F26D8"/>
    <w:rsid w:val="009F2C2B"/>
    <w:rsid w:val="009F2CC7"/>
    <w:rsid w:val="009F30B0"/>
    <w:rsid w:val="009F30F6"/>
    <w:rsid w:val="009F373B"/>
    <w:rsid w:val="009F39D2"/>
    <w:rsid w:val="009F3BDF"/>
    <w:rsid w:val="009F3EAE"/>
    <w:rsid w:val="009F417C"/>
    <w:rsid w:val="009F418D"/>
    <w:rsid w:val="009F44A1"/>
    <w:rsid w:val="009F46B1"/>
    <w:rsid w:val="009F48D0"/>
    <w:rsid w:val="009F4B91"/>
    <w:rsid w:val="009F4C29"/>
    <w:rsid w:val="009F4E9E"/>
    <w:rsid w:val="009F5258"/>
    <w:rsid w:val="009F52A0"/>
    <w:rsid w:val="009F59B6"/>
    <w:rsid w:val="009F5EE6"/>
    <w:rsid w:val="009F6346"/>
    <w:rsid w:val="009F6388"/>
    <w:rsid w:val="009F6685"/>
    <w:rsid w:val="009F6914"/>
    <w:rsid w:val="009F6D3D"/>
    <w:rsid w:val="009F7973"/>
    <w:rsid w:val="009F79ED"/>
    <w:rsid w:val="009F7A44"/>
    <w:rsid w:val="009F7ED6"/>
    <w:rsid w:val="00A00B4D"/>
    <w:rsid w:val="00A00E29"/>
    <w:rsid w:val="00A00E82"/>
    <w:rsid w:val="00A0143F"/>
    <w:rsid w:val="00A019E1"/>
    <w:rsid w:val="00A01B31"/>
    <w:rsid w:val="00A01BF6"/>
    <w:rsid w:val="00A01C34"/>
    <w:rsid w:val="00A020B0"/>
    <w:rsid w:val="00A02284"/>
    <w:rsid w:val="00A0228F"/>
    <w:rsid w:val="00A022C4"/>
    <w:rsid w:val="00A0252C"/>
    <w:rsid w:val="00A02786"/>
    <w:rsid w:val="00A028AC"/>
    <w:rsid w:val="00A02CCC"/>
    <w:rsid w:val="00A032A2"/>
    <w:rsid w:val="00A03553"/>
    <w:rsid w:val="00A03830"/>
    <w:rsid w:val="00A039FE"/>
    <w:rsid w:val="00A03AF8"/>
    <w:rsid w:val="00A03D24"/>
    <w:rsid w:val="00A03D5C"/>
    <w:rsid w:val="00A03F95"/>
    <w:rsid w:val="00A04081"/>
    <w:rsid w:val="00A0410D"/>
    <w:rsid w:val="00A0493D"/>
    <w:rsid w:val="00A04ACF"/>
    <w:rsid w:val="00A04E9D"/>
    <w:rsid w:val="00A058ED"/>
    <w:rsid w:val="00A05CC5"/>
    <w:rsid w:val="00A05E46"/>
    <w:rsid w:val="00A0601A"/>
    <w:rsid w:val="00A0634A"/>
    <w:rsid w:val="00A06A47"/>
    <w:rsid w:val="00A06B6A"/>
    <w:rsid w:val="00A0712F"/>
    <w:rsid w:val="00A071D1"/>
    <w:rsid w:val="00A074C2"/>
    <w:rsid w:val="00A0751A"/>
    <w:rsid w:val="00A07C70"/>
    <w:rsid w:val="00A101D5"/>
    <w:rsid w:val="00A10331"/>
    <w:rsid w:val="00A10371"/>
    <w:rsid w:val="00A10C30"/>
    <w:rsid w:val="00A1114B"/>
    <w:rsid w:val="00A118E5"/>
    <w:rsid w:val="00A11A8E"/>
    <w:rsid w:val="00A11F4A"/>
    <w:rsid w:val="00A12150"/>
    <w:rsid w:val="00A12313"/>
    <w:rsid w:val="00A124FA"/>
    <w:rsid w:val="00A12773"/>
    <w:rsid w:val="00A12CB9"/>
    <w:rsid w:val="00A13048"/>
    <w:rsid w:val="00A130C8"/>
    <w:rsid w:val="00A1320D"/>
    <w:rsid w:val="00A132E9"/>
    <w:rsid w:val="00A13853"/>
    <w:rsid w:val="00A13D7B"/>
    <w:rsid w:val="00A1417B"/>
    <w:rsid w:val="00A143B0"/>
    <w:rsid w:val="00A146FD"/>
    <w:rsid w:val="00A14789"/>
    <w:rsid w:val="00A1487D"/>
    <w:rsid w:val="00A14980"/>
    <w:rsid w:val="00A14F6C"/>
    <w:rsid w:val="00A150EC"/>
    <w:rsid w:val="00A15711"/>
    <w:rsid w:val="00A15AB6"/>
    <w:rsid w:val="00A15EA9"/>
    <w:rsid w:val="00A16418"/>
    <w:rsid w:val="00A166E4"/>
    <w:rsid w:val="00A16CE4"/>
    <w:rsid w:val="00A17007"/>
    <w:rsid w:val="00A17866"/>
    <w:rsid w:val="00A179CC"/>
    <w:rsid w:val="00A17BAD"/>
    <w:rsid w:val="00A17E74"/>
    <w:rsid w:val="00A20082"/>
    <w:rsid w:val="00A201DE"/>
    <w:rsid w:val="00A20226"/>
    <w:rsid w:val="00A204FA"/>
    <w:rsid w:val="00A20C5E"/>
    <w:rsid w:val="00A20FC8"/>
    <w:rsid w:val="00A211C5"/>
    <w:rsid w:val="00A21DB1"/>
    <w:rsid w:val="00A21F51"/>
    <w:rsid w:val="00A222C3"/>
    <w:rsid w:val="00A2230F"/>
    <w:rsid w:val="00A22448"/>
    <w:rsid w:val="00A22BD3"/>
    <w:rsid w:val="00A22EFD"/>
    <w:rsid w:val="00A230E0"/>
    <w:rsid w:val="00A238F9"/>
    <w:rsid w:val="00A23BF9"/>
    <w:rsid w:val="00A23D39"/>
    <w:rsid w:val="00A23F1F"/>
    <w:rsid w:val="00A243C9"/>
    <w:rsid w:val="00A24869"/>
    <w:rsid w:val="00A24ADD"/>
    <w:rsid w:val="00A24F36"/>
    <w:rsid w:val="00A24FC0"/>
    <w:rsid w:val="00A256E6"/>
    <w:rsid w:val="00A257A7"/>
    <w:rsid w:val="00A25838"/>
    <w:rsid w:val="00A25FB9"/>
    <w:rsid w:val="00A260EE"/>
    <w:rsid w:val="00A2642F"/>
    <w:rsid w:val="00A264D9"/>
    <w:rsid w:val="00A26C43"/>
    <w:rsid w:val="00A271A7"/>
    <w:rsid w:val="00A2744A"/>
    <w:rsid w:val="00A274AA"/>
    <w:rsid w:val="00A27CE2"/>
    <w:rsid w:val="00A27E48"/>
    <w:rsid w:val="00A3000C"/>
    <w:rsid w:val="00A3041B"/>
    <w:rsid w:val="00A3116D"/>
    <w:rsid w:val="00A312B9"/>
    <w:rsid w:val="00A31729"/>
    <w:rsid w:val="00A31778"/>
    <w:rsid w:val="00A3181C"/>
    <w:rsid w:val="00A318AC"/>
    <w:rsid w:val="00A3192C"/>
    <w:rsid w:val="00A3235B"/>
    <w:rsid w:val="00A32993"/>
    <w:rsid w:val="00A32DA6"/>
    <w:rsid w:val="00A32EA6"/>
    <w:rsid w:val="00A32EFC"/>
    <w:rsid w:val="00A331C4"/>
    <w:rsid w:val="00A334E8"/>
    <w:rsid w:val="00A335E0"/>
    <w:rsid w:val="00A33C55"/>
    <w:rsid w:val="00A33CCB"/>
    <w:rsid w:val="00A33F9D"/>
    <w:rsid w:val="00A34814"/>
    <w:rsid w:val="00A34A87"/>
    <w:rsid w:val="00A350F6"/>
    <w:rsid w:val="00A35765"/>
    <w:rsid w:val="00A3589B"/>
    <w:rsid w:val="00A35D89"/>
    <w:rsid w:val="00A35FEC"/>
    <w:rsid w:val="00A360ED"/>
    <w:rsid w:val="00A3633D"/>
    <w:rsid w:val="00A3644E"/>
    <w:rsid w:val="00A3668C"/>
    <w:rsid w:val="00A3690F"/>
    <w:rsid w:val="00A36C49"/>
    <w:rsid w:val="00A372B0"/>
    <w:rsid w:val="00A376B9"/>
    <w:rsid w:val="00A40086"/>
    <w:rsid w:val="00A404A1"/>
    <w:rsid w:val="00A41617"/>
    <w:rsid w:val="00A417E3"/>
    <w:rsid w:val="00A4185C"/>
    <w:rsid w:val="00A41DD3"/>
    <w:rsid w:val="00A422CD"/>
    <w:rsid w:val="00A42437"/>
    <w:rsid w:val="00A4265A"/>
    <w:rsid w:val="00A4266A"/>
    <w:rsid w:val="00A435AC"/>
    <w:rsid w:val="00A43992"/>
    <w:rsid w:val="00A43C6F"/>
    <w:rsid w:val="00A44200"/>
    <w:rsid w:val="00A44462"/>
    <w:rsid w:val="00A4461E"/>
    <w:rsid w:val="00A446D1"/>
    <w:rsid w:val="00A448AD"/>
    <w:rsid w:val="00A44E49"/>
    <w:rsid w:val="00A44E80"/>
    <w:rsid w:val="00A453F1"/>
    <w:rsid w:val="00A4543E"/>
    <w:rsid w:val="00A456B3"/>
    <w:rsid w:val="00A45F6A"/>
    <w:rsid w:val="00A467EB"/>
    <w:rsid w:val="00A472D3"/>
    <w:rsid w:val="00A47503"/>
    <w:rsid w:val="00A477DD"/>
    <w:rsid w:val="00A47B3D"/>
    <w:rsid w:val="00A47B91"/>
    <w:rsid w:val="00A47C0F"/>
    <w:rsid w:val="00A50688"/>
    <w:rsid w:val="00A5075E"/>
    <w:rsid w:val="00A50CE2"/>
    <w:rsid w:val="00A50DDE"/>
    <w:rsid w:val="00A50EE7"/>
    <w:rsid w:val="00A516BA"/>
    <w:rsid w:val="00A51826"/>
    <w:rsid w:val="00A51BC9"/>
    <w:rsid w:val="00A51DE3"/>
    <w:rsid w:val="00A51E88"/>
    <w:rsid w:val="00A51EB6"/>
    <w:rsid w:val="00A522FD"/>
    <w:rsid w:val="00A528EF"/>
    <w:rsid w:val="00A52ACB"/>
    <w:rsid w:val="00A52B92"/>
    <w:rsid w:val="00A52DF6"/>
    <w:rsid w:val="00A53026"/>
    <w:rsid w:val="00A5311E"/>
    <w:rsid w:val="00A531E9"/>
    <w:rsid w:val="00A532B7"/>
    <w:rsid w:val="00A537C4"/>
    <w:rsid w:val="00A53835"/>
    <w:rsid w:val="00A53D71"/>
    <w:rsid w:val="00A53F50"/>
    <w:rsid w:val="00A54000"/>
    <w:rsid w:val="00A54012"/>
    <w:rsid w:val="00A54513"/>
    <w:rsid w:val="00A545A8"/>
    <w:rsid w:val="00A5462E"/>
    <w:rsid w:val="00A54818"/>
    <w:rsid w:val="00A5494A"/>
    <w:rsid w:val="00A550A6"/>
    <w:rsid w:val="00A55204"/>
    <w:rsid w:val="00A555F6"/>
    <w:rsid w:val="00A55665"/>
    <w:rsid w:val="00A55B7B"/>
    <w:rsid w:val="00A575E6"/>
    <w:rsid w:val="00A57889"/>
    <w:rsid w:val="00A57ACA"/>
    <w:rsid w:val="00A57D2C"/>
    <w:rsid w:val="00A6022C"/>
    <w:rsid w:val="00A60316"/>
    <w:rsid w:val="00A6078F"/>
    <w:rsid w:val="00A60CB4"/>
    <w:rsid w:val="00A60D15"/>
    <w:rsid w:val="00A616B1"/>
    <w:rsid w:val="00A617F7"/>
    <w:rsid w:val="00A61B2B"/>
    <w:rsid w:val="00A6219B"/>
    <w:rsid w:val="00A621A5"/>
    <w:rsid w:val="00A62BA1"/>
    <w:rsid w:val="00A63550"/>
    <w:rsid w:val="00A6381E"/>
    <w:rsid w:val="00A63851"/>
    <w:rsid w:val="00A6406E"/>
    <w:rsid w:val="00A64889"/>
    <w:rsid w:val="00A64D65"/>
    <w:rsid w:val="00A64FBA"/>
    <w:rsid w:val="00A65094"/>
    <w:rsid w:val="00A65502"/>
    <w:rsid w:val="00A65A39"/>
    <w:rsid w:val="00A65D83"/>
    <w:rsid w:val="00A65F61"/>
    <w:rsid w:val="00A668C8"/>
    <w:rsid w:val="00A67A29"/>
    <w:rsid w:val="00A67DAF"/>
    <w:rsid w:val="00A703B1"/>
    <w:rsid w:val="00A70A52"/>
    <w:rsid w:val="00A70AE0"/>
    <w:rsid w:val="00A70B72"/>
    <w:rsid w:val="00A70BED"/>
    <w:rsid w:val="00A70CBD"/>
    <w:rsid w:val="00A70F2C"/>
    <w:rsid w:val="00A70F4A"/>
    <w:rsid w:val="00A7170D"/>
    <w:rsid w:val="00A7195D"/>
    <w:rsid w:val="00A71985"/>
    <w:rsid w:val="00A71A5C"/>
    <w:rsid w:val="00A72066"/>
    <w:rsid w:val="00A72116"/>
    <w:rsid w:val="00A72166"/>
    <w:rsid w:val="00A724AF"/>
    <w:rsid w:val="00A725B2"/>
    <w:rsid w:val="00A7261C"/>
    <w:rsid w:val="00A72881"/>
    <w:rsid w:val="00A729BF"/>
    <w:rsid w:val="00A72CD5"/>
    <w:rsid w:val="00A73190"/>
    <w:rsid w:val="00A733D7"/>
    <w:rsid w:val="00A7388E"/>
    <w:rsid w:val="00A73A26"/>
    <w:rsid w:val="00A73E43"/>
    <w:rsid w:val="00A73F06"/>
    <w:rsid w:val="00A7433F"/>
    <w:rsid w:val="00A745F4"/>
    <w:rsid w:val="00A74E01"/>
    <w:rsid w:val="00A750E4"/>
    <w:rsid w:val="00A750F5"/>
    <w:rsid w:val="00A751DD"/>
    <w:rsid w:val="00A7596A"/>
    <w:rsid w:val="00A759B6"/>
    <w:rsid w:val="00A75C6D"/>
    <w:rsid w:val="00A75C7E"/>
    <w:rsid w:val="00A75F28"/>
    <w:rsid w:val="00A75FEF"/>
    <w:rsid w:val="00A763B0"/>
    <w:rsid w:val="00A76692"/>
    <w:rsid w:val="00A771DF"/>
    <w:rsid w:val="00A772EF"/>
    <w:rsid w:val="00A77BE8"/>
    <w:rsid w:val="00A77C9F"/>
    <w:rsid w:val="00A804B8"/>
    <w:rsid w:val="00A804C6"/>
    <w:rsid w:val="00A807AB"/>
    <w:rsid w:val="00A807C8"/>
    <w:rsid w:val="00A80B64"/>
    <w:rsid w:val="00A80E7C"/>
    <w:rsid w:val="00A80FF8"/>
    <w:rsid w:val="00A8103B"/>
    <w:rsid w:val="00A81143"/>
    <w:rsid w:val="00A8191F"/>
    <w:rsid w:val="00A81A97"/>
    <w:rsid w:val="00A820AD"/>
    <w:rsid w:val="00A822E3"/>
    <w:rsid w:val="00A8236A"/>
    <w:rsid w:val="00A8243C"/>
    <w:rsid w:val="00A82A0D"/>
    <w:rsid w:val="00A832F0"/>
    <w:rsid w:val="00A836BB"/>
    <w:rsid w:val="00A837E6"/>
    <w:rsid w:val="00A83AA6"/>
    <w:rsid w:val="00A840D1"/>
    <w:rsid w:val="00A84657"/>
    <w:rsid w:val="00A84801"/>
    <w:rsid w:val="00A849E4"/>
    <w:rsid w:val="00A84ACA"/>
    <w:rsid w:val="00A84B6B"/>
    <w:rsid w:val="00A84E4A"/>
    <w:rsid w:val="00A84F3D"/>
    <w:rsid w:val="00A859B0"/>
    <w:rsid w:val="00A85BF0"/>
    <w:rsid w:val="00A85CBC"/>
    <w:rsid w:val="00A85E63"/>
    <w:rsid w:val="00A86222"/>
    <w:rsid w:val="00A86603"/>
    <w:rsid w:val="00A867AE"/>
    <w:rsid w:val="00A86F0E"/>
    <w:rsid w:val="00A8704A"/>
    <w:rsid w:val="00A870AA"/>
    <w:rsid w:val="00A872BE"/>
    <w:rsid w:val="00A872E1"/>
    <w:rsid w:val="00A874D8"/>
    <w:rsid w:val="00A90BD8"/>
    <w:rsid w:val="00A90C09"/>
    <w:rsid w:val="00A90C1A"/>
    <w:rsid w:val="00A90E8F"/>
    <w:rsid w:val="00A915ED"/>
    <w:rsid w:val="00A918F0"/>
    <w:rsid w:val="00A91BD5"/>
    <w:rsid w:val="00A91E28"/>
    <w:rsid w:val="00A91E3F"/>
    <w:rsid w:val="00A91FCA"/>
    <w:rsid w:val="00A92541"/>
    <w:rsid w:val="00A9269B"/>
    <w:rsid w:val="00A926F3"/>
    <w:rsid w:val="00A92A54"/>
    <w:rsid w:val="00A938D1"/>
    <w:rsid w:val="00A93C1B"/>
    <w:rsid w:val="00A940C8"/>
    <w:rsid w:val="00A955A1"/>
    <w:rsid w:val="00A955B3"/>
    <w:rsid w:val="00A95B42"/>
    <w:rsid w:val="00A95CC8"/>
    <w:rsid w:val="00A95D87"/>
    <w:rsid w:val="00A95E2E"/>
    <w:rsid w:val="00A96133"/>
    <w:rsid w:val="00A96816"/>
    <w:rsid w:val="00A968C5"/>
    <w:rsid w:val="00A96ACD"/>
    <w:rsid w:val="00A972C0"/>
    <w:rsid w:val="00A9745E"/>
    <w:rsid w:val="00A97552"/>
    <w:rsid w:val="00A97A8A"/>
    <w:rsid w:val="00AA0211"/>
    <w:rsid w:val="00AA0428"/>
    <w:rsid w:val="00AA0482"/>
    <w:rsid w:val="00AA0573"/>
    <w:rsid w:val="00AA1000"/>
    <w:rsid w:val="00AA19A4"/>
    <w:rsid w:val="00AA2181"/>
    <w:rsid w:val="00AA23A3"/>
    <w:rsid w:val="00AA282C"/>
    <w:rsid w:val="00AA2D27"/>
    <w:rsid w:val="00AA2E46"/>
    <w:rsid w:val="00AA3306"/>
    <w:rsid w:val="00AA330B"/>
    <w:rsid w:val="00AA34D8"/>
    <w:rsid w:val="00AA3E48"/>
    <w:rsid w:val="00AA4161"/>
    <w:rsid w:val="00AA4290"/>
    <w:rsid w:val="00AA4682"/>
    <w:rsid w:val="00AA4767"/>
    <w:rsid w:val="00AA4B7B"/>
    <w:rsid w:val="00AA58FB"/>
    <w:rsid w:val="00AA59B0"/>
    <w:rsid w:val="00AA652C"/>
    <w:rsid w:val="00AA6902"/>
    <w:rsid w:val="00AA6D2B"/>
    <w:rsid w:val="00AA73AC"/>
    <w:rsid w:val="00AA76FB"/>
    <w:rsid w:val="00AA77DE"/>
    <w:rsid w:val="00AA7906"/>
    <w:rsid w:val="00AA7ACC"/>
    <w:rsid w:val="00AA7E07"/>
    <w:rsid w:val="00AA7E76"/>
    <w:rsid w:val="00AA7F9B"/>
    <w:rsid w:val="00AB00A3"/>
    <w:rsid w:val="00AB010C"/>
    <w:rsid w:val="00AB0121"/>
    <w:rsid w:val="00AB037F"/>
    <w:rsid w:val="00AB070D"/>
    <w:rsid w:val="00AB0978"/>
    <w:rsid w:val="00AB0C16"/>
    <w:rsid w:val="00AB0CA4"/>
    <w:rsid w:val="00AB0FFA"/>
    <w:rsid w:val="00AB103B"/>
    <w:rsid w:val="00AB1354"/>
    <w:rsid w:val="00AB1489"/>
    <w:rsid w:val="00AB14D2"/>
    <w:rsid w:val="00AB1700"/>
    <w:rsid w:val="00AB184E"/>
    <w:rsid w:val="00AB1963"/>
    <w:rsid w:val="00AB1A7D"/>
    <w:rsid w:val="00AB1C43"/>
    <w:rsid w:val="00AB1C56"/>
    <w:rsid w:val="00AB1DEF"/>
    <w:rsid w:val="00AB2688"/>
    <w:rsid w:val="00AB2958"/>
    <w:rsid w:val="00AB2B1D"/>
    <w:rsid w:val="00AB2BA7"/>
    <w:rsid w:val="00AB2BD1"/>
    <w:rsid w:val="00AB2F8C"/>
    <w:rsid w:val="00AB3094"/>
    <w:rsid w:val="00AB3B56"/>
    <w:rsid w:val="00AB3D23"/>
    <w:rsid w:val="00AB3DF7"/>
    <w:rsid w:val="00AB40EB"/>
    <w:rsid w:val="00AB4449"/>
    <w:rsid w:val="00AB44A1"/>
    <w:rsid w:val="00AB465F"/>
    <w:rsid w:val="00AB5049"/>
    <w:rsid w:val="00AB513F"/>
    <w:rsid w:val="00AB5196"/>
    <w:rsid w:val="00AB52BB"/>
    <w:rsid w:val="00AB5733"/>
    <w:rsid w:val="00AB5953"/>
    <w:rsid w:val="00AB5BB1"/>
    <w:rsid w:val="00AB5FF4"/>
    <w:rsid w:val="00AB669C"/>
    <w:rsid w:val="00AB66D6"/>
    <w:rsid w:val="00AB6A94"/>
    <w:rsid w:val="00AB7598"/>
    <w:rsid w:val="00AC019C"/>
    <w:rsid w:val="00AC04B1"/>
    <w:rsid w:val="00AC06C8"/>
    <w:rsid w:val="00AC07B9"/>
    <w:rsid w:val="00AC0D7A"/>
    <w:rsid w:val="00AC10C1"/>
    <w:rsid w:val="00AC11B6"/>
    <w:rsid w:val="00AC1A5A"/>
    <w:rsid w:val="00AC2168"/>
    <w:rsid w:val="00AC259F"/>
    <w:rsid w:val="00AC2936"/>
    <w:rsid w:val="00AC3278"/>
    <w:rsid w:val="00AC3936"/>
    <w:rsid w:val="00AC3A93"/>
    <w:rsid w:val="00AC3FC9"/>
    <w:rsid w:val="00AC43C0"/>
    <w:rsid w:val="00AC4503"/>
    <w:rsid w:val="00AC4BBE"/>
    <w:rsid w:val="00AC4F0A"/>
    <w:rsid w:val="00AC5280"/>
    <w:rsid w:val="00AC5337"/>
    <w:rsid w:val="00AC536F"/>
    <w:rsid w:val="00AC5454"/>
    <w:rsid w:val="00AC5663"/>
    <w:rsid w:val="00AC5799"/>
    <w:rsid w:val="00AC5925"/>
    <w:rsid w:val="00AC6F51"/>
    <w:rsid w:val="00AC6FC5"/>
    <w:rsid w:val="00AC6FE0"/>
    <w:rsid w:val="00AC71B2"/>
    <w:rsid w:val="00AC72A6"/>
    <w:rsid w:val="00AC7335"/>
    <w:rsid w:val="00AC760E"/>
    <w:rsid w:val="00AC7792"/>
    <w:rsid w:val="00AC793B"/>
    <w:rsid w:val="00AC7A76"/>
    <w:rsid w:val="00AC7C08"/>
    <w:rsid w:val="00AC7F2F"/>
    <w:rsid w:val="00AD0433"/>
    <w:rsid w:val="00AD04B1"/>
    <w:rsid w:val="00AD04D3"/>
    <w:rsid w:val="00AD08F7"/>
    <w:rsid w:val="00AD090D"/>
    <w:rsid w:val="00AD0AB7"/>
    <w:rsid w:val="00AD0FD4"/>
    <w:rsid w:val="00AD192D"/>
    <w:rsid w:val="00AD1A2C"/>
    <w:rsid w:val="00AD1AF0"/>
    <w:rsid w:val="00AD24B7"/>
    <w:rsid w:val="00AD2856"/>
    <w:rsid w:val="00AD2B9F"/>
    <w:rsid w:val="00AD2BFF"/>
    <w:rsid w:val="00AD2E54"/>
    <w:rsid w:val="00AD2F57"/>
    <w:rsid w:val="00AD2F8F"/>
    <w:rsid w:val="00AD31EA"/>
    <w:rsid w:val="00AD3A84"/>
    <w:rsid w:val="00AD3C3A"/>
    <w:rsid w:val="00AD3D7A"/>
    <w:rsid w:val="00AD3E8F"/>
    <w:rsid w:val="00AD4279"/>
    <w:rsid w:val="00AD4304"/>
    <w:rsid w:val="00AD4816"/>
    <w:rsid w:val="00AD4B25"/>
    <w:rsid w:val="00AD5076"/>
    <w:rsid w:val="00AD5487"/>
    <w:rsid w:val="00AD59A3"/>
    <w:rsid w:val="00AD5A87"/>
    <w:rsid w:val="00AD5C89"/>
    <w:rsid w:val="00AD5D38"/>
    <w:rsid w:val="00AD6076"/>
    <w:rsid w:val="00AD6078"/>
    <w:rsid w:val="00AD6C8B"/>
    <w:rsid w:val="00AD6E1F"/>
    <w:rsid w:val="00AD6F92"/>
    <w:rsid w:val="00AD7145"/>
    <w:rsid w:val="00AD72DE"/>
    <w:rsid w:val="00AD73B8"/>
    <w:rsid w:val="00AD7BC5"/>
    <w:rsid w:val="00AD7E21"/>
    <w:rsid w:val="00AE04F1"/>
    <w:rsid w:val="00AE062D"/>
    <w:rsid w:val="00AE07E1"/>
    <w:rsid w:val="00AE0B8C"/>
    <w:rsid w:val="00AE0D55"/>
    <w:rsid w:val="00AE0F11"/>
    <w:rsid w:val="00AE13C9"/>
    <w:rsid w:val="00AE1436"/>
    <w:rsid w:val="00AE14CC"/>
    <w:rsid w:val="00AE14F2"/>
    <w:rsid w:val="00AE1A10"/>
    <w:rsid w:val="00AE22DA"/>
    <w:rsid w:val="00AE29BD"/>
    <w:rsid w:val="00AE2A25"/>
    <w:rsid w:val="00AE2BA6"/>
    <w:rsid w:val="00AE3157"/>
    <w:rsid w:val="00AE31C6"/>
    <w:rsid w:val="00AE32D5"/>
    <w:rsid w:val="00AE34AF"/>
    <w:rsid w:val="00AE350B"/>
    <w:rsid w:val="00AE3649"/>
    <w:rsid w:val="00AE3A1B"/>
    <w:rsid w:val="00AE3AE9"/>
    <w:rsid w:val="00AE44DD"/>
    <w:rsid w:val="00AE4857"/>
    <w:rsid w:val="00AE48A4"/>
    <w:rsid w:val="00AE48DD"/>
    <w:rsid w:val="00AE4C21"/>
    <w:rsid w:val="00AE4EC7"/>
    <w:rsid w:val="00AE5217"/>
    <w:rsid w:val="00AE5501"/>
    <w:rsid w:val="00AE554E"/>
    <w:rsid w:val="00AE570E"/>
    <w:rsid w:val="00AE5971"/>
    <w:rsid w:val="00AE59E1"/>
    <w:rsid w:val="00AE5FB7"/>
    <w:rsid w:val="00AE5FC8"/>
    <w:rsid w:val="00AE6265"/>
    <w:rsid w:val="00AE6DC9"/>
    <w:rsid w:val="00AE7114"/>
    <w:rsid w:val="00AE712A"/>
    <w:rsid w:val="00AE71C1"/>
    <w:rsid w:val="00AE73FA"/>
    <w:rsid w:val="00AE74BF"/>
    <w:rsid w:val="00AE79E2"/>
    <w:rsid w:val="00AE7BEC"/>
    <w:rsid w:val="00AE7C8E"/>
    <w:rsid w:val="00AF0089"/>
    <w:rsid w:val="00AF009C"/>
    <w:rsid w:val="00AF0552"/>
    <w:rsid w:val="00AF0719"/>
    <w:rsid w:val="00AF09D5"/>
    <w:rsid w:val="00AF0E56"/>
    <w:rsid w:val="00AF0FA4"/>
    <w:rsid w:val="00AF131B"/>
    <w:rsid w:val="00AF14C8"/>
    <w:rsid w:val="00AF1676"/>
    <w:rsid w:val="00AF17BA"/>
    <w:rsid w:val="00AF18CF"/>
    <w:rsid w:val="00AF1F76"/>
    <w:rsid w:val="00AF203F"/>
    <w:rsid w:val="00AF261D"/>
    <w:rsid w:val="00AF2973"/>
    <w:rsid w:val="00AF2A80"/>
    <w:rsid w:val="00AF30AE"/>
    <w:rsid w:val="00AF328C"/>
    <w:rsid w:val="00AF393F"/>
    <w:rsid w:val="00AF3C7A"/>
    <w:rsid w:val="00AF3F06"/>
    <w:rsid w:val="00AF406D"/>
    <w:rsid w:val="00AF43AF"/>
    <w:rsid w:val="00AF4BCC"/>
    <w:rsid w:val="00AF4D09"/>
    <w:rsid w:val="00AF4EBA"/>
    <w:rsid w:val="00AF5A95"/>
    <w:rsid w:val="00AF5C06"/>
    <w:rsid w:val="00AF5C39"/>
    <w:rsid w:val="00AF5CA1"/>
    <w:rsid w:val="00AF5EEE"/>
    <w:rsid w:val="00AF614F"/>
    <w:rsid w:val="00AF6303"/>
    <w:rsid w:val="00AF692A"/>
    <w:rsid w:val="00AF6B63"/>
    <w:rsid w:val="00AF79D6"/>
    <w:rsid w:val="00AF7A70"/>
    <w:rsid w:val="00AF7C4A"/>
    <w:rsid w:val="00AF7D28"/>
    <w:rsid w:val="00B000EB"/>
    <w:rsid w:val="00B0010B"/>
    <w:rsid w:val="00B004D5"/>
    <w:rsid w:val="00B00815"/>
    <w:rsid w:val="00B0090D"/>
    <w:rsid w:val="00B00A8B"/>
    <w:rsid w:val="00B00B76"/>
    <w:rsid w:val="00B00C4E"/>
    <w:rsid w:val="00B00E3F"/>
    <w:rsid w:val="00B01394"/>
    <w:rsid w:val="00B013ED"/>
    <w:rsid w:val="00B01544"/>
    <w:rsid w:val="00B0162E"/>
    <w:rsid w:val="00B017E9"/>
    <w:rsid w:val="00B01893"/>
    <w:rsid w:val="00B019E3"/>
    <w:rsid w:val="00B01CC7"/>
    <w:rsid w:val="00B01D15"/>
    <w:rsid w:val="00B01EE1"/>
    <w:rsid w:val="00B02344"/>
    <w:rsid w:val="00B02BEB"/>
    <w:rsid w:val="00B02C2C"/>
    <w:rsid w:val="00B0346A"/>
    <w:rsid w:val="00B035B6"/>
    <w:rsid w:val="00B035F2"/>
    <w:rsid w:val="00B035F7"/>
    <w:rsid w:val="00B0385F"/>
    <w:rsid w:val="00B0394A"/>
    <w:rsid w:val="00B039A9"/>
    <w:rsid w:val="00B03AEC"/>
    <w:rsid w:val="00B042B6"/>
    <w:rsid w:val="00B0431E"/>
    <w:rsid w:val="00B04A36"/>
    <w:rsid w:val="00B04FFB"/>
    <w:rsid w:val="00B05045"/>
    <w:rsid w:val="00B0518C"/>
    <w:rsid w:val="00B05360"/>
    <w:rsid w:val="00B057B3"/>
    <w:rsid w:val="00B057D5"/>
    <w:rsid w:val="00B063D1"/>
    <w:rsid w:val="00B06435"/>
    <w:rsid w:val="00B06447"/>
    <w:rsid w:val="00B0659F"/>
    <w:rsid w:val="00B06780"/>
    <w:rsid w:val="00B06A9F"/>
    <w:rsid w:val="00B06C68"/>
    <w:rsid w:val="00B06D8E"/>
    <w:rsid w:val="00B06E7B"/>
    <w:rsid w:val="00B077B6"/>
    <w:rsid w:val="00B07A48"/>
    <w:rsid w:val="00B07DBA"/>
    <w:rsid w:val="00B10308"/>
    <w:rsid w:val="00B108EC"/>
    <w:rsid w:val="00B11045"/>
    <w:rsid w:val="00B113AE"/>
    <w:rsid w:val="00B11512"/>
    <w:rsid w:val="00B11901"/>
    <w:rsid w:val="00B11977"/>
    <w:rsid w:val="00B1199F"/>
    <w:rsid w:val="00B12102"/>
    <w:rsid w:val="00B12E1A"/>
    <w:rsid w:val="00B1319E"/>
    <w:rsid w:val="00B133FC"/>
    <w:rsid w:val="00B13768"/>
    <w:rsid w:val="00B138C4"/>
    <w:rsid w:val="00B13EB4"/>
    <w:rsid w:val="00B142FA"/>
    <w:rsid w:val="00B14344"/>
    <w:rsid w:val="00B143C4"/>
    <w:rsid w:val="00B143DD"/>
    <w:rsid w:val="00B14943"/>
    <w:rsid w:val="00B14D99"/>
    <w:rsid w:val="00B151CD"/>
    <w:rsid w:val="00B15A66"/>
    <w:rsid w:val="00B15B85"/>
    <w:rsid w:val="00B15C6F"/>
    <w:rsid w:val="00B15CC1"/>
    <w:rsid w:val="00B16085"/>
    <w:rsid w:val="00B161B0"/>
    <w:rsid w:val="00B165AB"/>
    <w:rsid w:val="00B16BC6"/>
    <w:rsid w:val="00B16C33"/>
    <w:rsid w:val="00B17488"/>
    <w:rsid w:val="00B174C8"/>
    <w:rsid w:val="00B17D4D"/>
    <w:rsid w:val="00B17D99"/>
    <w:rsid w:val="00B200FE"/>
    <w:rsid w:val="00B20543"/>
    <w:rsid w:val="00B20769"/>
    <w:rsid w:val="00B20A3C"/>
    <w:rsid w:val="00B210C5"/>
    <w:rsid w:val="00B21423"/>
    <w:rsid w:val="00B215C0"/>
    <w:rsid w:val="00B215F3"/>
    <w:rsid w:val="00B21B64"/>
    <w:rsid w:val="00B21FC4"/>
    <w:rsid w:val="00B22A66"/>
    <w:rsid w:val="00B22AD0"/>
    <w:rsid w:val="00B22BD4"/>
    <w:rsid w:val="00B22C2C"/>
    <w:rsid w:val="00B22C31"/>
    <w:rsid w:val="00B22DDD"/>
    <w:rsid w:val="00B23037"/>
    <w:rsid w:val="00B2313D"/>
    <w:rsid w:val="00B233E3"/>
    <w:rsid w:val="00B238FF"/>
    <w:rsid w:val="00B23A76"/>
    <w:rsid w:val="00B23ABE"/>
    <w:rsid w:val="00B23B39"/>
    <w:rsid w:val="00B23DE3"/>
    <w:rsid w:val="00B23E9E"/>
    <w:rsid w:val="00B25162"/>
    <w:rsid w:val="00B25565"/>
    <w:rsid w:val="00B2561A"/>
    <w:rsid w:val="00B26C51"/>
    <w:rsid w:val="00B26F96"/>
    <w:rsid w:val="00B270E5"/>
    <w:rsid w:val="00B274E3"/>
    <w:rsid w:val="00B27590"/>
    <w:rsid w:val="00B278B0"/>
    <w:rsid w:val="00B30302"/>
    <w:rsid w:val="00B30482"/>
    <w:rsid w:val="00B3074D"/>
    <w:rsid w:val="00B3076C"/>
    <w:rsid w:val="00B30E38"/>
    <w:rsid w:val="00B3145E"/>
    <w:rsid w:val="00B3158E"/>
    <w:rsid w:val="00B31A66"/>
    <w:rsid w:val="00B31F75"/>
    <w:rsid w:val="00B31F8F"/>
    <w:rsid w:val="00B320CD"/>
    <w:rsid w:val="00B32120"/>
    <w:rsid w:val="00B3214F"/>
    <w:rsid w:val="00B3260C"/>
    <w:rsid w:val="00B32653"/>
    <w:rsid w:val="00B3345B"/>
    <w:rsid w:val="00B33537"/>
    <w:rsid w:val="00B33927"/>
    <w:rsid w:val="00B3401F"/>
    <w:rsid w:val="00B34735"/>
    <w:rsid w:val="00B34D7C"/>
    <w:rsid w:val="00B35037"/>
    <w:rsid w:val="00B354A0"/>
    <w:rsid w:val="00B356DC"/>
    <w:rsid w:val="00B35825"/>
    <w:rsid w:val="00B3598F"/>
    <w:rsid w:val="00B35BEB"/>
    <w:rsid w:val="00B35C7C"/>
    <w:rsid w:val="00B35C85"/>
    <w:rsid w:val="00B35CD8"/>
    <w:rsid w:val="00B36074"/>
    <w:rsid w:val="00B368CF"/>
    <w:rsid w:val="00B36E48"/>
    <w:rsid w:val="00B36EBC"/>
    <w:rsid w:val="00B37263"/>
    <w:rsid w:val="00B372F4"/>
    <w:rsid w:val="00B373A4"/>
    <w:rsid w:val="00B373EB"/>
    <w:rsid w:val="00B3746C"/>
    <w:rsid w:val="00B37C03"/>
    <w:rsid w:val="00B37C0A"/>
    <w:rsid w:val="00B37CEA"/>
    <w:rsid w:val="00B403CE"/>
    <w:rsid w:val="00B40592"/>
    <w:rsid w:val="00B40BC5"/>
    <w:rsid w:val="00B40D58"/>
    <w:rsid w:val="00B41306"/>
    <w:rsid w:val="00B414D5"/>
    <w:rsid w:val="00B41CA7"/>
    <w:rsid w:val="00B41D39"/>
    <w:rsid w:val="00B42002"/>
    <w:rsid w:val="00B420F2"/>
    <w:rsid w:val="00B42690"/>
    <w:rsid w:val="00B42D33"/>
    <w:rsid w:val="00B42E5E"/>
    <w:rsid w:val="00B43297"/>
    <w:rsid w:val="00B432CC"/>
    <w:rsid w:val="00B43CA0"/>
    <w:rsid w:val="00B43CED"/>
    <w:rsid w:val="00B43F91"/>
    <w:rsid w:val="00B4424A"/>
    <w:rsid w:val="00B4425F"/>
    <w:rsid w:val="00B444FF"/>
    <w:rsid w:val="00B44845"/>
    <w:rsid w:val="00B4490D"/>
    <w:rsid w:val="00B44DE9"/>
    <w:rsid w:val="00B44F66"/>
    <w:rsid w:val="00B458DE"/>
    <w:rsid w:val="00B458E4"/>
    <w:rsid w:val="00B45EA4"/>
    <w:rsid w:val="00B4674B"/>
    <w:rsid w:val="00B46753"/>
    <w:rsid w:val="00B46C94"/>
    <w:rsid w:val="00B46D37"/>
    <w:rsid w:val="00B46EDE"/>
    <w:rsid w:val="00B46F4E"/>
    <w:rsid w:val="00B47377"/>
    <w:rsid w:val="00B473AE"/>
    <w:rsid w:val="00B474B6"/>
    <w:rsid w:val="00B47770"/>
    <w:rsid w:val="00B4782C"/>
    <w:rsid w:val="00B4795D"/>
    <w:rsid w:val="00B47A08"/>
    <w:rsid w:val="00B5005B"/>
    <w:rsid w:val="00B50155"/>
    <w:rsid w:val="00B50610"/>
    <w:rsid w:val="00B508B3"/>
    <w:rsid w:val="00B50910"/>
    <w:rsid w:val="00B50924"/>
    <w:rsid w:val="00B50C14"/>
    <w:rsid w:val="00B5115D"/>
    <w:rsid w:val="00B514C1"/>
    <w:rsid w:val="00B521A8"/>
    <w:rsid w:val="00B522FF"/>
    <w:rsid w:val="00B52878"/>
    <w:rsid w:val="00B528A8"/>
    <w:rsid w:val="00B5290C"/>
    <w:rsid w:val="00B52C41"/>
    <w:rsid w:val="00B52D15"/>
    <w:rsid w:val="00B532DE"/>
    <w:rsid w:val="00B53550"/>
    <w:rsid w:val="00B53E3F"/>
    <w:rsid w:val="00B5408F"/>
    <w:rsid w:val="00B5411F"/>
    <w:rsid w:val="00B544CA"/>
    <w:rsid w:val="00B54621"/>
    <w:rsid w:val="00B547BE"/>
    <w:rsid w:val="00B547D3"/>
    <w:rsid w:val="00B54A6D"/>
    <w:rsid w:val="00B54D9B"/>
    <w:rsid w:val="00B54F3C"/>
    <w:rsid w:val="00B54FAD"/>
    <w:rsid w:val="00B55248"/>
    <w:rsid w:val="00B55303"/>
    <w:rsid w:val="00B556D8"/>
    <w:rsid w:val="00B558C7"/>
    <w:rsid w:val="00B55A7D"/>
    <w:rsid w:val="00B55BF8"/>
    <w:rsid w:val="00B56063"/>
    <w:rsid w:val="00B5636F"/>
    <w:rsid w:val="00B56561"/>
    <w:rsid w:val="00B57482"/>
    <w:rsid w:val="00B603C4"/>
    <w:rsid w:val="00B6054D"/>
    <w:rsid w:val="00B60709"/>
    <w:rsid w:val="00B60A4F"/>
    <w:rsid w:val="00B60AEC"/>
    <w:rsid w:val="00B60CFB"/>
    <w:rsid w:val="00B6112A"/>
    <w:rsid w:val="00B61365"/>
    <w:rsid w:val="00B6189B"/>
    <w:rsid w:val="00B61EFC"/>
    <w:rsid w:val="00B6218D"/>
    <w:rsid w:val="00B62217"/>
    <w:rsid w:val="00B6269C"/>
    <w:rsid w:val="00B6283A"/>
    <w:rsid w:val="00B62ADE"/>
    <w:rsid w:val="00B62DAF"/>
    <w:rsid w:val="00B62DB1"/>
    <w:rsid w:val="00B62F72"/>
    <w:rsid w:val="00B62FB6"/>
    <w:rsid w:val="00B633C7"/>
    <w:rsid w:val="00B63491"/>
    <w:rsid w:val="00B6376A"/>
    <w:rsid w:val="00B63B3D"/>
    <w:rsid w:val="00B63D3A"/>
    <w:rsid w:val="00B6474B"/>
    <w:rsid w:val="00B6495E"/>
    <w:rsid w:val="00B65234"/>
    <w:rsid w:val="00B653A5"/>
    <w:rsid w:val="00B65521"/>
    <w:rsid w:val="00B65CE7"/>
    <w:rsid w:val="00B65DB9"/>
    <w:rsid w:val="00B66373"/>
    <w:rsid w:val="00B6646D"/>
    <w:rsid w:val="00B66772"/>
    <w:rsid w:val="00B66A9D"/>
    <w:rsid w:val="00B66CB5"/>
    <w:rsid w:val="00B66F1D"/>
    <w:rsid w:val="00B6708B"/>
    <w:rsid w:val="00B6765F"/>
    <w:rsid w:val="00B67BAD"/>
    <w:rsid w:val="00B67D20"/>
    <w:rsid w:val="00B706C7"/>
    <w:rsid w:val="00B70851"/>
    <w:rsid w:val="00B7090F"/>
    <w:rsid w:val="00B70959"/>
    <w:rsid w:val="00B709F1"/>
    <w:rsid w:val="00B70AF9"/>
    <w:rsid w:val="00B7162A"/>
    <w:rsid w:val="00B71852"/>
    <w:rsid w:val="00B71C0F"/>
    <w:rsid w:val="00B71FF8"/>
    <w:rsid w:val="00B721E9"/>
    <w:rsid w:val="00B728E3"/>
    <w:rsid w:val="00B72F17"/>
    <w:rsid w:val="00B732BF"/>
    <w:rsid w:val="00B734D5"/>
    <w:rsid w:val="00B73740"/>
    <w:rsid w:val="00B73BC4"/>
    <w:rsid w:val="00B73BF2"/>
    <w:rsid w:val="00B742D8"/>
    <w:rsid w:val="00B74778"/>
    <w:rsid w:val="00B74956"/>
    <w:rsid w:val="00B7497D"/>
    <w:rsid w:val="00B74FBF"/>
    <w:rsid w:val="00B754ED"/>
    <w:rsid w:val="00B75708"/>
    <w:rsid w:val="00B7587C"/>
    <w:rsid w:val="00B759E1"/>
    <w:rsid w:val="00B75A3B"/>
    <w:rsid w:val="00B75BBA"/>
    <w:rsid w:val="00B76676"/>
    <w:rsid w:val="00B7698D"/>
    <w:rsid w:val="00B76AC7"/>
    <w:rsid w:val="00B77092"/>
    <w:rsid w:val="00B7746C"/>
    <w:rsid w:val="00B778A0"/>
    <w:rsid w:val="00B778B2"/>
    <w:rsid w:val="00B77C91"/>
    <w:rsid w:val="00B77CF5"/>
    <w:rsid w:val="00B803DC"/>
    <w:rsid w:val="00B803FA"/>
    <w:rsid w:val="00B8095E"/>
    <w:rsid w:val="00B809E6"/>
    <w:rsid w:val="00B8103A"/>
    <w:rsid w:val="00B810D7"/>
    <w:rsid w:val="00B81A5B"/>
    <w:rsid w:val="00B81C10"/>
    <w:rsid w:val="00B81F34"/>
    <w:rsid w:val="00B827BC"/>
    <w:rsid w:val="00B82E75"/>
    <w:rsid w:val="00B83019"/>
    <w:rsid w:val="00B8328F"/>
    <w:rsid w:val="00B837F5"/>
    <w:rsid w:val="00B83B7F"/>
    <w:rsid w:val="00B8408B"/>
    <w:rsid w:val="00B8437B"/>
    <w:rsid w:val="00B84467"/>
    <w:rsid w:val="00B844D5"/>
    <w:rsid w:val="00B847D7"/>
    <w:rsid w:val="00B84840"/>
    <w:rsid w:val="00B8489E"/>
    <w:rsid w:val="00B84B89"/>
    <w:rsid w:val="00B84C58"/>
    <w:rsid w:val="00B84D42"/>
    <w:rsid w:val="00B84DB0"/>
    <w:rsid w:val="00B85341"/>
    <w:rsid w:val="00B854EF"/>
    <w:rsid w:val="00B8590E"/>
    <w:rsid w:val="00B8631A"/>
    <w:rsid w:val="00B8663F"/>
    <w:rsid w:val="00B869F8"/>
    <w:rsid w:val="00B86BD3"/>
    <w:rsid w:val="00B86C6B"/>
    <w:rsid w:val="00B86D7E"/>
    <w:rsid w:val="00B87369"/>
    <w:rsid w:val="00B8760F"/>
    <w:rsid w:val="00B8791A"/>
    <w:rsid w:val="00B87DFB"/>
    <w:rsid w:val="00B90410"/>
    <w:rsid w:val="00B90598"/>
    <w:rsid w:val="00B9091B"/>
    <w:rsid w:val="00B90CD3"/>
    <w:rsid w:val="00B90E07"/>
    <w:rsid w:val="00B9161D"/>
    <w:rsid w:val="00B91B36"/>
    <w:rsid w:val="00B91E30"/>
    <w:rsid w:val="00B921F1"/>
    <w:rsid w:val="00B927ED"/>
    <w:rsid w:val="00B9280E"/>
    <w:rsid w:val="00B9293C"/>
    <w:rsid w:val="00B92EC2"/>
    <w:rsid w:val="00B9327E"/>
    <w:rsid w:val="00B93346"/>
    <w:rsid w:val="00B9397C"/>
    <w:rsid w:val="00B94258"/>
    <w:rsid w:val="00B944AE"/>
    <w:rsid w:val="00B948BC"/>
    <w:rsid w:val="00B94901"/>
    <w:rsid w:val="00B94BC7"/>
    <w:rsid w:val="00B94CA5"/>
    <w:rsid w:val="00B94D84"/>
    <w:rsid w:val="00B94E3C"/>
    <w:rsid w:val="00B950A9"/>
    <w:rsid w:val="00B950C0"/>
    <w:rsid w:val="00B951D4"/>
    <w:rsid w:val="00B9564E"/>
    <w:rsid w:val="00B9584F"/>
    <w:rsid w:val="00B95890"/>
    <w:rsid w:val="00B95BF1"/>
    <w:rsid w:val="00B9666F"/>
    <w:rsid w:val="00B968B4"/>
    <w:rsid w:val="00B969F2"/>
    <w:rsid w:val="00B96AA2"/>
    <w:rsid w:val="00B96D5E"/>
    <w:rsid w:val="00B96DF8"/>
    <w:rsid w:val="00B96F08"/>
    <w:rsid w:val="00B97110"/>
    <w:rsid w:val="00B97224"/>
    <w:rsid w:val="00B97322"/>
    <w:rsid w:val="00B97462"/>
    <w:rsid w:val="00B974D2"/>
    <w:rsid w:val="00B9751F"/>
    <w:rsid w:val="00B97827"/>
    <w:rsid w:val="00BA00BE"/>
    <w:rsid w:val="00BA020A"/>
    <w:rsid w:val="00BA085B"/>
    <w:rsid w:val="00BA0D82"/>
    <w:rsid w:val="00BA0DBF"/>
    <w:rsid w:val="00BA1064"/>
    <w:rsid w:val="00BA1319"/>
    <w:rsid w:val="00BA181A"/>
    <w:rsid w:val="00BA19A7"/>
    <w:rsid w:val="00BA1D20"/>
    <w:rsid w:val="00BA1D52"/>
    <w:rsid w:val="00BA237D"/>
    <w:rsid w:val="00BA26C6"/>
    <w:rsid w:val="00BA293A"/>
    <w:rsid w:val="00BA2A0F"/>
    <w:rsid w:val="00BA2A43"/>
    <w:rsid w:val="00BA2BFB"/>
    <w:rsid w:val="00BA2D67"/>
    <w:rsid w:val="00BA311D"/>
    <w:rsid w:val="00BA3FCE"/>
    <w:rsid w:val="00BA42BC"/>
    <w:rsid w:val="00BA4882"/>
    <w:rsid w:val="00BA4FF5"/>
    <w:rsid w:val="00BA521C"/>
    <w:rsid w:val="00BA533D"/>
    <w:rsid w:val="00BA552C"/>
    <w:rsid w:val="00BA55FE"/>
    <w:rsid w:val="00BA58B1"/>
    <w:rsid w:val="00BA58B5"/>
    <w:rsid w:val="00BA59C2"/>
    <w:rsid w:val="00BA6200"/>
    <w:rsid w:val="00BA6341"/>
    <w:rsid w:val="00BA63DF"/>
    <w:rsid w:val="00BA6481"/>
    <w:rsid w:val="00BA64DE"/>
    <w:rsid w:val="00BA6689"/>
    <w:rsid w:val="00BA6AC8"/>
    <w:rsid w:val="00BA6CB4"/>
    <w:rsid w:val="00BA7122"/>
    <w:rsid w:val="00BA76E0"/>
    <w:rsid w:val="00BA7FF4"/>
    <w:rsid w:val="00BB008D"/>
    <w:rsid w:val="00BB01FA"/>
    <w:rsid w:val="00BB0259"/>
    <w:rsid w:val="00BB02B6"/>
    <w:rsid w:val="00BB0348"/>
    <w:rsid w:val="00BB14A7"/>
    <w:rsid w:val="00BB1626"/>
    <w:rsid w:val="00BB17CF"/>
    <w:rsid w:val="00BB1D96"/>
    <w:rsid w:val="00BB1E1A"/>
    <w:rsid w:val="00BB1F66"/>
    <w:rsid w:val="00BB2264"/>
    <w:rsid w:val="00BB22FE"/>
    <w:rsid w:val="00BB235E"/>
    <w:rsid w:val="00BB290D"/>
    <w:rsid w:val="00BB2C11"/>
    <w:rsid w:val="00BB31C7"/>
    <w:rsid w:val="00BB332A"/>
    <w:rsid w:val="00BB3349"/>
    <w:rsid w:val="00BB3C1C"/>
    <w:rsid w:val="00BB3C3C"/>
    <w:rsid w:val="00BB3CBA"/>
    <w:rsid w:val="00BB3EF4"/>
    <w:rsid w:val="00BB40FA"/>
    <w:rsid w:val="00BB411F"/>
    <w:rsid w:val="00BB468B"/>
    <w:rsid w:val="00BB4723"/>
    <w:rsid w:val="00BB4A4D"/>
    <w:rsid w:val="00BB4AA5"/>
    <w:rsid w:val="00BB4B03"/>
    <w:rsid w:val="00BB4BB6"/>
    <w:rsid w:val="00BB52BA"/>
    <w:rsid w:val="00BB56B5"/>
    <w:rsid w:val="00BB57A3"/>
    <w:rsid w:val="00BB5938"/>
    <w:rsid w:val="00BB5C0F"/>
    <w:rsid w:val="00BB5F32"/>
    <w:rsid w:val="00BB63DB"/>
    <w:rsid w:val="00BB6698"/>
    <w:rsid w:val="00BB6D51"/>
    <w:rsid w:val="00BB6DDD"/>
    <w:rsid w:val="00BB74D8"/>
    <w:rsid w:val="00BB75D6"/>
    <w:rsid w:val="00BB7B1C"/>
    <w:rsid w:val="00BB7CEF"/>
    <w:rsid w:val="00BB7D2F"/>
    <w:rsid w:val="00BC007B"/>
    <w:rsid w:val="00BC01A9"/>
    <w:rsid w:val="00BC049B"/>
    <w:rsid w:val="00BC06EE"/>
    <w:rsid w:val="00BC0720"/>
    <w:rsid w:val="00BC0850"/>
    <w:rsid w:val="00BC093A"/>
    <w:rsid w:val="00BC0E46"/>
    <w:rsid w:val="00BC0E9D"/>
    <w:rsid w:val="00BC1308"/>
    <w:rsid w:val="00BC144A"/>
    <w:rsid w:val="00BC148C"/>
    <w:rsid w:val="00BC1B28"/>
    <w:rsid w:val="00BC2165"/>
    <w:rsid w:val="00BC2648"/>
    <w:rsid w:val="00BC270A"/>
    <w:rsid w:val="00BC3670"/>
    <w:rsid w:val="00BC40DC"/>
    <w:rsid w:val="00BC4896"/>
    <w:rsid w:val="00BC49FC"/>
    <w:rsid w:val="00BC4F24"/>
    <w:rsid w:val="00BC509E"/>
    <w:rsid w:val="00BC5820"/>
    <w:rsid w:val="00BC5B38"/>
    <w:rsid w:val="00BC5C0B"/>
    <w:rsid w:val="00BC5E32"/>
    <w:rsid w:val="00BC5F08"/>
    <w:rsid w:val="00BC6CCB"/>
    <w:rsid w:val="00BC6EC2"/>
    <w:rsid w:val="00BC7288"/>
    <w:rsid w:val="00BC72D6"/>
    <w:rsid w:val="00BC7B08"/>
    <w:rsid w:val="00BD0485"/>
    <w:rsid w:val="00BD094B"/>
    <w:rsid w:val="00BD0F87"/>
    <w:rsid w:val="00BD1101"/>
    <w:rsid w:val="00BD126C"/>
    <w:rsid w:val="00BD136D"/>
    <w:rsid w:val="00BD1731"/>
    <w:rsid w:val="00BD18BB"/>
    <w:rsid w:val="00BD1909"/>
    <w:rsid w:val="00BD217A"/>
    <w:rsid w:val="00BD2E15"/>
    <w:rsid w:val="00BD2FC6"/>
    <w:rsid w:val="00BD35AD"/>
    <w:rsid w:val="00BD39BD"/>
    <w:rsid w:val="00BD3AB4"/>
    <w:rsid w:val="00BD3BE7"/>
    <w:rsid w:val="00BD3EDE"/>
    <w:rsid w:val="00BD4321"/>
    <w:rsid w:val="00BD4379"/>
    <w:rsid w:val="00BD4614"/>
    <w:rsid w:val="00BD46EA"/>
    <w:rsid w:val="00BD47C9"/>
    <w:rsid w:val="00BD49C5"/>
    <w:rsid w:val="00BD4EDF"/>
    <w:rsid w:val="00BD5258"/>
    <w:rsid w:val="00BD5267"/>
    <w:rsid w:val="00BD5288"/>
    <w:rsid w:val="00BD54A8"/>
    <w:rsid w:val="00BD54E0"/>
    <w:rsid w:val="00BD65A1"/>
    <w:rsid w:val="00BD660B"/>
    <w:rsid w:val="00BD6815"/>
    <w:rsid w:val="00BD6856"/>
    <w:rsid w:val="00BD6878"/>
    <w:rsid w:val="00BD6D88"/>
    <w:rsid w:val="00BD7635"/>
    <w:rsid w:val="00BD7B26"/>
    <w:rsid w:val="00BD7D9A"/>
    <w:rsid w:val="00BD7E36"/>
    <w:rsid w:val="00BE02E8"/>
    <w:rsid w:val="00BE086A"/>
    <w:rsid w:val="00BE0C14"/>
    <w:rsid w:val="00BE0C7D"/>
    <w:rsid w:val="00BE0F24"/>
    <w:rsid w:val="00BE16B0"/>
    <w:rsid w:val="00BE16FA"/>
    <w:rsid w:val="00BE17CF"/>
    <w:rsid w:val="00BE19AC"/>
    <w:rsid w:val="00BE2520"/>
    <w:rsid w:val="00BE2540"/>
    <w:rsid w:val="00BE287A"/>
    <w:rsid w:val="00BE2BA2"/>
    <w:rsid w:val="00BE313E"/>
    <w:rsid w:val="00BE352D"/>
    <w:rsid w:val="00BE3873"/>
    <w:rsid w:val="00BE38F1"/>
    <w:rsid w:val="00BE3923"/>
    <w:rsid w:val="00BE3C3D"/>
    <w:rsid w:val="00BE3D74"/>
    <w:rsid w:val="00BE3EBC"/>
    <w:rsid w:val="00BE409C"/>
    <w:rsid w:val="00BE4410"/>
    <w:rsid w:val="00BE4572"/>
    <w:rsid w:val="00BE4CAF"/>
    <w:rsid w:val="00BE50DE"/>
    <w:rsid w:val="00BE5200"/>
    <w:rsid w:val="00BE5679"/>
    <w:rsid w:val="00BE58AB"/>
    <w:rsid w:val="00BE59DF"/>
    <w:rsid w:val="00BE5D88"/>
    <w:rsid w:val="00BE613D"/>
    <w:rsid w:val="00BE69EE"/>
    <w:rsid w:val="00BE7116"/>
    <w:rsid w:val="00BE7195"/>
    <w:rsid w:val="00BE738C"/>
    <w:rsid w:val="00BE73A7"/>
    <w:rsid w:val="00BE7408"/>
    <w:rsid w:val="00BE7B75"/>
    <w:rsid w:val="00BE7D89"/>
    <w:rsid w:val="00BE7EB9"/>
    <w:rsid w:val="00BF02B7"/>
    <w:rsid w:val="00BF046F"/>
    <w:rsid w:val="00BF0B97"/>
    <w:rsid w:val="00BF0B98"/>
    <w:rsid w:val="00BF1469"/>
    <w:rsid w:val="00BF166B"/>
    <w:rsid w:val="00BF171E"/>
    <w:rsid w:val="00BF186C"/>
    <w:rsid w:val="00BF1B89"/>
    <w:rsid w:val="00BF2564"/>
    <w:rsid w:val="00BF29FD"/>
    <w:rsid w:val="00BF2AAC"/>
    <w:rsid w:val="00BF2B35"/>
    <w:rsid w:val="00BF2C4D"/>
    <w:rsid w:val="00BF3C49"/>
    <w:rsid w:val="00BF3C97"/>
    <w:rsid w:val="00BF3D7D"/>
    <w:rsid w:val="00BF3F0B"/>
    <w:rsid w:val="00BF407A"/>
    <w:rsid w:val="00BF423A"/>
    <w:rsid w:val="00BF46B7"/>
    <w:rsid w:val="00BF546D"/>
    <w:rsid w:val="00BF54FE"/>
    <w:rsid w:val="00BF5F89"/>
    <w:rsid w:val="00BF5FA1"/>
    <w:rsid w:val="00BF6191"/>
    <w:rsid w:val="00BF6326"/>
    <w:rsid w:val="00BF6414"/>
    <w:rsid w:val="00BF6757"/>
    <w:rsid w:val="00BF69BA"/>
    <w:rsid w:val="00BF6C26"/>
    <w:rsid w:val="00BF7399"/>
    <w:rsid w:val="00BF745C"/>
    <w:rsid w:val="00BF7538"/>
    <w:rsid w:val="00BF7562"/>
    <w:rsid w:val="00BF7964"/>
    <w:rsid w:val="00BF79EC"/>
    <w:rsid w:val="00BF7BBB"/>
    <w:rsid w:val="00BF7D82"/>
    <w:rsid w:val="00BF7F1D"/>
    <w:rsid w:val="00C0014A"/>
    <w:rsid w:val="00C002FB"/>
    <w:rsid w:val="00C00787"/>
    <w:rsid w:val="00C013A2"/>
    <w:rsid w:val="00C014FF"/>
    <w:rsid w:val="00C018D0"/>
    <w:rsid w:val="00C01E6D"/>
    <w:rsid w:val="00C02144"/>
    <w:rsid w:val="00C0233B"/>
    <w:rsid w:val="00C02484"/>
    <w:rsid w:val="00C024BA"/>
    <w:rsid w:val="00C02512"/>
    <w:rsid w:val="00C02C66"/>
    <w:rsid w:val="00C02C90"/>
    <w:rsid w:val="00C03541"/>
    <w:rsid w:val="00C035EE"/>
    <w:rsid w:val="00C03695"/>
    <w:rsid w:val="00C037B5"/>
    <w:rsid w:val="00C03929"/>
    <w:rsid w:val="00C03F7F"/>
    <w:rsid w:val="00C04066"/>
    <w:rsid w:val="00C04127"/>
    <w:rsid w:val="00C0451E"/>
    <w:rsid w:val="00C04C13"/>
    <w:rsid w:val="00C05196"/>
    <w:rsid w:val="00C05598"/>
    <w:rsid w:val="00C05721"/>
    <w:rsid w:val="00C05737"/>
    <w:rsid w:val="00C0581F"/>
    <w:rsid w:val="00C05856"/>
    <w:rsid w:val="00C06476"/>
    <w:rsid w:val="00C067E2"/>
    <w:rsid w:val="00C06E89"/>
    <w:rsid w:val="00C07948"/>
    <w:rsid w:val="00C07F2F"/>
    <w:rsid w:val="00C103EF"/>
    <w:rsid w:val="00C104DB"/>
    <w:rsid w:val="00C1058D"/>
    <w:rsid w:val="00C109DF"/>
    <w:rsid w:val="00C10C89"/>
    <w:rsid w:val="00C10CA3"/>
    <w:rsid w:val="00C11406"/>
    <w:rsid w:val="00C11642"/>
    <w:rsid w:val="00C118DF"/>
    <w:rsid w:val="00C11C83"/>
    <w:rsid w:val="00C11E70"/>
    <w:rsid w:val="00C11ECD"/>
    <w:rsid w:val="00C12741"/>
    <w:rsid w:val="00C12ADF"/>
    <w:rsid w:val="00C12B04"/>
    <w:rsid w:val="00C13241"/>
    <w:rsid w:val="00C13781"/>
    <w:rsid w:val="00C13987"/>
    <w:rsid w:val="00C13AA0"/>
    <w:rsid w:val="00C13B5C"/>
    <w:rsid w:val="00C13E49"/>
    <w:rsid w:val="00C1405B"/>
    <w:rsid w:val="00C146FF"/>
    <w:rsid w:val="00C14A9D"/>
    <w:rsid w:val="00C14C1F"/>
    <w:rsid w:val="00C1543D"/>
    <w:rsid w:val="00C156B0"/>
    <w:rsid w:val="00C15967"/>
    <w:rsid w:val="00C15A23"/>
    <w:rsid w:val="00C15C47"/>
    <w:rsid w:val="00C16050"/>
    <w:rsid w:val="00C173D1"/>
    <w:rsid w:val="00C17452"/>
    <w:rsid w:val="00C17611"/>
    <w:rsid w:val="00C17C63"/>
    <w:rsid w:val="00C2009A"/>
    <w:rsid w:val="00C206E8"/>
    <w:rsid w:val="00C208E9"/>
    <w:rsid w:val="00C20A74"/>
    <w:rsid w:val="00C20C22"/>
    <w:rsid w:val="00C20CAB"/>
    <w:rsid w:val="00C20CB6"/>
    <w:rsid w:val="00C20D18"/>
    <w:rsid w:val="00C20F1D"/>
    <w:rsid w:val="00C2120B"/>
    <w:rsid w:val="00C2161C"/>
    <w:rsid w:val="00C2166D"/>
    <w:rsid w:val="00C2193D"/>
    <w:rsid w:val="00C219FB"/>
    <w:rsid w:val="00C21E55"/>
    <w:rsid w:val="00C22333"/>
    <w:rsid w:val="00C226CD"/>
    <w:rsid w:val="00C229AD"/>
    <w:rsid w:val="00C22FF4"/>
    <w:rsid w:val="00C23C8F"/>
    <w:rsid w:val="00C24505"/>
    <w:rsid w:val="00C24F85"/>
    <w:rsid w:val="00C254F5"/>
    <w:rsid w:val="00C25F43"/>
    <w:rsid w:val="00C26BDC"/>
    <w:rsid w:val="00C26C12"/>
    <w:rsid w:val="00C2749D"/>
    <w:rsid w:val="00C276A0"/>
    <w:rsid w:val="00C27D1D"/>
    <w:rsid w:val="00C3001E"/>
    <w:rsid w:val="00C306FC"/>
    <w:rsid w:val="00C30788"/>
    <w:rsid w:val="00C30A51"/>
    <w:rsid w:val="00C30B6B"/>
    <w:rsid w:val="00C30D3D"/>
    <w:rsid w:val="00C3103B"/>
    <w:rsid w:val="00C312C8"/>
    <w:rsid w:val="00C31336"/>
    <w:rsid w:val="00C31EA0"/>
    <w:rsid w:val="00C32029"/>
    <w:rsid w:val="00C3241B"/>
    <w:rsid w:val="00C329EF"/>
    <w:rsid w:val="00C32B1C"/>
    <w:rsid w:val="00C32D83"/>
    <w:rsid w:val="00C332E6"/>
    <w:rsid w:val="00C33386"/>
    <w:rsid w:val="00C33564"/>
    <w:rsid w:val="00C335A7"/>
    <w:rsid w:val="00C336C0"/>
    <w:rsid w:val="00C33803"/>
    <w:rsid w:val="00C33955"/>
    <w:rsid w:val="00C33EAE"/>
    <w:rsid w:val="00C3467B"/>
    <w:rsid w:val="00C34A47"/>
    <w:rsid w:val="00C34FDA"/>
    <w:rsid w:val="00C350B6"/>
    <w:rsid w:val="00C351E5"/>
    <w:rsid w:val="00C3552F"/>
    <w:rsid w:val="00C3578E"/>
    <w:rsid w:val="00C35D78"/>
    <w:rsid w:val="00C35E09"/>
    <w:rsid w:val="00C360FC"/>
    <w:rsid w:val="00C36151"/>
    <w:rsid w:val="00C36D5B"/>
    <w:rsid w:val="00C371EB"/>
    <w:rsid w:val="00C37377"/>
    <w:rsid w:val="00C375A1"/>
    <w:rsid w:val="00C37D57"/>
    <w:rsid w:val="00C37D7B"/>
    <w:rsid w:val="00C37DBF"/>
    <w:rsid w:val="00C40081"/>
    <w:rsid w:val="00C40246"/>
    <w:rsid w:val="00C404BF"/>
    <w:rsid w:val="00C40A3E"/>
    <w:rsid w:val="00C40B3D"/>
    <w:rsid w:val="00C40D3F"/>
    <w:rsid w:val="00C40FDA"/>
    <w:rsid w:val="00C411C3"/>
    <w:rsid w:val="00C413D6"/>
    <w:rsid w:val="00C41684"/>
    <w:rsid w:val="00C4187D"/>
    <w:rsid w:val="00C41BFE"/>
    <w:rsid w:val="00C41C48"/>
    <w:rsid w:val="00C42354"/>
    <w:rsid w:val="00C426ED"/>
    <w:rsid w:val="00C427DE"/>
    <w:rsid w:val="00C42912"/>
    <w:rsid w:val="00C436DF"/>
    <w:rsid w:val="00C4396E"/>
    <w:rsid w:val="00C43ACA"/>
    <w:rsid w:val="00C43D48"/>
    <w:rsid w:val="00C44A1F"/>
    <w:rsid w:val="00C44BBD"/>
    <w:rsid w:val="00C44C4F"/>
    <w:rsid w:val="00C44F6B"/>
    <w:rsid w:val="00C457F2"/>
    <w:rsid w:val="00C458E7"/>
    <w:rsid w:val="00C462DD"/>
    <w:rsid w:val="00C46687"/>
    <w:rsid w:val="00C46DF4"/>
    <w:rsid w:val="00C47148"/>
    <w:rsid w:val="00C47238"/>
    <w:rsid w:val="00C473B5"/>
    <w:rsid w:val="00C477A8"/>
    <w:rsid w:val="00C477C8"/>
    <w:rsid w:val="00C478CA"/>
    <w:rsid w:val="00C4793D"/>
    <w:rsid w:val="00C50033"/>
    <w:rsid w:val="00C500EB"/>
    <w:rsid w:val="00C503CD"/>
    <w:rsid w:val="00C5096D"/>
    <w:rsid w:val="00C50AFF"/>
    <w:rsid w:val="00C51069"/>
    <w:rsid w:val="00C51410"/>
    <w:rsid w:val="00C515E3"/>
    <w:rsid w:val="00C5216C"/>
    <w:rsid w:val="00C5226F"/>
    <w:rsid w:val="00C527C8"/>
    <w:rsid w:val="00C528D3"/>
    <w:rsid w:val="00C5378F"/>
    <w:rsid w:val="00C539A2"/>
    <w:rsid w:val="00C53A63"/>
    <w:rsid w:val="00C53F81"/>
    <w:rsid w:val="00C54015"/>
    <w:rsid w:val="00C54033"/>
    <w:rsid w:val="00C5414A"/>
    <w:rsid w:val="00C54153"/>
    <w:rsid w:val="00C54490"/>
    <w:rsid w:val="00C55A61"/>
    <w:rsid w:val="00C5665D"/>
    <w:rsid w:val="00C572F4"/>
    <w:rsid w:val="00C57312"/>
    <w:rsid w:val="00C573B4"/>
    <w:rsid w:val="00C576C7"/>
    <w:rsid w:val="00C577EB"/>
    <w:rsid w:val="00C57907"/>
    <w:rsid w:val="00C606F4"/>
    <w:rsid w:val="00C607BE"/>
    <w:rsid w:val="00C6081C"/>
    <w:rsid w:val="00C60A25"/>
    <w:rsid w:val="00C60FE6"/>
    <w:rsid w:val="00C61049"/>
    <w:rsid w:val="00C6148A"/>
    <w:rsid w:val="00C616B6"/>
    <w:rsid w:val="00C61708"/>
    <w:rsid w:val="00C6196D"/>
    <w:rsid w:val="00C61E64"/>
    <w:rsid w:val="00C62233"/>
    <w:rsid w:val="00C622AC"/>
    <w:rsid w:val="00C623D0"/>
    <w:rsid w:val="00C6246C"/>
    <w:rsid w:val="00C6248C"/>
    <w:rsid w:val="00C62697"/>
    <w:rsid w:val="00C62CDA"/>
    <w:rsid w:val="00C62EAC"/>
    <w:rsid w:val="00C6317B"/>
    <w:rsid w:val="00C640C9"/>
    <w:rsid w:val="00C641B8"/>
    <w:rsid w:val="00C64420"/>
    <w:rsid w:val="00C647A5"/>
    <w:rsid w:val="00C64A82"/>
    <w:rsid w:val="00C64BCE"/>
    <w:rsid w:val="00C64DF4"/>
    <w:rsid w:val="00C64E8F"/>
    <w:rsid w:val="00C65252"/>
    <w:rsid w:val="00C65312"/>
    <w:rsid w:val="00C65B81"/>
    <w:rsid w:val="00C6604A"/>
    <w:rsid w:val="00C66051"/>
    <w:rsid w:val="00C66088"/>
    <w:rsid w:val="00C660EC"/>
    <w:rsid w:val="00C66204"/>
    <w:rsid w:val="00C6647B"/>
    <w:rsid w:val="00C66A54"/>
    <w:rsid w:val="00C66C57"/>
    <w:rsid w:val="00C67203"/>
    <w:rsid w:val="00C674A6"/>
    <w:rsid w:val="00C678D5"/>
    <w:rsid w:val="00C67C9F"/>
    <w:rsid w:val="00C67FC1"/>
    <w:rsid w:val="00C70183"/>
    <w:rsid w:val="00C7074B"/>
    <w:rsid w:val="00C70833"/>
    <w:rsid w:val="00C7089E"/>
    <w:rsid w:val="00C70A02"/>
    <w:rsid w:val="00C716CB"/>
    <w:rsid w:val="00C719FA"/>
    <w:rsid w:val="00C72039"/>
    <w:rsid w:val="00C72114"/>
    <w:rsid w:val="00C72126"/>
    <w:rsid w:val="00C722CB"/>
    <w:rsid w:val="00C723D4"/>
    <w:rsid w:val="00C72743"/>
    <w:rsid w:val="00C72A05"/>
    <w:rsid w:val="00C72CC3"/>
    <w:rsid w:val="00C72E05"/>
    <w:rsid w:val="00C734F7"/>
    <w:rsid w:val="00C735E3"/>
    <w:rsid w:val="00C73856"/>
    <w:rsid w:val="00C73A13"/>
    <w:rsid w:val="00C73C96"/>
    <w:rsid w:val="00C73F74"/>
    <w:rsid w:val="00C7490D"/>
    <w:rsid w:val="00C74937"/>
    <w:rsid w:val="00C74E30"/>
    <w:rsid w:val="00C75062"/>
    <w:rsid w:val="00C751E2"/>
    <w:rsid w:val="00C75896"/>
    <w:rsid w:val="00C758F2"/>
    <w:rsid w:val="00C75C40"/>
    <w:rsid w:val="00C75DD7"/>
    <w:rsid w:val="00C75FBB"/>
    <w:rsid w:val="00C76219"/>
    <w:rsid w:val="00C76711"/>
    <w:rsid w:val="00C7710D"/>
    <w:rsid w:val="00C77534"/>
    <w:rsid w:val="00C7770B"/>
    <w:rsid w:val="00C7776F"/>
    <w:rsid w:val="00C7797B"/>
    <w:rsid w:val="00C77B8D"/>
    <w:rsid w:val="00C77C66"/>
    <w:rsid w:val="00C77CBB"/>
    <w:rsid w:val="00C77F30"/>
    <w:rsid w:val="00C77F82"/>
    <w:rsid w:val="00C80377"/>
    <w:rsid w:val="00C810A8"/>
    <w:rsid w:val="00C81921"/>
    <w:rsid w:val="00C81947"/>
    <w:rsid w:val="00C81AF9"/>
    <w:rsid w:val="00C81B88"/>
    <w:rsid w:val="00C81B9A"/>
    <w:rsid w:val="00C81E45"/>
    <w:rsid w:val="00C820B8"/>
    <w:rsid w:val="00C82426"/>
    <w:rsid w:val="00C8278C"/>
    <w:rsid w:val="00C827FF"/>
    <w:rsid w:val="00C8315A"/>
    <w:rsid w:val="00C831E0"/>
    <w:rsid w:val="00C83642"/>
    <w:rsid w:val="00C83AE3"/>
    <w:rsid w:val="00C83C94"/>
    <w:rsid w:val="00C840F5"/>
    <w:rsid w:val="00C844B1"/>
    <w:rsid w:val="00C84820"/>
    <w:rsid w:val="00C84991"/>
    <w:rsid w:val="00C84AB6"/>
    <w:rsid w:val="00C84C0E"/>
    <w:rsid w:val="00C8526D"/>
    <w:rsid w:val="00C85587"/>
    <w:rsid w:val="00C8575F"/>
    <w:rsid w:val="00C857E0"/>
    <w:rsid w:val="00C858E0"/>
    <w:rsid w:val="00C85A38"/>
    <w:rsid w:val="00C8661D"/>
    <w:rsid w:val="00C8681A"/>
    <w:rsid w:val="00C86BD8"/>
    <w:rsid w:val="00C87431"/>
    <w:rsid w:val="00C87501"/>
    <w:rsid w:val="00C878FE"/>
    <w:rsid w:val="00C87CE1"/>
    <w:rsid w:val="00C87E3D"/>
    <w:rsid w:val="00C87E73"/>
    <w:rsid w:val="00C9035E"/>
    <w:rsid w:val="00C903DE"/>
    <w:rsid w:val="00C9049C"/>
    <w:rsid w:val="00C90652"/>
    <w:rsid w:val="00C908D2"/>
    <w:rsid w:val="00C90ACE"/>
    <w:rsid w:val="00C90BAB"/>
    <w:rsid w:val="00C90C54"/>
    <w:rsid w:val="00C90EAE"/>
    <w:rsid w:val="00C916F7"/>
    <w:rsid w:val="00C91C4D"/>
    <w:rsid w:val="00C91D69"/>
    <w:rsid w:val="00C91F45"/>
    <w:rsid w:val="00C924A4"/>
    <w:rsid w:val="00C924CF"/>
    <w:rsid w:val="00C9283C"/>
    <w:rsid w:val="00C92AD6"/>
    <w:rsid w:val="00C92E1D"/>
    <w:rsid w:val="00C92E5A"/>
    <w:rsid w:val="00C92FE0"/>
    <w:rsid w:val="00C93028"/>
    <w:rsid w:val="00C9315D"/>
    <w:rsid w:val="00C93167"/>
    <w:rsid w:val="00C93359"/>
    <w:rsid w:val="00C934CD"/>
    <w:rsid w:val="00C93E3E"/>
    <w:rsid w:val="00C93E40"/>
    <w:rsid w:val="00C942EC"/>
    <w:rsid w:val="00C94590"/>
    <w:rsid w:val="00C94683"/>
    <w:rsid w:val="00C9476B"/>
    <w:rsid w:val="00C9478E"/>
    <w:rsid w:val="00C949BC"/>
    <w:rsid w:val="00C94FFC"/>
    <w:rsid w:val="00C95762"/>
    <w:rsid w:val="00C9586B"/>
    <w:rsid w:val="00C95B42"/>
    <w:rsid w:val="00C96112"/>
    <w:rsid w:val="00C966B8"/>
    <w:rsid w:val="00C96793"/>
    <w:rsid w:val="00C967A5"/>
    <w:rsid w:val="00C968DD"/>
    <w:rsid w:val="00C9694A"/>
    <w:rsid w:val="00C9700A"/>
    <w:rsid w:val="00C971B6"/>
    <w:rsid w:val="00C976A3"/>
    <w:rsid w:val="00C976ED"/>
    <w:rsid w:val="00C97AC2"/>
    <w:rsid w:val="00C97CA4"/>
    <w:rsid w:val="00CA0671"/>
    <w:rsid w:val="00CA0814"/>
    <w:rsid w:val="00CA0D6B"/>
    <w:rsid w:val="00CA1897"/>
    <w:rsid w:val="00CA1CE9"/>
    <w:rsid w:val="00CA2098"/>
    <w:rsid w:val="00CA2270"/>
    <w:rsid w:val="00CA24C8"/>
    <w:rsid w:val="00CA2C17"/>
    <w:rsid w:val="00CA38B3"/>
    <w:rsid w:val="00CA3D95"/>
    <w:rsid w:val="00CA448A"/>
    <w:rsid w:val="00CA44A1"/>
    <w:rsid w:val="00CA4866"/>
    <w:rsid w:val="00CA4AA4"/>
    <w:rsid w:val="00CA4CF2"/>
    <w:rsid w:val="00CA5208"/>
    <w:rsid w:val="00CA5AC1"/>
    <w:rsid w:val="00CA5B1B"/>
    <w:rsid w:val="00CA5B3C"/>
    <w:rsid w:val="00CA5E03"/>
    <w:rsid w:val="00CA5EF1"/>
    <w:rsid w:val="00CA5FD5"/>
    <w:rsid w:val="00CA62C2"/>
    <w:rsid w:val="00CA66AC"/>
    <w:rsid w:val="00CA6C99"/>
    <w:rsid w:val="00CA6E63"/>
    <w:rsid w:val="00CA70FD"/>
    <w:rsid w:val="00CA7249"/>
    <w:rsid w:val="00CA7289"/>
    <w:rsid w:val="00CA7841"/>
    <w:rsid w:val="00CA7A70"/>
    <w:rsid w:val="00CA7E43"/>
    <w:rsid w:val="00CB013D"/>
    <w:rsid w:val="00CB10C0"/>
    <w:rsid w:val="00CB17C4"/>
    <w:rsid w:val="00CB1EBC"/>
    <w:rsid w:val="00CB1FF7"/>
    <w:rsid w:val="00CB21BA"/>
    <w:rsid w:val="00CB22E7"/>
    <w:rsid w:val="00CB255D"/>
    <w:rsid w:val="00CB273D"/>
    <w:rsid w:val="00CB28C8"/>
    <w:rsid w:val="00CB2917"/>
    <w:rsid w:val="00CB294D"/>
    <w:rsid w:val="00CB29D3"/>
    <w:rsid w:val="00CB2D24"/>
    <w:rsid w:val="00CB2D5B"/>
    <w:rsid w:val="00CB2E94"/>
    <w:rsid w:val="00CB3222"/>
    <w:rsid w:val="00CB3480"/>
    <w:rsid w:val="00CB3BC2"/>
    <w:rsid w:val="00CB3C42"/>
    <w:rsid w:val="00CB3E22"/>
    <w:rsid w:val="00CB41CD"/>
    <w:rsid w:val="00CB420E"/>
    <w:rsid w:val="00CB4698"/>
    <w:rsid w:val="00CB48E7"/>
    <w:rsid w:val="00CB4939"/>
    <w:rsid w:val="00CB4A2C"/>
    <w:rsid w:val="00CB4EA2"/>
    <w:rsid w:val="00CB4F5E"/>
    <w:rsid w:val="00CB50DA"/>
    <w:rsid w:val="00CB547B"/>
    <w:rsid w:val="00CB5CBC"/>
    <w:rsid w:val="00CB5D13"/>
    <w:rsid w:val="00CB5DA4"/>
    <w:rsid w:val="00CB618C"/>
    <w:rsid w:val="00CB6437"/>
    <w:rsid w:val="00CB657F"/>
    <w:rsid w:val="00CB66D5"/>
    <w:rsid w:val="00CB670E"/>
    <w:rsid w:val="00CB6727"/>
    <w:rsid w:val="00CB73E8"/>
    <w:rsid w:val="00CB7419"/>
    <w:rsid w:val="00CC0616"/>
    <w:rsid w:val="00CC095F"/>
    <w:rsid w:val="00CC0D82"/>
    <w:rsid w:val="00CC0DD5"/>
    <w:rsid w:val="00CC0E46"/>
    <w:rsid w:val="00CC142A"/>
    <w:rsid w:val="00CC151E"/>
    <w:rsid w:val="00CC1F41"/>
    <w:rsid w:val="00CC22F9"/>
    <w:rsid w:val="00CC2303"/>
    <w:rsid w:val="00CC2340"/>
    <w:rsid w:val="00CC26C6"/>
    <w:rsid w:val="00CC274E"/>
    <w:rsid w:val="00CC2996"/>
    <w:rsid w:val="00CC2A37"/>
    <w:rsid w:val="00CC2C89"/>
    <w:rsid w:val="00CC2D8B"/>
    <w:rsid w:val="00CC2EAF"/>
    <w:rsid w:val="00CC3171"/>
    <w:rsid w:val="00CC3196"/>
    <w:rsid w:val="00CC3410"/>
    <w:rsid w:val="00CC35B4"/>
    <w:rsid w:val="00CC4421"/>
    <w:rsid w:val="00CC47E8"/>
    <w:rsid w:val="00CC4B3D"/>
    <w:rsid w:val="00CC4B7C"/>
    <w:rsid w:val="00CC4D6A"/>
    <w:rsid w:val="00CC4F03"/>
    <w:rsid w:val="00CC57F7"/>
    <w:rsid w:val="00CC5821"/>
    <w:rsid w:val="00CC5971"/>
    <w:rsid w:val="00CC6591"/>
    <w:rsid w:val="00CC6890"/>
    <w:rsid w:val="00CC6D77"/>
    <w:rsid w:val="00CC7F0F"/>
    <w:rsid w:val="00CD0094"/>
    <w:rsid w:val="00CD00E4"/>
    <w:rsid w:val="00CD18D2"/>
    <w:rsid w:val="00CD1E69"/>
    <w:rsid w:val="00CD21B0"/>
    <w:rsid w:val="00CD2289"/>
    <w:rsid w:val="00CD3418"/>
    <w:rsid w:val="00CD3A8E"/>
    <w:rsid w:val="00CD3EC0"/>
    <w:rsid w:val="00CD419B"/>
    <w:rsid w:val="00CD4590"/>
    <w:rsid w:val="00CD4591"/>
    <w:rsid w:val="00CD50AA"/>
    <w:rsid w:val="00CD54D3"/>
    <w:rsid w:val="00CD5ADE"/>
    <w:rsid w:val="00CD5DE8"/>
    <w:rsid w:val="00CD5E6B"/>
    <w:rsid w:val="00CD60B2"/>
    <w:rsid w:val="00CD6253"/>
    <w:rsid w:val="00CD62D1"/>
    <w:rsid w:val="00CD634A"/>
    <w:rsid w:val="00CD6430"/>
    <w:rsid w:val="00CD67C1"/>
    <w:rsid w:val="00CD6DA6"/>
    <w:rsid w:val="00CD723A"/>
    <w:rsid w:val="00CD75AB"/>
    <w:rsid w:val="00CD7C81"/>
    <w:rsid w:val="00CE09AC"/>
    <w:rsid w:val="00CE1137"/>
    <w:rsid w:val="00CE18B0"/>
    <w:rsid w:val="00CE1A82"/>
    <w:rsid w:val="00CE1B69"/>
    <w:rsid w:val="00CE1C29"/>
    <w:rsid w:val="00CE1FF5"/>
    <w:rsid w:val="00CE2155"/>
    <w:rsid w:val="00CE237E"/>
    <w:rsid w:val="00CE23F6"/>
    <w:rsid w:val="00CE2644"/>
    <w:rsid w:val="00CE26AE"/>
    <w:rsid w:val="00CE2866"/>
    <w:rsid w:val="00CE2C47"/>
    <w:rsid w:val="00CE2EF3"/>
    <w:rsid w:val="00CE30C8"/>
    <w:rsid w:val="00CE34D5"/>
    <w:rsid w:val="00CE365C"/>
    <w:rsid w:val="00CE36EB"/>
    <w:rsid w:val="00CE410D"/>
    <w:rsid w:val="00CE4221"/>
    <w:rsid w:val="00CE4FEE"/>
    <w:rsid w:val="00CE5055"/>
    <w:rsid w:val="00CE50BA"/>
    <w:rsid w:val="00CE51E0"/>
    <w:rsid w:val="00CE5318"/>
    <w:rsid w:val="00CE56D8"/>
    <w:rsid w:val="00CE58BA"/>
    <w:rsid w:val="00CE5997"/>
    <w:rsid w:val="00CE5BCE"/>
    <w:rsid w:val="00CE5C6D"/>
    <w:rsid w:val="00CE5D0F"/>
    <w:rsid w:val="00CE64C8"/>
    <w:rsid w:val="00CE659A"/>
    <w:rsid w:val="00CE668F"/>
    <w:rsid w:val="00CE6B7C"/>
    <w:rsid w:val="00CE7091"/>
    <w:rsid w:val="00CE794C"/>
    <w:rsid w:val="00CE79F0"/>
    <w:rsid w:val="00CE7D3B"/>
    <w:rsid w:val="00CF00F4"/>
    <w:rsid w:val="00CF076F"/>
    <w:rsid w:val="00CF0866"/>
    <w:rsid w:val="00CF0BAD"/>
    <w:rsid w:val="00CF0CCE"/>
    <w:rsid w:val="00CF0FAA"/>
    <w:rsid w:val="00CF1082"/>
    <w:rsid w:val="00CF11DC"/>
    <w:rsid w:val="00CF145D"/>
    <w:rsid w:val="00CF14D6"/>
    <w:rsid w:val="00CF183A"/>
    <w:rsid w:val="00CF1BF0"/>
    <w:rsid w:val="00CF1FD2"/>
    <w:rsid w:val="00CF25A9"/>
    <w:rsid w:val="00CF2DA1"/>
    <w:rsid w:val="00CF2E4C"/>
    <w:rsid w:val="00CF319B"/>
    <w:rsid w:val="00CF3781"/>
    <w:rsid w:val="00CF39FC"/>
    <w:rsid w:val="00CF4203"/>
    <w:rsid w:val="00CF4814"/>
    <w:rsid w:val="00CF4DEC"/>
    <w:rsid w:val="00CF4E5D"/>
    <w:rsid w:val="00CF57E8"/>
    <w:rsid w:val="00CF5CE1"/>
    <w:rsid w:val="00CF5DBA"/>
    <w:rsid w:val="00CF5E95"/>
    <w:rsid w:val="00CF60D5"/>
    <w:rsid w:val="00CF630F"/>
    <w:rsid w:val="00CF6321"/>
    <w:rsid w:val="00CF73E8"/>
    <w:rsid w:val="00CF7571"/>
    <w:rsid w:val="00CF7A4D"/>
    <w:rsid w:val="00CF7D44"/>
    <w:rsid w:val="00CF7F8F"/>
    <w:rsid w:val="00D0008A"/>
    <w:rsid w:val="00D00095"/>
    <w:rsid w:val="00D00846"/>
    <w:rsid w:val="00D00EA1"/>
    <w:rsid w:val="00D00FC7"/>
    <w:rsid w:val="00D01286"/>
    <w:rsid w:val="00D0143D"/>
    <w:rsid w:val="00D01698"/>
    <w:rsid w:val="00D018A8"/>
    <w:rsid w:val="00D01E31"/>
    <w:rsid w:val="00D02026"/>
    <w:rsid w:val="00D021E9"/>
    <w:rsid w:val="00D02339"/>
    <w:rsid w:val="00D024B3"/>
    <w:rsid w:val="00D02975"/>
    <w:rsid w:val="00D029C2"/>
    <w:rsid w:val="00D02D67"/>
    <w:rsid w:val="00D02DF2"/>
    <w:rsid w:val="00D02E8E"/>
    <w:rsid w:val="00D0368B"/>
    <w:rsid w:val="00D03E89"/>
    <w:rsid w:val="00D03FEC"/>
    <w:rsid w:val="00D04484"/>
    <w:rsid w:val="00D044DD"/>
    <w:rsid w:val="00D044FA"/>
    <w:rsid w:val="00D04525"/>
    <w:rsid w:val="00D0453D"/>
    <w:rsid w:val="00D0459F"/>
    <w:rsid w:val="00D0472C"/>
    <w:rsid w:val="00D04CFC"/>
    <w:rsid w:val="00D05339"/>
    <w:rsid w:val="00D054C5"/>
    <w:rsid w:val="00D0570C"/>
    <w:rsid w:val="00D05881"/>
    <w:rsid w:val="00D05C0D"/>
    <w:rsid w:val="00D05EEA"/>
    <w:rsid w:val="00D05FF9"/>
    <w:rsid w:val="00D066F4"/>
    <w:rsid w:val="00D06876"/>
    <w:rsid w:val="00D06B7C"/>
    <w:rsid w:val="00D06CB2"/>
    <w:rsid w:val="00D06CBA"/>
    <w:rsid w:val="00D06EC6"/>
    <w:rsid w:val="00D07252"/>
    <w:rsid w:val="00D07411"/>
    <w:rsid w:val="00D0745C"/>
    <w:rsid w:val="00D0772A"/>
    <w:rsid w:val="00D07DB1"/>
    <w:rsid w:val="00D07EE0"/>
    <w:rsid w:val="00D1022C"/>
    <w:rsid w:val="00D104EE"/>
    <w:rsid w:val="00D10887"/>
    <w:rsid w:val="00D108D7"/>
    <w:rsid w:val="00D113F7"/>
    <w:rsid w:val="00D11AC5"/>
    <w:rsid w:val="00D11C55"/>
    <w:rsid w:val="00D11CC4"/>
    <w:rsid w:val="00D12376"/>
    <w:rsid w:val="00D126B2"/>
    <w:rsid w:val="00D126E5"/>
    <w:rsid w:val="00D12767"/>
    <w:rsid w:val="00D1280F"/>
    <w:rsid w:val="00D130CA"/>
    <w:rsid w:val="00D132EF"/>
    <w:rsid w:val="00D13317"/>
    <w:rsid w:val="00D135BD"/>
    <w:rsid w:val="00D137FA"/>
    <w:rsid w:val="00D138C7"/>
    <w:rsid w:val="00D13AC7"/>
    <w:rsid w:val="00D13BC1"/>
    <w:rsid w:val="00D13EE3"/>
    <w:rsid w:val="00D13FE9"/>
    <w:rsid w:val="00D1439C"/>
    <w:rsid w:val="00D146EE"/>
    <w:rsid w:val="00D14E45"/>
    <w:rsid w:val="00D15365"/>
    <w:rsid w:val="00D1589C"/>
    <w:rsid w:val="00D159FB"/>
    <w:rsid w:val="00D15E01"/>
    <w:rsid w:val="00D16039"/>
    <w:rsid w:val="00D16641"/>
    <w:rsid w:val="00D16660"/>
    <w:rsid w:val="00D16A34"/>
    <w:rsid w:val="00D16F54"/>
    <w:rsid w:val="00D17A54"/>
    <w:rsid w:val="00D17A6E"/>
    <w:rsid w:val="00D203D3"/>
    <w:rsid w:val="00D206D9"/>
    <w:rsid w:val="00D2078F"/>
    <w:rsid w:val="00D207F7"/>
    <w:rsid w:val="00D209E9"/>
    <w:rsid w:val="00D210C1"/>
    <w:rsid w:val="00D211EF"/>
    <w:rsid w:val="00D2131F"/>
    <w:rsid w:val="00D214D0"/>
    <w:rsid w:val="00D21E44"/>
    <w:rsid w:val="00D2202D"/>
    <w:rsid w:val="00D223F7"/>
    <w:rsid w:val="00D22589"/>
    <w:rsid w:val="00D225A6"/>
    <w:rsid w:val="00D2277D"/>
    <w:rsid w:val="00D22926"/>
    <w:rsid w:val="00D22C95"/>
    <w:rsid w:val="00D22CF3"/>
    <w:rsid w:val="00D22FD3"/>
    <w:rsid w:val="00D23689"/>
    <w:rsid w:val="00D23D0F"/>
    <w:rsid w:val="00D244C6"/>
    <w:rsid w:val="00D24714"/>
    <w:rsid w:val="00D24EDD"/>
    <w:rsid w:val="00D25339"/>
    <w:rsid w:val="00D255AB"/>
    <w:rsid w:val="00D25C83"/>
    <w:rsid w:val="00D25D41"/>
    <w:rsid w:val="00D26694"/>
    <w:rsid w:val="00D26A38"/>
    <w:rsid w:val="00D26BB7"/>
    <w:rsid w:val="00D26EBE"/>
    <w:rsid w:val="00D300CC"/>
    <w:rsid w:val="00D30AD4"/>
    <w:rsid w:val="00D316EC"/>
    <w:rsid w:val="00D319F1"/>
    <w:rsid w:val="00D31A29"/>
    <w:rsid w:val="00D322C3"/>
    <w:rsid w:val="00D32AF7"/>
    <w:rsid w:val="00D332D8"/>
    <w:rsid w:val="00D337F5"/>
    <w:rsid w:val="00D3442E"/>
    <w:rsid w:val="00D3451F"/>
    <w:rsid w:val="00D34619"/>
    <w:rsid w:val="00D34A00"/>
    <w:rsid w:val="00D34B6F"/>
    <w:rsid w:val="00D34EF8"/>
    <w:rsid w:val="00D34F5A"/>
    <w:rsid w:val="00D350D1"/>
    <w:rsid w:val="00D356AE"/>
    <w:rsid w:val="00D357D6"/>
    <w:rsid w:val="00D36328"/>
    <w:rsid w:val="00D363E4"/>
    <w:rsid w:val="00D365C0"/>
    <w:rsid w:val="00D36794"/>
    <w:rsid w:val="00D36800"/>
    <w:rsid w:val="00D36F34"/>
    <w:rsid w:val="00D3794C"/>
    <w:rsid w:val="00D37A62"/>
    <w:rsid w:val="00D404F9"/>
    <w:rsid w:val="00D405CC"/>
    <w:rsid w:val="00D408F5"/>
    <w:rsid w:val="00D40904"/>
    <w:rsid w:val="00D40961"/>
    <w:rsid w:val="00D40A24"/>
    <w:rsid w:val="00D40B62"/>
    <w:rsid w:val="00D41156"/>
    <w:rsid w:val="00D413D2"/>
    <w:rsid w:val="00D41799"/>
    <w:rsid w:val="00D422AB"/>
    <w:rsid w:val="00D426C2"/>
    <w:rsid w:val="00D428A1"/>
    <w:rsid w:val="00D42AB5"/>
    <w:rsid w:val="00D42CC2"/>
    <w:rsid w:val="00D43030"/>
    <w:rsid w:val="00D43206"/>
    <w:rsid w:val="00D4363A"/>
    <w:rsid w:val="00D4409F"/>
    <w:rsid w:val="00D443FE"/>
    <w:rsid w:val="00D4445E"/>
    <w:rsid w:val="00D447F5"/>
    <w:rsid w:val="00D44BB8"/>
    <w:rsid w:val="00D44EAD"/>
    <w:rsid w:val="00D45041"/>
    <w:rsid w:val="00D450D0"/>
    <w:rsid w:val="00D4556C"/>
    <w:rsid w:val="00D45A5C"/>
    <w:rsid w:val="00D45A94"/>
    <w:rsid w:val="00D45BE9"/>
    <w:rsid w:val="00D45CEB"/>
    <w:rsid w:val="00D45DB7"/>
    <w:rsid w:val="00D45EDD"/>
    <w:rsid w:val="00D45F94"/>
    <w:rsid w:val="00D460AC"/>
    <w:rsid w:val="00D46110"/>
    <w:rsid w:val="00D461ED"/>
    <w:rsid w:val="00D4636A"/>
    <w:rsid w:val="00D4648E"/>
    <w:rsid w:val="00D4662F"/>
    <w:rsid w:val="00D46E88"/>
    <w:rsid w:val="00D46F8E"/>
    <w:rsid w:val="00D47011"/>
    <w:rsid w:val="00D474F7"/>
    <w:rsid w:val="00D477E4"/>
    <w:rsid w:val="00D47868"/>
    <w:rsid w:val="00D47AD3"/>
    <w:rsid w:val="00D50307"/>
    <w:rsid w:val="00D50FF2"/>
    <w:rsid w:val="00D510E2"/>
    <w:rsid w:val="00D516C4"/>
    <w:rsid w:val="00D51A0E"/>
    <w:rsid w:val="00D51DF9"/>
    <w:rsid w:val="00D52162"/>
    <w:rsid w:val="00D52513"/>
    <w:rsid w:val="00D52BDE"/>
    <w:rsid w:val="00D52D2D"/>
    <w:rsid w:val="00D5318E"/>
    <w:rsid w:val="00D53462"/>
    <w:rsid w:val="00D536D9"/>
    <w:rsid w:val="00D53C63"/>
    <w:rsid w:val="00D54B66"/>
    <w:rsid w:val="00D55034"/>
    <w:rsid w:val="00D551E9"/>
    <w:rsid w:val="00D55572"/>
    <w:rsid w:val="00D55696"/>
    <w:rsid w:val="00D556E1"/>
    <w:rsid w:val="00D5590B"/>
    <w:rsid w:val="00D55938"/>
    <w:rsid w:val="00D55F02"/>
    <w:rsid w:val="00D55FF2"/>
    <w:rsid w:val="00D56476"/>
    <w:rsid w:val="00D570E6"/>
    <w:rsid w:val="00D57236"/>
    <w:rsid w:val="00D572AF"/>
    <w:rsid w:val="00D573FC"/>
    <w:rsid w:val="00D5749B"/>
    <w:rsid w:val="00D5778B"/>
    <w:rsid w:val="00D57E85"/>
    <w:rsid w:val="00D600D2"/>
    <w:rsid w:val="00D60243"/>
    <w:rsid w:val="00D60266"/>
    <w:rsid w:val="00D6064F"/>
    <w:rsid w:val="00D60F75"/>
    <w:rsid w:val="00D61010"/>
    <w:rsid w:val="00D61031"/>
    <w:rsid w:val="00D610F3"/>
    <w:rsid w:val="00D61854"/>
    <w:rsid w:val="00D61A02"/>
    <w:rsid w:val="00D61AD6"/>
    <w:rsid w:val="00D61AF1"/>
    <w:rsid w:val="00D62195"/>
    <w:rsid w:val="00D621FD"/>
    <w:rsid w:val="00D6226D"/>
    <w:rsid w:val="00D623EE"/>
    <w:rsid w:val="00D629FA"/>
    <w:rsid w:val="00D62A8C"/>
    <w:rsid w:val="00D62AFE"/>
    <w:rsid w:val="00D62B37"/>
    <w:rsid w:val="00D62E90"/>
    <w:rsid w:val="00D6389D"/>
    <w:rsid w:val="00D63BBF"/>
    <w:rsid w:val="00D6407E"/>
    <w:rsid w:val="00D641F6"/>
    <w:rsid w:val="00D64347"/>
    <w:rsid w:val="00D6487B"/>
    <w:rsid w:val="00D64E9B"/>
    <w:rsid w:val="00D6540A"/>
    <w:rsid w:val="00D65A5A"/>
    <w:rsid w:val="00D65BEA"/>
    <w:rsid w:val="00D66658"/>
    <w:rsid w:val="00D66957"/>
    <w:rsid w:val="00D66BA5"/>
    <w:rsid w:val="00D66C54"/>
    <w:rsid w:val="00D67405"/>
    <w:rsid w:val="00D67710"/>
    <w:rsid w:val="00D700E0"/>
    <w:rsid w:val="00D70560"/>
    <w:rsid w:val="00D709EB"/>
    <w:rsid w:val="00D70A05"/>
    <w:rsid w:val="00D70D9F"/>
    <w:rsid w:val="00D70F2F"/>
    <w:rsid w:val="00D71037"/>
    <w:rsid w:val="00D71215"/>
    <w:rsid w:val="00D720B2"/>
    <w:rsid w:val="00D72329"/>
    <w:rsid w:val="00D72536"/>
    <w:rsid w:val="00D725B3"/>
    <w:rsid w:val="00D735D3"/>
    <w:rsid w:val="00D73F15"/>
    <w:rsid w:val="00D744B8"/>
    <w:rsid w:val="00D748E7"/>
    <w:rsid w:val="00D74C32"/>
    <w:rsid w:val="00D74D65"/>
    <w:rsid w:val="00D7572B"/>
    <w:rsid w:val="00D7590C"/>
    <w:rsid w:val="00D75E35"/>
    <w:rsid w:val="00D7616D"/>
    <w:rsid w:val="00D76914"/>
    <w:rsid w:val="00D7697C"/>
    <w:rsid w:val="00D76D81"/>
    <w:rsid w:val="00D76FCE"/>
    <w:rsid w:val="00D77BEC"/>
    <w:rsid w:val="00D77E87"/>
    <w:rsid w:val="00D80244"/>
    <w:rsid w:val="00D802C4"/>
    <w:rsid w:val="00D808BD"/>
    <w:rsid w:val="00D80B4D"/>
    <w:rsid w:val="00D80E45"/>
    <w:rsid w:val="00D80FB8"/>
    <w:rsid w:val="00D818E5"/>
    <w:rsid w:val="00D81AA4"/>
    <w:rsid w:val="00D821FA"/>
    <w:rsid w:val="00D82C47"/>
    <w:rsid w:val="00D835A2"/>
    <w:rsid w:val="00D83AF7"/>
    <w:rsid w:val="00D84322"/>
    <w:rsid w:val="00D84B3E"/>
    <w:rsid w:val="00D84F89"/>
    <w:rsid w:val="00D850BD"/>
    <w:rsid w:val="00D8514F"/>
    <w:rsid w:val="00D851F6"/>
    <w:rsid w:val="00D8529E"/>
    <w:rsid w:val="00D853AC"/>
    <w:rsid w:val="00D8555A"/>
    <w:rsid w:val="00D857B0"/>
    <w:rsid w:val="00D85AE5"/>
    <w:rsid w:val="00D85D30"/>
    <w:rsid w:val="00D86073"/>
    <w:rsid w:val="00D86D67"/>
    <w:rsid w:val="00D86E80"/>
    <w:rsid w:val="00D87607"/>
    <w:rsid w:val="00D87A80"/>
    <w:rsid w:val="00D87FA7"/>
    <w:rsid w:val="00D90D42"/>
    <w:rsid w:val="00D90D54"/>
    <w:rsid w:val="00D90D6B"/>
    <w:rsid w:val="00D91AD3"/>
    <w:rsid w:val="00D91CAA"/>
    <w:rsid w:val="00D91DD2"/>
    <w:rsid w:val="00D92116"/>
    <w:rsid w:val="00D92139"/>
    <w:rsid w:val="00D922B8"/>
    <w:rsid w:val="00D92604"/>
    <w:rsid w:val="00D929DA"/>
    <w:rsid w:val="00D92C2F"/>
    <w:rsid w:val="00D92CC2"/>
    <w:rsid w:val="00D933C1"/>
    <w:rsid w:val="00D9353F"/>
    <w:rsid w:val="00D93683"/>
    <w:rsid w:val="00D93E26"/>
    <w:rsid w:val="00D94330"/>
    <w:rsid w:val="00D94642"/>
    <w:rsid w:val="00D94788"/>
    <w:rsid w:val="00D948C3"/>
    <w:rsid w:val="00D94D65"/>
    <w:rsid w:val="00D959DE"/>
    <w:rsid w:val="00D95AC1"/>
    <w:rsid w:val="00D95C99"/>
    <w:rsid w:val="00D961A4"/>
    <w:rsid w:val="00D961B2"/>
    <w:rsid w:val="00D9627B"/>
    <w:rsid w:val="00D96920"/>
    <w:rsid w:val="00D96C97"/>
    <w:rsid w:val="00D96EC0"/>
    <w:rsid w:val="00DA024C"/>
    <w:rsid w:val="00DA048D"/>
    <w:rsid w:val="00DA06DF"/>
    <w:rsid w:val="00DA0D6B"/>
    <w:rsid w:val="00DA0DA4"/>
    <w:rsid w:val="00DA141D"/>
    <w:rsid w:val="00DA1804"/>
    <w:rsid w:val="00DA19B9"/>
    <w:rsid w:val="00DA1A2F"/>
    <w:rsid w:val="00DA20E3"/>
    <w:rsid w:val="00DA2323"/>
    <w:rsid w:val="00DA250C"/>
    <w:rsid w:val="00DA2B9B"/>
    <w:rsid w:val="00DA2BC6"/>
    <w:rsid w:val="00DA2C5B"/>
    <w:rsid w:val="00DA38D8"/>
    <w:rsid w:val="00DA3B4C"/>
    <w:rsid w:val="00DA3EC7"/>
    <w:rsid w:val="00DA4314"/>
    <w:rsid w:val="00DA45B6"/>
    <w:rsid w:val="00DA45CF"/>
    <w:rsid w:val="00DA4796"/>
    <w:rsid w:val="00DA514E"/>
    <w:rsid w:val="00DA5288"/>
    <w:rsid w:val="00DA5ACA"/>
    <w:rsid w:val="00DA5FAA"/>
    <w:rsid w:val="00DA60A4"/>
    <w:rsid w:val="00DA6D93"/>
    <w:rsid w:val="00DA724B"/>
    <w:rsid w:val="00DA730A"/>
    <w:rsid w:val="00DA7359"/>
    <w:rsid w:val="00DA74A2"/>
    <w:rsid w:val="00DA7649"/>
    <w:rsid w:val="00DA7A70"/>
    <w:rsid w:val="00DA7AA9"/>
    <w:rsid w:val="00DA7EBB"/>
    <w:rsid w:val="00DA7F32"/>
    <w:rsid w:val="00DA7F81"/>
    <w:rsid w:val="00DB042D"/>
    <w:rsid w:val="00DB1724"/>
    <w:rsid w:val="00DB1753"/>
    <w:rsid w:val="00DB1978"/>
    <w:rsid w:val="00DB285C"/>
    <w:rsid w:val="00DB2A12"/>
    <w:rsid w:val="00DB2AE8"/>
    <w:rsid w:val="00DB2F3D"/>
    <w:rsid w:val="00DB329D"/>
    <w:rsid w:val="00DB3A47"/>
    <w:rsid w:val="00DB3CC5"/>
    <w:rsid w:val="00DB3DC0"/>
    <w:rsid w:val="00DB445B"/>
    <w:rsid w:val="00DB4503"/>
    <w:rsid w:val="00DB4C54"/>
    <w:rsid w:val="00DB4D43"/>
    <w:rsid w:val="00DB4E16"/>
    <w:rsid w:val="00DB5510"/>
    <w:rsid w:val="00DB560E"/>
    <w:rsid w:val="00DB5979"/>
    <w:rsid w:val="00DB5B31"/>
    <w:rsid w:val="00DB5CEA"/>
    <w:rsid w:val="00DB5FED"/>
    <w:rsid w:val="00DB6483"/>
    <w:rsid w:val="00DB68CD"/>
    <w:rsid w:val="00DB6BCB"/>
    <w:rsid w:val="00DB71B1"/>
    <w:rsid w:val="00DB7671"/>
    <w:rsid w:val="00DB7752"/>
    <w:rsid w:val="00DB7862"/>
    <w:rsid w:val="00DB7A48"/>
    <w:rsid w:val="00DB7AF8"/>
    <w:rsid w:val="00DB7D67"/>
    <w:rsid w:val="00DB7EE8"/>
    <w:rsid w:val="00DC00A3"/>
    <w:rsid w:val="00DC015A"/>
    <w:rsid w:val="00DC0250"/>
    <w:rsid w:val="00DC0371"/>
    <w:rsid w:val="00DC0A63"/>
    <w:rsid w:val="00DC0C4E"/>
    <w:rsid w:val="00DC0C79"/>
    <w:rsid w:val="00DC0E13"/>
    <w:rsid w:val="00DC14D9"/>
    <w:rsid w:val="00DC1822"/>
    <w:rsid w:val="00DC187C"/>
    <w:rsid w:val="00DC1FF4"/>
    <w:rsid w:val="00DC25CA"/>
    <w:rsid w:val="00DC2714"/>
    <w:rsid w:val="00DC295E"/>
    <w:rsid w:val="00DC2A80"/>
    <w:rsid w:val="00DC2B5F"/>
    <w:rsid w:val="00DC2BE5"/>
    <w:rsid w:val="00DC314E"/>
    <w:rsid w:val="00DC323A"/>
    <w:rsid w:val="00DC3557"/>
    <w:rsid w:val="00DC394C"/>
    <w:rsid w:val="00DC3C66"/>
    <w:rsid w:val="00DC3E0F"/>
    <w:rsid w:val="00DC40D6"/>
    <w:rsid w:val="00DC41BE"/>
    <w:rsid w:val="00DC434B"/>
    <w:rsid w:val="00DC44AB"/>
    <w:rsid w:val="00DC454C"/>
    <w:rsid w:val="00DC49FB"/>
    <w:rsid w:val="00DC4A32"/>
    <w:rsid w:val="00DC54F5"/>
    <w:rsid w:val="00DC5933"/>
    <w:rsid w:val="00DC5A33"/>
    <w:rsid w:val="00DC5D25"/>
    <w:rsid w:val="00DC6031"/>
    <w:rsid w:val="00DC66DE"/>
    <w:rsid w:val="00DC67F0"/>
    <w:rsid w:val="00DC6DA8"/>
    <w:rsid w:val="00DC786C"/>
    <w:rsid w:val="00DC7EFA"/>
    <w:rsid w:val="00DC7FC2"/>
    <w:rsid w:val="00DD01B5"/>
    <w:rsid w:val="00DD0723"/>
    <w:rsid w:val="00DD0764"/>
    <w:rsid w:val="00DD0959"/>
    <w:rsid w:val="00DD0CFB"/>
    <w:rsid w:val="00DD0D53"/>
    <w:rsid w:val="00DD0DAB"/>
    <w:rsid w:val="00DD0F52"/>
    <w:rsid w:val="00DD1983"/>
    <w:rsid w:val="00DD19EB"/>
    <w:rsid w:val="00DD1DA0"/>
    <w:rsid w:val="00DD23E5"/>
    <w:rsid w:val="00DD2609"/>
    <w:rsid w:val="00DD2BC8"/>
    <w:rsid w:val="00DD30D8"/>
    <w:rsid w:val="00DD3EB9"/>
    <w:rsid w:val="00DD4029"/>
    <w:rsid w:val="00DD44ED"/>
    <w:rsid w:val="00DD48F2"/>
    <w:rsid w:val="00DD4CFC"/>
    <w:rsid w:val="00DD598B"/>
    <w:rsid w:val="00DD59A7"/>
    <w:rsid w:val="00DD6476"/>
    <w:rsid w:val="00DD70A6"/>
    <w:rsid w:val="00DD7145"/>
    <w:rsid w:val="00DD7167"/>
    <w:rsid w:val="00DD793D"/>
    <w:rsid w:val="00DD79D4"/>
    <w:rsid w:val="00DD7E75"/>
    <w:rsid w:val="00DD7EC2"/>
    <w:rsid w:val="00DE0367"/>
    <w:rsid w:val="00DE0373"/>
    <w:rsid w:val="00DE0511"/>
    <w:rsid w:val="00DE0644"/>
    <w:rsid w:val="00DE0693"/>
    <w:rsid w:val="00DE0AE9"/>
    <w:rsid w:val="00DE0EAC"/>
    <w:rsid w:val="00DE1306"/>
    <w:rsid w:val="00DE14A1"/>
    <w:rsid w:val="00DE1747"/>
    <w:rsid w:val="00DE1940"/>
    <w:rsid w:val="00DE1B9A"/>
    <w:rsid w:val="00DE1C3A"/>
    <w:rsid w:val="00DE1D21"/>
    <w:rsid w:val="00DE2076"/>
    <w:rsid w:val="00DE2097"/>
    <w:rsid w:val="00DE2308"/>
    <w:rsid w:val="00DE2462"/>
    <w:rsid w:val="00DE2590"/>
    <w:rsid w:val="00DE2854"/>
    <w:rsid w:val="00DE2BB6"/>
    <w:rsid w:val="00DE2BBC"/>
    <w:rsid w:val="00DE2D9E"/>
    <w:rsid w:val="00DE346A"/>
    <w:rsid w:val="00DE37E2"/>
    <w:rsid w:val="00DE38E9"/>
    <w:rsid w:val="00DE3995"/>
    <w:rsid w:val="00DE3DC6"/>
    <w:rsid w:val="00DE449E"/>
    <w:rsid w:val="00DE4858"/>
    <w:rsid w:val="00DE48CB"/>
    <w:rsid w:val="00DE4973"/>
    <w:rsid w:val="00DE4EDA"/>
    <w:rsid w:val="00DE526E"/>
    <w:rsid w:val="00DE5496"/>
    <w:rsid w:val="00DE571B"/>
    <w:rsid w:val="00DE58E5"/>
    <w:rsid w:val="00DE590C"/>
    <w:rsid w:val="00DE5AB4"/>
    <w:rsid w:val="00DE5D0F"/>
    <w:rsid w:val="00DE6198"/>
    <w:rsid w:val="00DE73DB"/>
    <w:rsid w:val="00DE75A7"/>
    <w:rsid w:val="00DE7613"/>
    <w:rsid w:val="00DE77DB"/>
    <w:rsid w:val="00DE7945"/>
    <w:rsid w:val="00DE7FDC"/>
    <w:rsid w:val="00DF0642"/>
    <w:rsid w:val="00DF06AD"/>
    <w:rsid w:val="00DF08BA"/>
    <w:rsid w:val="00DF0BEF"/>
    <w:rsid w:val="00DF0C21"/>
    <w:rsid w:val="00DF0C61"/>
    <w:rsid w:val="00DF0D56"/>
    <w:rsid w:val="00DF133F"/>
    <w:rsid w:val="00DF13BA"/>
    <w:rsid w:val="00DF16A3"/>
    <w:rsid w:val="00DF1E23"/>
    <w:rsid w:val="00DF237B"/>
    <w:rsid w:val="00DF2911"/>
    <w:rsid w:val="00DF29FB"/>
    <w:rsid w:val="00DF2B3C"/>
    <w:rsid w:val="00DF2BEF"/>
    <w:rsid w:val="00DF2C45"/>
    <w:rsid w:val="00DF2F5A"/>
    <w:rsid w:val="00DF3917"/>
    <w:rsid w:val="00DF3B2A"/>
    <w:rsid w:val="00DF3C3C"/>
    <w:rsid w:val="00DF3D0B"/>
    <w:rsid w:val="00DF41E9"/>
    <w:rsid w:val="00DF436D"/>
    <w:rsid w:val="00DF46FC"/>
    <w:rsid w:val="00DF4978"/>
    <w:rsid w:val="00DF54B1"/>
    <w:rsid w:val="00DF57AE"/>
    <w:rsid w:val="00DF58B9"/>
    <w:rsid w:val="00DF5C13"/>
    <w:rsid w:val="00DF5EF5"/>
    <w:rsid w:val="00DF6283"/>
    <w:rsid w:val="00DF6628"/>
    <w:rsid w:val="00DF6A5C"/>
    <w:rsid w:val="00DF7002"/>
    <w:rsid w:val="00DF7303"/>
    <w:rsid w:val="00DF7451"/>
    <w:rsid w:val="00DF7674"/>
    <w:rsid w:val="00DF7716"/>
    <w:rsid w:val="00DF7914"/>
    <w:rsid w:val="00E00123"/>
    <w:rsid w:val="00E005C7"/>
    <w:rsid w:val="00E00A42"/>
    <w:rsid w:val="00E01512"/>
    <w:rsid w:val="00E01795"/>
    <w:rsid w:val="00E01859"/>
    <w:rsid w:val="00E01A5E"/>
    <w:rsid w:val="00E01C47"/>
    <w:rsid w:val="00E01CBA"/>
    <w:rsid w:val="00E02280"/>
    <w:rsid w:val="00E0249A"/>
    <w:rsid w:val="00E027FF"/>
    <w:rsid w:val="00E029D4"/>
    <w:rsid w:val="00E02B47"/>
    <w:rsid w:val="00E02D38"/>
    <w:rsid w:val="00E02DEB"/>
    <w:rsid w:val="00E02F0A"/>
    <w:rsid w:val="00E02F9B"/>
    <w:rsid w:val="00E031D5"/>
    <w:rsid w:val="00E03472"/>
    <w:rsid w:val="00E03F02"/>
    <w:rsid w:val="00E03F17"/>
    <w:rsid w:val="00E03FC8"/>
    <w:rsid w:val="00E0420E"/>
    <w:rsid w:val="00E0425F"/>
    <w:rsid w:val="00E04396"/>
    <w:rsid w:val="00E04BE3"/>
    <w:rsid w:val="00E04D70"/>
    <w:rsid w:val="00E04E32"/>
    <w:rsid w:val="00E0560E"/>
    <w:rsid w:val="00E05679"/>
    <w:rsid w:val="00E064B7"/>
    <w:rsid w:val="00E064CB"/>
    <w:rsid w:val="00E06D7E"/>
    <w:rsid w:val="00E06F9B"/>
    <w:rsid w:val="00E071FB"/>
    <w:rsid w:val="00E07460"/>
    <w:rsid w:val="00E076E9"/>
    <w:rsid w:val="00E0780C"/>
    <w:rsid w:val="00E079AD"/>
    <w:rsid w:val="00E079E6"/>
    <w:rsid w:val="00E1046E"/>
    <w:rsid w:val="00E10501"/>
    <w:rsid w:val="00E108B7"/>
    <w:rsid w:val="00E10B8B"/>
    <w:rsid w:val="00E10C32"/>
    <w:rsid w:val="00E110B9"/>
    <w:rsid w:val="00E11376"/>
    <w:rsid w:val="00E114EC"/>
    <w:rsid w:val="00E11E41"/>
    <w:rsid w:val="00E12E5D"/>
    <w:rsid w:val="00E14297"/>
    <w:rsid w:val="00E14A3E"/>
    <w:rsid w:val="00E14AF5"/>
    <w:rsid w:val="00E14D83"/>
    <w:rsid w:val="00E14D94"/>
    <w:rsid w:val="00E14DA0"/>
    <w:rsid w:val="00E14DB8"/>
    <w:rsid w:val="00E15339"/>
    <w:rsid w:val="00E1583A"/>
    <w:rsid w:val="00E15A2C"/>
    <w:rsid w:val="00E15A8E"/>
    <w:rsid w:val="00E15B79"/>
    <w:rsid w:val="00E161C0"/>
    <w:rsid w:val="00E16EE6"/>
    <w:rsid w:val="00E16F81"/>
    <w:rsid w:val="00E1706D"/>
    <w:rsid w:val="00E178FD"/>
    <w:rsid w:val="00E200FA"/>
    <w:rsid w:val="00E202C8"/>
    <w:rsid w:val="00E204BF"/>
    <w:rsid w:val="00E2050C"/>
    <w:rsid w:val="00E209BE"/>
    <w:rsid w:val="00E20A08"/>
    <w:rsid w:val="00E2183A"/>
    <w:rsid w:val="00E21A0D"/>
    <w:rsid w:val="00E21B6B"/>
    <w:rsid w:val="00E21D77"/>
    <w:rsid w:val="00E224D6"/>
    <w:rsid w:val="00E22517"/>
    <w:rsid w:val="00E23C0F"/>
    <w:rsid w:val="00E23CB9"/>
    <w:rsid w:val="00E23D72"/>
    <w:rsid w:val="00E23E8B"/>
    <w:rsid w:val="00E240A3"/>
    <w:rsid w:val="00E240BA"/>
    <w:rsid w:val="00E241E9"/>
    <w:rsid w:val="00E24379"/>
    <w:rsid w:val="00E24B75"/>
    <w:rsid w:val="00E25268"/>
    <w:rsid w:val="00E255F5"/>
    <w:rsid w:val="00E25960"/>
    <w:rsid w:val="00E25C42"/>
    <w:rsid w:val="00E25EA3"/>
    <w:rsid w:val="00E261E1"/>
    <w:rsid w:val="00E261F0"/>
    <w:rsid w:val="00E2629D"/>
    <w:rsid w:val="00E268DF"/>
    <w:rsid w:val="00E26A4D"/>
    <w:rsid w:val="00E26CA7"/>
    <w:rsid w:val="00E27287"/>
    <w:rsid w:val="00E27931"/>
    <w:rsid w:val="00E279B8"/>
    <w:rsid w:val="00E27C34"/>
    <w:rsid w:val="00E303AE"/>
    <w:rsid w:val="00E304CF"/>
    <w:rsid w:val="00E307A2"/>
    <w:rsid w:val="00E3178C"/>
    <w:rsid w:val="00E31D6B"/>
    <w:rsid w:val="00E32ADC"/>
    <w:rsid w:val="00E32B0F"/>
    <w:rsid w:val="00E32D6F"/>
    <w:rsid w:val="00E33137"/>
    <w:rsid w:val="00E332FB"/>
    <w:rsid w:val="00E333A9"/>
    <w:rsid w:val="00E333C5"/>
    <w:rsid w:val="00E338FB"/>
    <w:rsid w:val="00E33A1C"/>
    <w:rsid w:val="00E33AB6"/>
    <w:rsid w:val="00E33C33"/>
    <w:rsid w:val="00E3418A"/>
    <w:rsid w:val="00E343D6"/>
    <w:rsid w:val="00E35275"/>
    <w:rsid w:val="00E3588B"/>
    <w:rsid w:val="00E35969"/>
    <w:rsid w:val="00E35AB5"/>
    <w:rsid w:val="00E35C30"/>
    <w:rsid w:val="00E35FE3"/>
    <w:rsid w:val="00E361AD"/>
    <w:rsid w:val="00E363B5"/>
    <w:rsid w:val="00E36412"/>
    <w:rsid w:val="00E36619"/>
    <w:rsid w:val="00E36AD9"/>
    <w:rsid w:val="00E36B86"/>
    <w:rsid w:val="00E37114"/>
    <w:rsid w:val="00E37419"/>
    <w:rsid w:val="00E37517"/>
    <w:rsid w:val="00E376C6"/>
    <w:rsid w:val="00E3770B"/>
    <w:rsid w:val="00E3780D"/>
    <w:rsid w:val="00E37AEB"/>
    <w:rsid w:val="00E37BD8"/>
    <w:rsid w:val="00E40583"/>
    <w:rsid w:val="00E4069D"/>
    <w:rsid w:val="00E4071D"/>
    <w:rsid w:val="00E40E15"/>
    <w:rsid w:val="00E410A0"/>
    <w:rsid w:val="00E411F6"/>
    <w:rsid w:val="00E4120B"/>
    <w:rsid w:val="00E41301"/>
    <w:rsid w:val="00E41673"/>
    <w:rsid w:val="00E41C70"/>
    <w:rsid w:val="00E41DE2"/>
    <w:rsid w:val="00E42D4E"/>
    <w:rsid w:val="00E42F06"/>
    <w:rsid w:val="00E43302"/>
    <w:rsid w:val="00E43B44"/>
    <w:rsid w:val="00E44614"/>
    <w:rsid w:val="00E449ED"/>
    <w:rsid w:val="00E44A19"/>
    <w:rsid w:val="00E4542D"/>
    <w:rsid w:val="00E45F2B"/>
    <w:rsid w:val="00E45FD6"/>
    <w:rsid w:val="00E4604F"/>
    <w:rsid w:val="00E4637B"/>
    <w:rsid w:val="00E464A1"/>
    <w:rsid w:val="00E46686"/>
    <w:rsid w:val="00E46FCE"/>
    <w:rsid w:val="00E471BC"/>
    <w:rsid w:val="00E471FC"/>
    <w:rsid w:val="00E47802"/>
    <w:rsid w:val="00E478AD"/>
    <w:rsid w:val="00E47A78"/>
    <w:rsid w:val="00E47FA9"/>
    <w:rsid w:val="00E502B8"/>
    <w:rsid w:val="00E505BB"/>
    <w:rsid w:val="00E50753"/>
    <w:rsid w:val="00E507C0"/>
    <w:rsid w:val="00E508DF"/>
    <w:rsid w:val="00E50F67"/>
    <w:rsid w:val="00E518FC"/>
    <w:rsid w:val="00E52029"/>
    <w:rsid w:val="00E5252B"/>
    <w:rsid w:val="00E5276E"/>
    <w:rsid w:val="00E52AA4"/>
    <w:rsid w:val="00E52BAA"/>
    <w:rsid w:val="00E52D05"/>
    <w:rsid w:val="00E52FAC"/>
    <w:rsid w:val="00E53131"/>
    <w:rsid w:val="00E5323B"/>
    <w:rsid w:val="00E5362C"/>
    <w:rsid w:val="00E53AB8"/>
    <w:rsid w:val="00E53FDB"/>
    <w:rsid w:val="00E54057"/>
    <w:rsid w:val="00E548CE"/>
    <w:rsid w:val="00E54A39"/>
    <w:rsid w:val="00E54AF4"/>
    <w:rsid w:val="00E54CA3"/>
    <w:rsid w:val="00E54D4B"/>
    <w:rsid w:val="00E54FF8"/>
    <w:rsid w:val="00E55362"/>
    <w:rsid w:val="00E55798"/>
    <w:rsid w:val="00E5579C"/>
    <w:rsid w:val="00E558DC"/>
    <w:rsid w:val="00E55FD9"/>
    <w:rsid w:val="00E5628D"/>
    <w:rsid w:val="00E562A7"/>
    <w:rsid w:val="00E5658B"/>
    <w:rsid w:val="00E5693F"/>
    <w:rsid w:val="00E56B51"/>
    <w:rsid w:val="00E56F7D"/>
    <w:rsid w:val="00E571FB"/>
    <w:rsid w:val="00E57876"/>
    <w:rsid w:val="00E57D6E"/>
    <w:rsid w:val="00E57DC9"/>
    <w:rsid w:val="00E606A3"/>
    <w:rsid w:val="00E60995"/>
    <w:rsid w:val="00E60A4F"/>
    <w:rsid w:val="00E60A8D"/>
    <w:rsid w:val="00E60AF6"/>
    <w:rsid w:val="00E60E25"/>
    <w:rsid w:val="00E610E9"/>
    <w:rsid w:val="00E614FC"/>
    <w:rsid w:val="00E61738"/>
    <w:rsid w:val="00E619FC"/>
    <w:rsid w:val="00E61AF6"/>
    <w:rsid w:val="00E61D65"/>
    <w:rsid w:val="00E621E8"/>
    <w:rsid w:val="00E623EA"/>
    <w:rsid w:val="00E628A3"/>
    <w:rsid w:val="00E62C4E"/>
    <w:rsid w:val="00E62E2F"/>
    <w:rsid w:val="00E63016"/>
    <w:rsid w:val="00E632D0"/>
    <w:rsid w:val="00E6390B"/>
    <w:rsid w:val="00E6394C"/>
    <w:rsid w:val="00E63E83"/>
    <w:rsid w:val="00E63F3E"/>
    <w:rsid w:val="00E64054"/>
    <w:rsid w:val="00E6498A"/>
    <w:rsid w:val="00E64B57"/>
    <w:rsid w:val="00E64EDD"/>
    <w:rsid w:val="00E6560F"/>
    <w:rsid w:val="00E65711"/>
    <w:rsid w:val="00E658C6"/>
    <w:rsid w:val="00E659D6"/>
    <w:rsid w:val="00E65AB3"/>
    <w:rsid w:val="00E65ADA"/>
    <w:rsid w:val="00E65B78"/>
    <w:rsid w:val="00E65C35"/>
    <w:rsid w:val="00E66479"/>
    <w:rsid w:val="00E666F4"/>
    <w:rsid w:val="00E66AF8"/>
    <w:rsid w:val="00E66F1A"/>
    <w:rsid w:val="00E67345"/>
    <w:rsid w:val="00E674E4"/>
    <w:rsid w:val="00E67757"/>
    <w:rsid w:val="00E677A2"/>
    <w:rsid w:val="00E67B8C"/>
    <w:rsid w:val="00E7006D"/>
    <w:rsid w:val="00E70515"/>
    <w:rsid w:val="00E70918"/>
    <w:rsid w:val="00E709B2"/>
    <w:rsid w:val="00E709DF"/>
    <w:rsid w:val="00E70F78"/>
    <w:rsid w:val="00E71163"/>
    <w:rsid w:val="00E714B9"/>
    <w:rsid w:val="00E71958"/>
    <w:rsid w:val="00E71A9D"/>
    <w:rsid w:val="00E7274B"/>
    <w:rsid w:val="00E72924"/>
    <w:rsid w:val="00E729C3"/>
    <w:rsid w:val="00E731EA"/>
    <w:rsid w:val="00E731FE"/>
    <w:rsid w:val="00E73230"/>
    <w:rsid w:val="00E73516"/>
    <w:rsid w:val="00E73552"/>
    <w:rsid w:val="00E73CE3"/>
    <w:rsid w:val="00E73DB6"/>
    <w:rsid w:val="00E749B6"/>
    <w:rsid w:val="00E74DEF"/>
    <w:rsid w:val="00E74E87"/>
    <w:rsid w:val="00E75D88"/>
    <w:rsid w:val="00E75FDA"/>
    <w:rsid w:val="00E76004"/>
    <w:rsid w:val="00E763FC"/>
    <w:rsid w:val="00E76421"/>
    <w:rsid w:val="00E769E7"/>
    <w:rsid w:val="00E76A12"/>
    <w:rsid w:val="00E76C7A"/>
    <w:rsid w:val="00E76E1C"/>
    <w:rsid w:val="00E76E26"/>
    <w:rsid w:val="00E771D0"/>
    <w:rsid w:val="00E777D2"/>
    <w:rsid w:val="00E777DE"/>
    <w:rsid w:val="00E77BF1"/>
    <w:rsid w:val="00E80426"/>
    <w:rsid w:val="00E804D6"/>
    <w:rsid w:val="00E804E2"/>
    <w:rsid w:val="00E80732"/>
    <w:rsid w:val="00E808CD"/>
    <w:rsid w:val="00E80E0D"/>
    <w:rsid w:val="00E80E13"/>
    <w:rsid w:val="00E81030"/>
    <w:rsid w:val="00E81113"/>
    <w:rsid w:val="00E81593"/>
    <w:rsid w:val="00E81BB6"/>
    <w:rsid w:val="00E81C0F"/>
    <w:rsid w:val="00E81DA5"/>
    <w:rsid w:val="00E81F06"/>
    <w:rsid w:val="00E81F2D"/>
    <w:rsid w:val="00E81FFE"/>
    <w:rsid w:val="00E8202F"/>
    <w:rsid w:val="00E8240E"/>
    <w:rsid w:val="00E824E3"/>
    <w:rsid w:val="00E824EC"/>
    <w:rsid w:val="00E828AE"/>
    <w:rsid w:val="00E8302C"/>
    <w:rsid w:val="00E832AF"/>
    <w:rsid w:val="00E835C3"/>
    <w:rsid w:val="00E839A8"/>
    <w:rsid w:val="00E839F9"/>
    <w:rsid w:val="00E8464F"/>
    <w:rsid w:val="00E84799"/>
    <w:rsid w:val="00E848B3"/>
    <w:rsid w:val="00E84904"/>
    <w:rsid w:val="00E84B34"/>
    <w:rsid w:val="00E84D0D"/>
    <w:rsid w:val="00E85234"/>
    <w:rsid w:val="00E856A5"/>
    <w:rsid w:val="00E8596E"/>
    <w:rsid w:val="00E85C25"/>
    <w:rsid w:val="00E85E58"/>
    <w:rsid w:val="00E86874"/>
    <w:rsid w:val="00E86C88"/>
    <w:rsid w:val="00E86D26"/>
    <w:rsid w:val="00E86E8E"/>
    <w:rsid w:val="00E8703F"/>
    <w:rsid w:val="00E90151"/>
    <w:rsid w:val="00E9021E"/>
    <w:rsid w:val="00E90565"/>
    <w:rsid w:val="00E90A5D"/>
    <w:rsid w:val="00E90BC8"/>
    <w:rsid w:val="00E91247"/>
    <w:rsid w:val="00E91249"/>
    <w:rsid w:val="00E9182E"/>
    <w:rsid w:val="00E91D75"/>
    <w:rsid w:val="00E9208D"/>
    <w:rsid w:val="00E920EF"/>
    <w:rsid w:val="00E9211F"/>
    <w:rsid w:val="00E92553"/>
    <w:rsid w:val="00E92647"/>
    <w:rsid w:val="00E92660"/>
    <w:rsid w:val="00E92902"/>
    <w:rsid w:val="00E93080"/>
    <w:rsid w:val="00E9489B"/>
    <w:rsid w:val="00E951C0"/>
    <w:rsid w:val="00E9547A"/>
    <w:rsid w:val="00E95A3E"/>
    <w:rsid w:val="00E95B7C"/>
    <w:rsid w:val="00E95C41"/>
    <w:rsid w:val="00E95CE0"/>
    <w:rsid w:val="00E95F82"/>
    <w:rsid w:val="00E96027"/>
    <w:rsid w:val="00E96640"/>
    <w:rsid w:val="00E966B2"/>
    <w:rsid w:val="00E96C09"/>
    <w:rsid w:val="00E97443"/>
    <w:rsid w:val="00E97453"/>
    <w:rsid w:val="00E97613"/>
    <w:rsid w:val="00E97784"/>
    <w:rsid w:val="00E977CC"/>
    <w:rsid w:val="00E97BB3"/>
    <w:rsid w:val="00E97CE0"/>
    <w:rsid w:val="00E97D3D"/>
    <w:rsid w:val="00EA029C"/>
    <w:rsid w:val="00EA0459"/>
    <w:rsid w:val="00EA0728"/>
    <w:rsid w:val="00EA07FC"/>
    <w:rsid w:val="00EA1197"/>
    <w:rsid w:val="00EA134B"/>
    <w:rsid w:val="00EA1826"/>
    <w:rsid w:val="00EA182B"/>
    <w:rsid w:val="00EA182C"/>
    <w:rsid w:val="00EA1F31"/>
    <w:rsid w:val="00EA248B"/>
    <w:rsid w:val="00EA2658"/>
    <w:rsid w:val="00EA2A86"/>
    <w:rsid w:val="00EA2E4D"/>
    <w:rsid w:val="00EA2E77"/>
    <w:rsid w:val="00EA310F"/>
    <w:rsid w:val="00EA3229"/>
    <w:rsid w:val="00EA3383"/>
    <w:rsid w:val="00EA3838"/>
    <w:rsid w:val="00EA3C53"/>
    <w:rsid w:val="00EA3EBE"/>
    <w:rsid w:val="00EA43C3"/>
    <w:rsid w:val="00EA4507"/>
    <w:rsid w:val="00EA4DE9"/>
    <w:rsid w:val="00EA4F84"/>
    <w:rsid w:val="00EA51C8"/>
    <w:rsid w:val="00EA6300"/>
    <w:rsid w:val="00EA6EC8"/>
    <w:rsid w:val="00EA756B"/>
    <w:rsid w:val="00EA762C"/>
    <w:rsid w:val="00EA78EE"/>
    <w:rsid w:val="00EA7ABD"/>
    <w:rsid w:val="00EA7C5B"/>
    <w:rsid w:val="00EA7CBD"/>
    <w:rsid w:val="00EA7EF7"/>
    <w:rsid w:val="00EB00DD"/>
    <w:rsid w:val="00EB0C15"/>
    <w:rsid w:val="00EB0C37"/>
    <w:rsid w:val="00EB1538"/>
    <w:rsid w:val="00EB1571"/>
    <w:rsid w:val="00EB16CB"/>
    <w:rsid w:val="00EB1865"/>
    <w:rsid w:val="00EB2974"/>
    <w:rsid w:val="00EB2B08"/>
    <w:rsid w:val="00EB2DEC"/>
    <w:rsid w:val="00EB2F41"/>
    <w:rsid w:val="00EB321D"/>
    <w:rsid w:val="00EB3D01"/>
    <w:rsid w:val="00EB40E6"/>
    <w:rsid w:val="00EB4109"/>
    <w:rsid w:val="00EB4218"/>
    <w:rsid w:val="00EB42FC"/>
    <w:rsid w:val="00EB4370"/>
    <w:rsid w:val="00EB454B"/>
    <w:rsid w:val="00EB4EEB"/>
    <w:rsid w:val="00EB4FDC"/>
    <w:rsid w:val="00EB5701"/>
    <w:rsid w:val="00EB5A81"/>
    <w:rsid w:val="00EB5CB7"/>
    <w:rsid w:val="00EB61D5"/>
    <w:rsid w:val="00EB61E0"/>
    <w:rsid w:val="00EB645A"/>
    <w:rsid w:val="00EB6B74"/>
    <w:rsid w:val="00EB7329"/>
    <w:rsid w:val="00EB75A5"/>
    <w:rsid w:val="00EB7C84"/>
    <w:rsid w:val="00EB7FDD"/>
    <w:rsid w:val="00EC0228"/>
    <w:rsid w:val="00EC0526"/>
    <w:rsid w:val="00EC07D7"/>
    <w:rsid w:val="00EC118B"/>
    <w:rsid w:val="00EC186F"/>
    <w:rsid w:val="00EC19B6"/>
    <w:rsid w:val="00EC1AE9"/>
    <w:rsid w:val="00EC1FDF"/>
    <w:rsid w:val="00EC234B"/>
    <w:rsid w:val="00EC26B0"/>
    <w:rsid w:val="00EC26C3"/>
    <w:rsid w:val="00EC28EA"/>
    <w:rsid w:val="00EC292F"/>
    <w:rsid w:val="00EC2FB8"/>
    <w:rsid w:val="00EC316D"/>
    <w:rsid w:val="00EC32CA"/>
    <w:rsid w:val="00EC36D2"/>
    <w:rsid w:val="00EC3763"/>
    <w:rsid w:val="00EC3810"/>
    <w:rsid w:val="00EC40F8"/>
    <w:rsid w:val="00EC42AA"/>
    <w:rsid w:val="00EC43EE"/>
    <w:rsid w:val="00EC43FB"/>
    <w:rsid w:val="00EC45B9"/>
    <w:rsid w:val="00EC49E0"/>
    <w:rsid w:val="00EC4B39"/>
    <w:rsid w:val="00EC4FDA"/>
    <w:rsid w:val="00EC58E2"/>
    <w:rsid w:val="00EC5926"/>
    <w:rsid w:val="00EC5C04"/>
    <w:rsid w:val="00EC5DE5"/>
    <w:rsid w:val="00EC6040"/>
    <w:rsid w:val="00EC60FD"/>
    <w:rsid w:val="00EC61BB"/>
    <w:rsid w:val="00EC62F7"/>
    <w:rsid w:val="00EC6B5A"/>
    <w:rsid w:val="00EC6FD2"/>
    <w:rsid w:val="00EC713E"/>
    <w:rsid w:val="00EC7506"/>
    <w:rsid w:val="00EC751C"/>
    <w:rsid w:val="00EC76AE"/>
    <w:rsid w:val="00EC7751"/>
    <w:rsid w:val="00EC7879"/>
    <w:rsid w:val="00ED0030"/>
    <w:rsid w:val="00ED0137"/>
    <w:rsid w:val="00ED0298"/>
    <w:rsid w:val="00ED073E"/>
    <w:rsid w:val="00ED09F5"/>
    <w:rsid w:val="00ED14A0"/>
    <w:rsid w:val="00ED15FB"/>
    <w:rsid w:val="00ED22F0"/>
    <w:rsid w:val="00ED280F"/>
    <w:rsid w:val="00ED285B"/>
    <w:rsid w:val="00ED28E3"/>
    <w:rsid w:val="00ED2A5F"/>
    <w:rsid w:val="00ED2AAC"/>
    <w:rsid w:val="00ED2C9C"/>
    <w:rsid w:val="00ED2D33"/>
    <w:rsid w:val="00ED2F74"/>
    <w:rsid w:val="00ED36BD"/>
    <w:rsid w:val="00ED36DF"/>
    <w:rsid w:val="00ED3BC4"/>
    <w:rsid w:val="00ED4356"/>
    <w:rsid w:val="00ED46C6"/>
    <w:rsid w:val="00ED4927"/>
    <w:rsid w:val="00ED4C79"/>
    <w:rsid w:val="00ED4CAB"/>
    <w:rsid w:val="00ED4D3D"/>
    <w:rsid w:val="00ED4F25"/>
    <w:rsid w:val="00ED5425"/>
    <w:rsid w:val="00ED56F4"/>
    <w:rsid w:val="00ED59E4"/>
    <w:rsid w:val="00ED5A57"/>
    <w:rsid w:val="00ED5B6E"/>
    <w:rsid w:val="00ED5B9B"/>
    <w:rsid w:val="00ED5B9E"/>
    <w:rsid w:val="00ED5F5A"/>
    <w:rsid w:val="00ED5F71"/>
    <w:rsid w:val="00ED5FDE"/>
    <w:rsid w:val="00ED6D89"/>
    <w:rsid w:val="00ED719B"/>
    <w:rsid w:val="00ED7503"/>
    <w:rsid w:val="00ED775E"/>
    <w:rsid w:val="00ED788C"/>
    <w:rsid w:val="00ED7BBB"/>
    <w:rsid w:val="00EE01BE"/>
    <w:rsid w:val="00EE0B4B"/>
    <w:rsid w:val="00EE0D26"/>
    <w:rsid w:val="00EE12CE"/>
    <w:rsid w:val="00EE1416"/>
    <w:rsid w:val="00EE16D0"/>
    <w:rsid w:val="00EE1A40"/>
    <w:rsid w:val="00EE261A"/>
    <w:rsid w:val="00EE27E4"/>
    <w:rsid w:val="00EE2B86"/>
    <w:rsid w:val="00EE2DBB"/>
    <w:rsid w:val="00EE2FDE"/>
    <w:rsid w:val="00EE330F"/>
    <w:rsid w:val="00EE3B94"/>
    <w:rsid w:val="00EE409E"/>
    <w:rsid w:val="00EE4ADD"/>
    <w:rsid w:val="00EE4B11"/>
    <w:rsid w:val="00EE5141"/>
    <w:rsid w:val="00EE54F8"/>
    <w:rsid w:val="00EE597C"/>
    <w:rsid w:val="00EE59B0"/>
    <w:rsid w:val="00EE5ED4"/>
    <w:rsid w:val="00EE610C"/>
    <w:rsid w:val="00EE64E7"/>
    <w:rsid w:val="00EE652F"/>
    <w:rsid w:val="00EE67FA"/>
    <w:rsid w:val="00EE6840"/>
    <w:rsid w:val="00EE6E3C"/>
    <w:rsid w:val="00EE6FF2"/>
    <w:rsid w:val="00EE78C6"/>
    <w:rsid w:val="00EE7C0E"/>
    <w:rsid w:val="00EF0093"/>
    <w:rsid w:val="00EF01D4"/>
    <w:rsid w:val="00EF0341"/>
    <w:rsid w:val="00EF05A3"/>
    <w:rsid w:val="00EF0BDE"/>
    <w:rsid w:val="00EF0C0B"/>
    <w:rsid w:val="00EF0DA9"/>
    <w:rsid w:val="00EF0DC3"/>
    <w:rsid w:val="00EF0F58"/>
    <w:rsid w:val="00EF129C"/>
    <w:rsid w:val="00EF138D"/>
    <w:rsid w:val="00EF1434"/>
    <w:rsid w:val="00EF1D61"/>
    <w:rsid w:val="00EF1DB7"/>
    <w:rsid w:val="00EF1F9B"/>
    <w:rsid w:val="00EF249E"/>
    <w:rsid w:val="00EF2576"/>
    <w:rsid w:val="00EF2670"/>
    <w:rsid w:val="00EF272D"/>
    <w:rsid w:val="00EF2C22"/>
    <w:rsid w:val="00EF2CFF"/>
    <w:rsid w:val="00EF2FFE"/>
    <w:rsid w:val="00EF30C9"/>
    <w:rsid w:val="00EF322E"/>
    <w:rsid w:val="00EF33D1"/>
    <w:rsid w:val="00EF352A"/>
    <w:rsid w:val="00EF3756"/>
    <w:rsid w:val="00EF38C3"/>
    <w:rsid w:val="00EF3978"/>
    <w:rsid w:val="00EF3BBA"/>
    <w:rsid w:val="00EF3D80"/>
    <w:rsid w:val="00EF3E7D"/>
    <w:rsid w:val="00EF3F3F"/>
    <w:rsid w:val="00EF4A2A"/>
    <w:rsid w:val="00EF4A49"/>
    <w:rsid w:val="00EF4C2C"/>
    <w:rsid w:val="00EF4E40"/>
    <w:rsid w:val="00EF4E58"/>
    <w:rsid w:val="00EF53EF"/>
    <w:rsid w:val="00EF5E2A"/>
    <w:rsid w:val="00EF5FB9"/>
    <w:rsid w:val="00EF6868"/>
    <w:rsid w:val="00EF69B9"/>
    <w:rsid w:val="00EF6B71"/>
    <w:rsid w:val="00EF6BF8"/>
    <w:rsid w:val="00EF6E62"/>
    <w:rsid w:val="00EF70C8"/>
    <w:rsid w:val="00EF71BB"/>
    <w:rsid w:val="00EF7761"/>
    <w:rsid w:val="00EF7CF0"/>
    <w:rsid w:val="00EF7E67"/>
    <w:rsid w:val="00F004F0"/>
    <w:rsid w:val="00F00C58"/>
    <w:rsid w:val="00F00E1F"/>
    <w:rsid w:val="00F00FBC"/>
    <w:rsid w:val="00F01138"/>
    <w:rsid w:val="00F015CF"/>
    <w:rsid w:val="00F017C3"/>
    <w:rsid w:val="00F01B64"/>
    <w:rsid w:val="00F01F67"/>
    <w:rsid w:val="00F021AD"/>
    <w:rsid w:val="00F02348"/>
    <w:rsid w:val="00F0260B"/>
    <w:rsid w:val="00F029D2"/>
    <w:rsid w:val="00F02AF9"/>
    <w:rsid w:val="00F02CD0"/>
    <w:rsid w:val="00F02DCA"/>
    <w:rsid w:val="00F0305F"/>
    <w:rsid w:val="00F039CD"/>
    <w:rsid w:val="00F03DA8"/>
    <w:rsid w:val="00F03FBC"/>
    <w:rsid w:val="00F042AC"/>
    <w:rsid w:val="00F048F5"/>
    <w:rsid w:val="00F04DF5"/>
    <w:rsid w:val="00F0500A"/>
    <w:rsid w:val="00F05595"/>
    <w:rsid w:val="00F05A5D"/>
    <w:rsid w:val="00F05B20"/>
    <w:rsid w:val="00F05CEB"/>
    <w:rsid w:val="00F05CFC"/>
    <w:rsid w:val="00F05F2F"/>
    <w:rsid w:val="00F05F7E"/>
    <w:rsid w:val="00F069B3"/>
    <w:rsid w:val="00F06A14"/>
    <w:rsid w:val="00F07726"/>
    <w:rsid w:val="00F07DE8"/>
    <w:rsid w:val="00F10505"/>
    <w:rsid w:val="00F10B56"/>
    <w:rsid w:val="00F11641"/>
    <w:rsid w:val="00F1165C"/>
    <w:rsid w:val="00F11834"/>
    <w:rsid w:val="00F11992"/>
    <w:rsid w:val="00F11C70"/>
    <w:rsid w:val="00F11D47"/>
    <w:rsid w:val="00F11EBA"/>
    <w:rsid w:val="00F11F45"/>
    <w:rsid w:val="00F122F4"/>
    <w:rsid w:val="00F12300"/>
    <w:rsid w:val="00F124EA"/>
    <w:rsid w:val="00F12649"/>
    <w:rsid w:val="00F12FC6"/>
    <w:rsid w:val="00F13352"/>
    <w:rsid w:val="00F136D4"/>
    <w:rsid w:val="00F137E1"/>
    <w:rsid w:val="00F13A7E"/>
    <w:rsid w:val="00F13A99"/>
    <w:rsid w:val="00F13B43"/>
    <w:rsid w:val="00F13EE9"/>
    <w:rsid w:val="00F13F35"/>
    <w:rsid w:val="00F13FFC"/>
    <w:rsid w:val="00F14246"/>
    <w:rsid w:val="00F142D5"/>
    <w:rsid w:val="00F14342"/>
    <w:rsid w:val="00F14ABB"/>
    <w:rsid w:val="00F14BBD"/>
    <w:rsid w:val="00F1506A"/>
    <w:rsid w:val="00F1533A"/>
    <w:rsid w:val="00F15723"/>
    <w:rsid w:val="00F15E99"/>
    <w:rsid w:val="00F16134"/>
    <w:rsid w:val="00F161EC"/>
    <w:rsid w:val="00F1656D"/>
    <w:rsid w:val="00F172CB"/>
    <w:rsid w:val="00F17618"/>
    <w:rsid w:val="00F17C40"/>
    <w:rsid w:val="00F17DE9"/>
    <w:rsid w:val="00F2043C"/>
    <w:rsid w:val="00F20583"/>
    <w:rsid w:val="00F207BA"/>
    <w:rsid w:val="00F2088F"/>
    <w:rsid w:val="00F2096F"/>
    <w:rsid w:val="00F20B98"/>
    <w:rsid w:val="00F20FBE"/>
    <w:rsid w:val="00F214FC"/>
    <w:rsid w:val="00F21749"/>
    <w:rsid w:val="00F21844"/>
    <w:rsid w:val="00F218EF"/>
    <w:rsid w:val="00F2192B"/>
    <w:rsid w:val="00F22067"/>
    <w:rsid w:val="00F22107"/>
    <w:rsid w:val="00F22420"/>
    <w:rsid w:val="00F22E8D"/>
    <w:rsid w:val="00F23021"/>
    <w:rsid w:val="00F2348C"/>
    <w:rsid w:val="00F23934"/>
    <w:rsid w:val="00F23BB4"/>
    <w:rsid w:val="00F23C5B"/>
    <w:rsid w:val="00F23E67"/>
    <w:rsid w:val="00F24269"/>
    <w:rsid w:val="00F24895"/>
    <w:rsid w:val="00F24AF9"/>
    <w:rsid w:val="00F24B1C"/>
    <w:rsid w:val="00F24B98"/>
    <w:rsid w:val="00F24F60"/>
    <w:rsid w:val="00F25041"/>
    <w:rsid w:val="00F251BA"/>
    <w:rsid w:val="00F25364"/>
    <w:rsid w:val="00F25426"/>
    <w:rsid w:val="00F25A76"/>
    <w:rsid w:val="00F25AA6"/>
    <w:rsid w:val="00F25FC4"/>
    <w:rsid w:val="00F26074"/>
    <w:rsid w:val="00F2696A"/>
    <w:rsid w:val="00F269E1"/>
    <w:rsid w:val="00F27682"/>
    <w:rsid w:val="00F27B45"/>
    <w:rsid w:val="00F27C83"/>
    <w:rsid w:val="00F27CEF"/>
    <w:rsid w:val="00F30092"/>
    <w:rsid w:val="00F300BE"/>
    <w:rsid w:val="00F3037F"/>
    <w:rsid w:val="00F303C8"/>
    <w:rsid w:val="00F30673"/>
    <w:rsid w:val="00F307BA"/>
    <w:rsid w:val="00F30C69"/>
    <w:rsid w:val="00F30F23"/>
    <w:rsid w:val="00F3135D"/>
    <w:rsid w:val="00F3162B"/>
    <w:rsid w:val="00F318B6"/>
    <w:rsid w:val="00F31A81"/>
    <w:rsid w:val="00F31E8A"/>
    <w:rsid w:val="00F31F79"/>
    <w:rsid w:val="00F320E0"/>
    <w:rsid w:val="00F3229B"/>
    <w:rsid w:val="00F326AA"/>
    <w:rsid w:val="00F326F7"/>
    <w:rsid w:val="00F327EE"/>
    <w:rsid w:val="00F32B1A"/>
    <w:rsid w:val="00F32F17"/>
    <w:rsid w:val="00F33310"/>
    <w:rsid w:val="00F337A7"/>
    <w:rsid w:val="00F33E37"/>
    <w:rsid w:val="00F33ED3"/>
    <w:rsid w:val="00F33F02"/>
    <w:rsid w:val="00F34187"/>
    <w:rsid w:val="00F342B6"/>
    <w:rsid w:val="00F34C1B"/>
    <w:rsid w:val="00F354E1"/>
    <w:rsid w:val="00F35691"/>
    <w:rsid w:val="00F35993"/>
    <w:rsid w:val="00F35AA1"/>
    <w:rsid w:val="00F35AE5"/>
    <w:rsid w:val="00F35E34"/>
    <w:rsid w:val="00F35F62"/>
    <w:rsid w:val="00F3651C"/>
    <w:rsid w:val="00F365C6"/>
    <w:rsid w:val="00F36A05"/>
    <w:rsid w:val="00F36A4D"/>
    <w:rsid w:val="00F36CBB"/>
    <w:rsid w:val="00F36F13"/>
    <w:rsid w:val="00F372DE"/>
    <w:rsid w:val="00F372EC"/>
    <w:rsid w:val="00F374EA"/>
    <w:rsid w:val="00F3757E"/>
    <w:rsid w:val="00F3775C"/>
    <w:rsid w:val="00F379F3"/>
    <w:rsid w:val="00F37F59"/>
    <w:rsid w:val="00F40503"/>
    <w:rsid w:val="00F40D1B"/>
    <w:rsid w:val="00F40EC5"/>
    <w:rsid w:val="00F40F0B"/>
    <w:rsid w:val="00F41276"/>
    <w:rsid w:val="00F41289"/>
    <w:rsid w:val="00F41533"/>
    <w:rsid w:val="00F41538"/>
    <w:rsid w:val="00F418CE"/>
    <w:rsid w:val="00F41C69"/>
    <w:rsid w:val="00F41D3C"/>
    <w:rsid w:val="00F42011"/>
    <w:rsid w:val="00F421F3"/>
    <w:rsid w:val="00F42EB0"/>
    <w:rsid w:val="00F430F9"/>
    <w:rsid w:val="00F4361E"/>
    <w:rsid w:val="00F43C34"/>
    <w:rsid w:val="00F43D8C"/>
    <w:rsid w:val="00F43DEF"/>
    <w:rsid w:val="00F44279"/>
    <w:rsid w:val="00F44462"/>
    <w:rsid w:val="00F44477"/>
    <w:rsid w:val="00F446E7"/>
    <w:rsid w:val="00F45443"/>
    <w:rsid w:val="00F459D4"/>
    <w:rsid w:val="00F45E1E"/>
    <w:rsid w:val="00F46850"/>
    <w:rsid w:val="00F46CF5"/>
    <w:rsid w:val="00F47812"/>
    <w:rsid w:val="00F4795F"/>
    <w:rsid w:val="00F47F86"/>
    <w:rsid w:val="00F5034D"/>
    <w:rsid w:val="00F5170E"/>
    <w:rsid w:val="00F51799"/>
    <w:rsid w:val="00F51880"/>
    <w:rsid w:val="00F518D4"/>
    <w:rsid w:val="00F51A16"/>
    <w:rsid w:val="00F51B38"/>
    <w:rsid w:val="00F51B7A"/>
    <w:rsid w:val="00F51BFD"/>
    <w:rsid w:val="00F51C9A"/>
    <w:rsid w:val="00F51F35"/>
    <w:rsid w:val="00F51FA0"/>
    <w:rsid w:val="00F5264B"/>
    <w:rsid w:val="00F5295F"/>
    <w:rsid w:val="00F52A86"/>
    <w:rsid w:val="00F5319D"/>
    <w:rsid w:val="00F533F1"/>
    <w:rsid w:val="00F539DB"/>
    <w:rsid w:val="00F5428F"/>
    <w:rsid w:val="00F54454"/>
    <w:rsid w:val="00F54502"/>
    <w:rsid w:val="00F54521"/>
    <w:rsid w:val="00F545F3"/>
    <w:rsid w:val="00F5487B"/>
    <w:rsid w:val="00F54A0C"/>
    <w:rsid w:val="00F54B70"/>
    <w:rsid w:val="00F54FC5"/>
    <w:rsid w:val="00F55468"/>
    <w:rsid w:val="00F5555C"/>
    <w:rsid w:val="00F555D3"/>
    <w:rsid w:val="00F55609"/>
    <w:rsid w:val="00F557FA"/>
    <w:rsid w:val="00F5585C"/>
    <w:rsid w:val="00F55942"/>
    <w:rsid w:val="00F55983"/>
    <w:rsid w:val="00F55A92"/>
    <w:rsid w:val="00F55B0B"/>
    <w:rsid w:val="00F55E36"/>
    <w:rsid w:val="00F55FB6"/>
    <w:rsid w:val="00F5603C"/>
    <w:rsid w:val="00F56199"/>
    <w:rsid w:val="00F56F14"/>
    <w:rsid w:val="00F57422"/>
    <w:rsid w:val="00F57769"/>
    <w:rsid w:val="00F57972"/>
    <w:rsid w:val="00F579FC"/>
    <w:rsid w:val="00F60120"/>
    <w:rsid w:val="00F60C9C"/>
    <w:rsid w:val="00F60D5B"/>
    <w:rsid w:val="00F60EA8"/>
    <w:rsid w:val="00F60EED"/>
    <w:rsid w:val="00F61156"/>
    <w:rsid w:val="00F6132E"/>
    <w:rsid w:val="00F61855"/>
    <w:rsid w:val="00F61B58"/>
    <w:rsid w:val="00F620C7"/>
    <w:rsid w:val="00F6222A"/>
    <w:rsid w:val="00F6295D"/>
    <w:rsid w:val="00F62A7F"/>
    <w:rsid w:val="00F62C60"/>
    <w:rsid w:val="00F62EE5"/>
    <w:rsid w:val="00F63493"/>
    <w:rsid w:val="00F63972"/>
    <w:rsid w:val="00F639BB"/>
    <w:rsid w:val="00F63C07"/>
    <w:rsid w:val="00F64464"/>
    <w:rsid w:val="00F647A7"/>
    <w:rsid w:val="00F6487F"/>
    <w:rsid w:val="00F64C0B"/>
    <w:rsid w:val="00F64DE8"/>
    <w:rsid w:val="00F650EB"/>
    <w:rsid w:val="00F65261"/>
    <w:rsid w:val="00F657B7"/>
    <w:rsid w:val="00F65A48"/>
    <w:rsid w:val="00F65C00"/>
    <w:rsid w:val="00F65C77"/>
    <w:rsid w:val="00F6631A"/>
    <w:rsid w:val="00F66434"/>
    <w:rsid w:val="00F668AF"/>
    <w:rsid w:val="00F66C59"/>
    <w:rsid w:val="00F67D41"/>
    <w:rsid w:val="00F67FC3"/>
    <w:rsid w:val="00F703AD"/>
    <w:rsid w:val="00F703AE"/>
    <w:rsid w:val="00F70588"/>
    <w:rsid w:val="00F706BE"/>
    <w:rsid w:val="00F707DA"/>
    <w:rsid w:val="00F70AD5"/>
    <w:rsid w:val="00F71000"/>
    <w:rsid w:val="00F71027"/>
    <w:rsid w:val="00F711B0"/>
    <w:rsid w:val="00F7131F"/>
    <w:rsid w:val="00F718B4"/>
    <w:rsid w:val="00F71B29"/>
    <w:rsid w:val="00F7227F"/>
    <w:rsid w:val="00F724C2"/>
    <w:rsid w:val="00F7281F"/>
    <w:rsid w:val="00F72EFA"/>
    <w:rsid w:val="00F72F5A"/>
    <w:rsid w:val="00F7303A"/>
    <w:rsid w:val="00F73240"/>
    <w:rsid w:val="00F737CA"/>
    <w:rsid w:val="00F73E0C"/>
    <w:rsid w:val="00F74271"/>
    <w:rsid w:val="00F743A0"/>
    <w:rsid w:val="00F744E7"/>
    <w:rsid w:val="00F74DE1"/>
    <w:rsid w:val="00F74EE7"/>
    <w:rsid w:val="00F75102"/>
    <w:rsid w:val="00F75C84"/>
    <w:rsid w:val="00F75D6A"/>
    <w:rsid w:val="00F76535"/>
    <w:rsid w:val="00F7689C"/>
    <w:rsid w:val="00F76A22"/>
    <w:rsid w:val="00F76EB5"/>
    <w:rsid w:val="00F77168"/>
    <w:rsid w:val="00F7729E"/>
    <w:rsid w:val="00F7748B"/>
    <w:rsid w:val="00F7759C"/>
    <w:rsid w:val="00F7767D"/>
    <w:rsid w:val="00F77925"/>
    <w:rsid w:val="00F77D99"/>
    <w:rsid w:val="00F77ED7"/>
    <w:rsid w:val="00F8077F"/>
    <w:rsid w:val="00F808BF"/>
    <w:rsid w:val="00F80917"/>
    <w:rsid w:val="00F80A8E"/>
    <w:rsid w:val="00F80ABE"/>
    <w:rsid w:val="00F81167"/>
    <w:rsid w:val="00F817EE"/>
    <w:rsid w:val="00F818D8"/>
    <w:rsid w:val="00F81946"/>
    <w:rsid w:val="00F81FB2"/>
    <w:rsid w:val="00F82740"/>
    <w:rsid w:val="00F82C25"/>
    <w:rsid w:val="00F82F14"/>
    <w:rsid w:val="00F83311"/>
    <w:rsid w:val="00F835E9"/>
    <w:rsid w:val="00F8362F"/>
    <w:rsid w:val="00F83635"/>
    <w:rsid w:val="00F836AF"/>
    <w:rsid w:val="00F837A3"/>
    <w:rsid w:val="00F83833"/>
    <w:rsid w:val="00F8390E"/>
    <w:rsid w:val="00F83D0E"/>
    <w:rsid w:val="00F8402B"/>
    <w:rsid w:val="00F842A9"/>
    <w:rsid w:val="00F843D2"/>
    <w:rsid w:val="00F844D6"/>
    <w:rsid w:val="00F84838"/>
    <w:rsid w:val="00F84AC9"/>
    <w:rsid w:val="00F8506E"/>
    <w:rsid w:val="00F85554"/>
    <w:rsid w:val="00F85B3C"/>
    <w:rsid w:val="00F85C07"/>
    <w:rsid w:val="00F85F46"/>
    <w:rsid w:val="00F86863"/>
    <w:rsid w:val="00F86EAD"/>
    <w:rsid w:val="00F86FB2"/>
    <w:rsid w:val="00F872D8"/>
    <w:rsid w:val="00F878D2"/>
    <w:rsid w:val="00F87ECE"/>
    <w:rsid w:val="00F9057D"/>
    <w:rsid w:val="00F9068F"/>
    <w:rsid w:val="00F90FF7"/>
    <w:rsid w:val="00F9110E"/>
    <w:rsid w:val="00F911B7"/>
    <w:rsid w:val="00F9144A"/>
    <w:rsid w:val="00F91A10"/>
    <w:rsid w:val="00F91A78"/>
    <w:rsid w:val="00F91AE3"/>
    <w:rsid w:val="00F91AEA"/>
    <w:rsid w:val="00F91BA3"/>
    <w:rsid w:val="00F91E6E"/>
    <w:rsid w:val="00F9235A"/>
    <w:rsid w:val="00F927E8"/>
    <w:rsid w:val="00F9285B"/>
    <w:rsid w:val="00F92C6A"/>
    <w:rsid w:val="00F92E9D"/>
    <w:rsid w:val="00F9309F"/>
    <w:rsid w:val="00F9371B"/>
    <w:rsid w:val="00F93955"/>
    <w:rsid w:val="00F93A37"/>
    <w:rsid w:val="00F93C33"/>
    <w:rsid w:val="00F93E6F"/>
    <w:rsid w:val="00F94091"/>
    <w:rsid w:val="00F940B6"/>
    <w:rsid w:val="00F942AE"/>
    <w:rsid w:val="00F94D6B"/>
    <w:rsid w:val="00F94DBF"/>
    <w:rsid w:val="00F9557C"/>
    <w:rsid w:val="00F95AD1"/>
    <w:rsid w:val="00F95EC4"/>
    <w:rsid w:val="00F95EE8"/>
    <w:rsid w:val="00F96440"/>
    <w:rsid w:val="00F96522"/>
    <w:rsid w:val="00F96A94"/>
    <w:rsid w:val="00F96B80"/>
    <w:rsid w:val="00F96F6A"/>
    <w:rsid w:val="00F9713E"/>
    <w:rsid w:val="00FA0833"/>
    <w:rsid w:val="00FA091D"/>
    <w:rsid w:val="00FA1344"/>
    <w:rsid w:val="00FA14FE"/>
    <w:rsid w:val="00FA156C"/>
    <w:rsid w:val="00FA1873"/>
    <w:rsid w:val="00FA18B8"/>
    <w:rsid w:val="00FA1B4D"/>
    <w:rsid w:val="00FA1DEC"/>
    <w:rsid w:val="00FA1E75"/>
    <w:rsid w:val="00FA1F92"/>
    <w:rsid w:val="00FA2159"/>
    <w:rsid w:val="00FA2621"/>
    <w:rsid w:val="00FA2B91"/>
    <w:rsid w:val="00FA2C5D"/>
    <w:rsid w:val="00FA2EA2"/>
    <w:rsid w:val="00FA2F8F"/>
    <w:rsid w:val="00FA31C4"/>
    <w:rsid w:val="00FA33AD"/>
    <w:rsid w:val="00FA3704"/>
    <w:rsid w:val="00FA388A"/>
    <w:rsid w:val="00FA38D2"/>
    <w:rsid w:val="00FA3A80"/>
    <w:rsid w:val="00FA4CB8"/>
    <w:rsid w:val="00FA4F63"/>
    <w:rsid w:val="00FA5539"/>
    <w:rsid w:val="00FA5982"/>
    <w:rsid w:val="00FA5D7D"/>
    <w:rsid w:val="00FA614E"/>
    <w:rsid w:val="00FA6582"/>
    <w:rsid w:val="00FA66DD"/>
    <w:rsid w:val="00FA675A"/>
    <w:rsid w:val="00FA67E2"/>
    <w:rsid w:val="00FA68F5"/>
    <w:rsid w:val="00FA6FAA"/>
    <w:rsid w:val="00FA763E"/>
    <w:rsid w:val="00FA7B21"/>
    <w:rsid w:val="00FA7E4E"/>
    <w:rsid w:val="00FB05D0"/>
    <w:rsid w:val="00FB06D3"/>
    <w:rsid w:val="00FB09D1"/>
    <w:rsid w:val="00FB1120"/>
    <w:rsid w:val="00FB11F0"/>
    <w:rsid w:val="00FB1230"/>
    <w:rsid w:val="00FB128B"/>
    <w:rsid w:val="00FB1851"/>
    <w:rsid w:val="00FB23D4"/>
    <w:rsid w:val="00FB2625"/>
    <w:rsid w:val="00FB2910"/>
    <w:rsid w:val="00FB2C35"/>
    <w:rsid w:val="00FB3413"/>
    <w:rsid w:val="00FB374E"/>
    <w:rsid w:val="00FB3A70"/>
    <w:rsid w:val="00FB3AE9"/>
    <w:rsid w:val="00FB3B8A"/>
    <w:rsid w:val="00FB4477"/>
    <w:rsid w:val="00FB4487"/>
    <w:rsid w:val="00FB4B76"/>
    <w:rsid w:val="00FB4E06"/>
    <w:rsid w:val="00FB51C5"/>
    <w:rsid w:val="00FB5757"/>
    <w:rsid w:val="00FB613E"/>
    <w:rsid w:val="00FB6510"/>
    <w:rsid w:val="00FB710D"/>
    <w:rsid w:val="00FC01D3"/>
    <w:rsid w:val="00FC0316"/>
    <w:rsid w:val="00FC1B84"/>
    <w:rsid w:val="00FC1BD5"/>
    <w:rsid w:val="00FC1D8B"/>
    <w:rsid w:val="00FC1E23"/>
    <w:rsid w:val="00FC24B7"/>
    <w:rsid w:val="00FC2715"/>
    <w:rsid w:val="00FC2B82"/>
    <w:rsid w:val="00FC36EA"/>
    <w:rsid w:val="00FC3A35"/>
    <w:rsid w:val="00FC3D77"/>
    <w:rsid w:val="00FC3EE7"/>
    <w:rsid w:val="00FC4497"/>
    <w:rsid w:val="00FC55C7"/>
    <w:rsid w:val="00FC5748"/>
    <w:rsid w:val="00FC576A"/>
    <w:rsid w:val="00FC5D53"/>
    <w:rsid w:val="00FC611A"/>
    <w:rsid w:val="00FC61F0"/>
    <w:rsid w:val="00FC63BF"/>
    <w:rsid w:val="00FC689D"/>
    <w:rsid w:val="00FC694F"/>
    <w:rsid w:val="00FC6BBB"/>
    <w:rsid w:val="00FC6C49"/>
    <w:rsid w:val="00FC6E14"/>
    <w:rsid w:val="00FC6FCC"/>
    <w:rsid w:val="00FC7107"/>
    <w:rsid w:val="00FC733A"/>
    <w:rsid w:val="00FC7B98"/>
    <w:rsid w:val="00FC7CA0"/>
    <w:rsid w:val="00FC7D0A"/>
    <w:rsid w:val="00FD0022"/>
    <w:rsid w:val="00FD0262"/>
    <w:rsid w:val="00FD05BB"/>
    <w:rsid w:val="00FD073F"/>
    <w:rsid w:val="00FD0A3B"/>
    <w:rsid w:val="00FD0D17"/>
    <w:rsid w:val="00FD0E76"/>
    <w:rsid w:val="00FD0EA3"/>
    <w:rsid w:val="00FD1373"/>
    <w:rsid w:val="00FD145C"/>
    <w:rsid w:val="00FD14BE"/>
    <w:rsid w:val="00FD16F0"/>
    <w:rsid w:val="00FD18C6"/>
    <w:rsid w:val="00FD1B87"/>
    <w:rsid w:val="00FD2084"/>
    <w:rsid w:val="00FD2407"/>
    <w:rsid w:val="00FD2594"/>
    <w:rsid w:val="00FD25F1"/>
    <w:rsid w:val="00FD263A"/>
    <w:rsid w:val="00FD2933"/>
    <w:rsid w:val="00FD2D23"/>
    <w:rsid w:val="00FD2DEA"/>
    <w:rsid w:val="00FD2FCB"/>
    <w:rsid w:val="00FD401B"/>
    <w:rsid w:val="00FD41AA"/>
    <w:rsid w:val="00FD42AA"/>
    <w:rsid w:val="00FD42D2"/>
    <w:rsid w:val="00FD437F"/>
    <w:rsid w:val="00FD449C"/>
    <w:rsid w:val="00FD47B8"/>
    <w:rsid w:val="00FD4CA0"/>
    <w:rsid w:val="00FD52DB"/>
    <w:rsid w:val="00FD54A6"/>
    <w:rsid w:val="00FD54F4"/>
    <w:rsid w:val="00FD5643"/>
    <w:rsid w:val="00FD56DD"/>
    <w:rsid w:val="00FD5954"/>
    <w:rsid w:val="00FD5DB7"/>
    <w:rsid w:val="00FD60E7"/>
    <w:rsid w:val="00FD638F"/>
    <w:rsid w:val="00FD6CCE"/>
    <w:rsid w:val="00FD6D18"/>
    <w:rsid w:val="00FD718E"/>
    <w:rsid w:val="00FD7452"/>
    <w:rsid w:val="00FD7554"/>
    <w:rsid w:val="00FD76E9"/>
    <w:rsid w:val="00FD7703"/>
    <w:rsid w:val="00FE094C"/>
    <w:rsid w:val="00FE0AF4"/>
    <w:rsid w:val="00FE0FA5"/>
    <w:rsid w:val="00FE0FB1"/>
    <w:rsid w:val="00FE1041"/>
    <w:rsid w:val="00FE1110"/>
    <w:rsid w:val="00FE1179"/>
    <w:rsid w:val="00FE1A4A"/>
    <w:rsid w:val="00FE1D4B"/>
    <w:rsid w:val="00FE1DDC"/>
    <w:rsid w:val="00FE208D"/>
    <w:rsid w:val="00FE24AD"/>
    <w:rsid w:val="00FE26CE"/>
    <w:rsid w:val="00FE27D9"/>
    <w:rsid w:val="00FE2B52"/>
    <w:rsid w:val="00FE2CB8"/>
    <w:rsid w:val="00FE32F0"/>
    <w:rsid w:val="00FE3630"/>
    <w:rsid w:val="00FE39CB"/>
    <w:rsid w:val="00FE3AE6"/>
    <w:rsid w:val="00FE3B99"/>
    <w:rsid w:val="00FE3DBA"/>
    <w:rsid w:val="00FE3DE0"/>
    <w:rsid w:val="00FE40A8"/>
    <w:rsid w:val="00FE477D"/>
    <w:rsid w:val="00FE49E5"/>
    <w:rsid w:val="00FE4B59"/>
    <w:rsid w:val="00FE4E37"/>
    <w:rsid w:val="00FE506B"/>
    <w:rsid w:val="00FE529E"/>
    <w:rsid w:val="00FE52A3"/>
    <w:rsid w:val="00FE5449"/>
    <w:rsid w:val="00FE557C"/>
    <w:rsid w:val="00FE5B7D"/>
    <w:rsid w:val="00FE615F"/>
    <w:rsid w:val="00FE62A1"/>
    <w:rsid w:val="00FE62DC"/>
    <w:rsid w:val="00FE6370"/>
    <w:rsid w:val="00FE7B57"/>
    <w:rsid w:val="00FF00E6"/>
    <w:rsid w:val="00FF05C5"/>
    <w:rsid w:val="00FF05CD"/>
    <w:rsid w:val="00FF093A"/>
    <w:rsid w:val="00FF0975"/>
    <w:rsid w:val="00FF0C30"/>
    <w:rsid w:val="00FF1053"/>
    <w:rsid w:val="00FF107D"/>
    <w:rsid w:val="00FF1148"/>
    <w:rsid w:val="00FF1634"/>
    <w:rsid w:val="00FF1686"/>
    <w:rsid w:val="00FF210F"/>
    <w:rsid w:val="00FF238B"/>
    <w:rsid w:val="00FF280C"/>
    <w:rsid w:val="00FF2CB8"/>
    <w:rsid w:val="00FF30A1"/>
    <w:rsid w:val="00FF31C6"/>
    <w:rsid w:val="00FF3923"/>
    <w:rsid w:val="00FF3AC3"/>
    <w:rsid w:val="00FF3B3D"/>
    <w:rsid w:val="00FF3DDC"/>
    <w:rsid w:val="00FF3DF2"/>
    <w:rsid w:val="00FF46BF"/>
    <w:rsid w:val="00FF4A78"/>
    <w:rsid w:val="00FF4AAF"/>
    <w:rsid w:val="00FF544A"/>
    <w:rsid w:val="00FF5689"/>
    <w:rsid w:val="00FF587E"/>
    <w:rsid w:val="00FF5B74"/>
    <w:rsid w:val="00FF5C8C"/>
    <w:rsid w:val="00FF6056"/>
    <w:rsid w:val="00FF611D"/>
    <w:rsid w:val="00FF638C"/>
    <w:rsid w:val="00FF6778"/>
    <w:rsid w:val="00FF6DAF"/>
    <w:rsid w:val="00FF6E99"/>
    <w:rsid w:val="00FF6EF1"/>
    <w:rsid w:val="00FF7439"/>
    <w:rsid w:val="00FF7C68"/>
    <w:rsid w:val="00FF7D65"/>
    <w:rsid w:val="0EFBBAB8"/>
    <w:rsid w:val="13CD73F8"/>
    <w:rsid w:val="18ABCD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8F3F96"/>
  <w15:docId w15:val="{5B793D9D-8492-43D9-8250-94AE6E748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1A7DD2"/>
    <w:rPr>
      <w:sz w:val="24"/>
      <w:szCs w:val="24"/>
      <w:lang w:eastAsia="en-US"/>
    </w:rPr>
  </w:style>
  <w:style w:type="paragraph" w:styleId="Pealkiri1">
    <w:name w:val="heading 1"/>
    <w:basedOn w:val="Normaallaad"/>
    <w:next w:val="Normaallaad"/>
    <w:link w:val="Pealkiri1Mrk"/>
    <w:uiPriority w:val="9"/>
    <w:qFormat/>
    <w:rsid w:val="003D50A5"/>
    <w:pPr>
      <w:keepNext/>
      <w:jc w:val="both"/>
      <w:outlineLvl w:val="0"/>
    </w:pPr>
    <w:rPr>
      <w:rFonts w:ascii="Cambria" w:hAnsi="Cambria"/>
      <w:b/>
      <w:bCs/>
      <w:kern w:val="32"/>
      <w:sz w:val="32"/>
      <w:szCs w:val="32"/>
    </w:rPr>
  </w:style>
  <w:style w:type="paragraph" w:styleId="Pealkiri2">
    <w:name w:val="heading 2"/>
    <w:basedOn w:val="Normaallaad"/>
    <w:next w:val="Normaallaad"/>
    <w:link w:val="Pealkiri2Mrk"/>
    <w:uiPriority w:val="9"/>
    <w:qFormat/>
    <w:rsid w:val="003D50A5"/>
    <w:pPr>
      <w:keepNext/>
      <w:tabs>
        <w:tab w:val="left" w:pos="720"/>
      </w:tabs>
      <w:autoSpaceDE w:val="0"/>
      <w:autoSpaceDN w:val="0"/>
      <w:adjustRightInd w:val="0"/>
      <w:ind w:right="18"/>
      <w:jc w:val="both"/>
      <w:outlineLvl w:val="1"/>
    </w:pPr>
    <w:rPr>
      <w:rFonts w:ascii="Cambria" w:hAnsi="Cambria"/>
      <w:b/>
      <w:bCs/>
      <w:i/>
      <w:iCs/>
      <w:sz w:val="28"/>
      <w:szCs w:val="28"/>
    </w:rPr>
  </w:style>
  <w:style w:type="paragraph" w:styleId="Pealkiri3">
    <w:name w:val="heading 3"/>
    <w:basedOn w:val="Normaallaad"/>
    <w:next w:val="Normaallaad"/>
    <w:link w:val="Pealkiri3Mrk"/>
    <w:uiPriority w:val="9"/>
    <w:qFormat/>
    <w:rsid w:val="00357315"/>
    <w:pPr>
      <w:keepNext/>
      <w:spacing w:before="240" w:after="60"/>
      <w:outlineLvl w:val="2"/>
    </w:pPr>
    <w:rPr>
      <w:rFonts w:ascii="Cambria" w:hAnsi="Cambria"/>
      <w:b/>
      <w:bCs/>
      <w:sz w:val="26"/>
      <w:szCs w:val="26"/>
    </w:rPr>
  </w:style>
  <w:style w:type="paragraph" w:styleId="Pealkiri4">
    <w:name w:val="heading 4"/>
    <w:basedOn w:val="Normaallaad"/>
    <w:next w:val="Normaallaad"/>
    <w:link w:val="Pealkiri4Mrk"/>
    <w:uiPriority w:val="9"/>
    <w:semiHidden/>
    <w:unhideWhenUsed/>
    <w:qFormat/>
    <w:rsid w:val="00C2166D"/>
    <w:pPr>
      <w:keepNext/>
      <w:keepLines/>
      <w:spacing w:before="40"/>
      <w:outlineLvl w:val="3"/>
    </w:pPr>
    <w:rPr>
      <w:rFonts w:asciiTheme="majorHAnsi" w:hAnsiTheme="majorHAnsi" w:eastAsiaTheme="majorEastAsia" w:cstheme="majorBidi"/>
      <w:i/>
      <w:iCs/>
      <w:color w:val="365F91" w:themeColor="accent1" w:themeShade="BF"/>
    </w:rPr>
  </w:style>
  <w:style w:type="paragraph" w:styleId="Pealkiri5">
    <w:name w:val="heading 5"/>
    <w:basedOn w:val="Normaallaad"/>
    <w:next w:val="Normaallaad"/>
    <w:link w:val="Pealkiri5Mrk"/>
    <w:uiPriority w:val="9"/>
    <w:qFormat/>
    <w:rsid w:val="00AE14F2"/>
    <w:pPr>
      <w:spacing w:before="240" w:after="60"/>
      <w:outlineLvl w:val="4"/>
    </w:pPr>
    <w:rPr>
      <w:rFonts w:ascii="Calibri" w:hAnsi="Calibri"/>
      <w:b/>
      <w:bCs/>
      <w:i/>
      <w:iCs/>
      <w:sz w:val="26"/>
      <w:szCs w:val="26"/>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locked/>
    <w:rsid w:val="003D50A5"/>
    <w:rPr>
      <w:rFonts w:ascii="Cambria" w:hAnsi="Cambria" w:cs="Times New Roman"/>
      <w:b/>
      <w:kern w:val="32"/>
      <w:sz w:val="32"/>
      <w:lang w:val="en-GB" w:eastAsia="en-US"/>
    </w:rPr>
  </w:style>
  <w:style w:type="character" w:styleId="Pealkiri2Mrk" w:customStyle="1">
    <w:name w:val="Pealkiri 2 Märk"/>
    <w:basedOn w:val="Liguvaikefont"/>
    <w:link w:val="Pealkiri2"/>
    <w:uiPriority w:val="9"/>
    <w:semiHidden/>
    <w:locked/>
    <w:rsid w:val="003D50A5"/>
    <w:rPr>
      <w:rFonts w:ascii="Cambria" w:hAnsi="Cambria" w:cs="Times New Roman"/>
      <w:b/>
      <w:i/>
      <w:sz w:val="28"/>
      <w:lang w:val="en-GB" w:eastAsia="en-US"/>
    </w:rPr>
  </w:style>
  <w:style w:type="character" w:styleId="Pealkiri3Mrk" w:customStyle="1">
    <w:name w:val="Pealkiri 3 Märk"/>
    <w:basedOn w:val="Liguvaikefont"/>
    <w:link w:val="Pealkiri3"/>
    <w:uiPriority w:val="9"/>
    <w:semiHidden/>
    <w:locked/>
    <w:rsid w:val="003D50A5"/>
    <w:rPr>
      <w:rFonts w:ascii="Cambria" w:hAnsi="Cambria" w:cs="Times New Roman"/>
      <w:b/>
      <w:sz w:val="26"/>
      <w:lang w:val="en-GB" w:eastAsia="en-US"/>
    </w:rPr>
  </w:style>
  <w:style w:type="character" w:styleId="Pealkiri5Mrk" w:customStyle="1">
    <w:name w:val="Pealkiri 5 Märk"/>
    <w:basedOn w:val="Liguvaikefont"/>
    <w:link w:val="Pealkiri5"/>
    <w:uiPriority w:val="9"/>
    <w:semiHidden/>
    <w:locked/>
    <w:rsid w:val="003D50A5"/>
    <w:rPr>
      <w:rFonts w:ascii="Calibri" w:hAnsi="Calibri" w:cs="Times New Roman"/>
      <w:b/>
      <w:i/>
      <w:sz w:val="26"/>
      <w:lang w:val="en-GB" w:eastAsia="en-US"/>
    </w:rPr>
  </w:style>
  <w:style w:type="paragraph" w:styleId="Allmrkusetekst">
    <w:name w:val="footnote text"/>
    <w:aliases w:val="Footnote Text Char1,Footnote Text Char1 Char,Footnote Text Char Char Char,Fußnote,Schriftart: 9 pt,Schriftart: 8 pt,Fußnotentext Char,Fußnote Char,Schriftart: 9 pt Char,Schriftart: 10 pt Char,Schriftart: 8 pt Char,Schriftart: 10 pt"/>
    <w:basedOn w:val="Normaallaad"/>
    <w:link w:val="AllmrkusetekstMrk"/>
    <w:uiPriority w:val="99"/>
    <w:qFormat/>
    <w:rsid w:val="003D50A5"/>
    <w:rPr>
      <w:sz w:val="20"/>
      <w:szCs w:val="20"/>
    </w:rPr>
  </w:style>
  <w:style w:type="character" w:styleId="AllmrkusetekstMrk" w:customStyle="1">
    <w:name w:val="Allmärkuse tekst Märk"/>
    <w:aliases w:val="Footnote Text Char1 Märk,Footnote Text Char1 Char Märk,Footnote Text Char Char Char Märk,Fußnote Märk,Schriftart: 9 pt Märk,Schriftart: 8 pt Märk,Fußnotentext Char Märk,Fußnote Char Märk,Schriftart: 9 pt Char Märk"/>
    <w:basedOn w:val="Liguvaikefont"/>
    <w:link w:val="Allmrkusetekst"/>
    <w:uiPriority w:val="99"/>
    <w:locked/>
    <w:rsid w:val="003D50A5"/>
    <w:rPr>
      <w:rFonts w:cs="Times New Roman"/>
      <w:sz w:val="20"/>
      <w:lang w:val="en-GB" w:eastAsia="en-US"/>
    </w:rPr>
  </w:style>
  <w:style w:type="character" w:styleId="Allmrkuseviide">
    <w:name w:val="footnote reference"/>
    <w:aliases w:val="Footnote Reference Superscript,BVI fnr,Footnote symbol,Footnote symboFußnotenzeichen,Footnote sign,Footnote Reference text,SUPERS,Footnote reference number,note TESI,-E Fußnotenzeichen,number,(Footnote Reference),stylish,cal,callout"/>
    <w:basedOn w:val="Liguvaikefont"/>
    <w:link w:val="BVIfnr"/>
    <w:uiPriority w:val="99"/>
    <w:qFormat/>
    <w:rsid w:val="003D50A5"/>
    <w:rPr>
      <w:rFonts w:cs="Times New Roman"/>
      <w:vertAlign w:val="superscript"/>
    </w:rPr>
  </w:style>
  <w:style w:type="paragraph" w:styleId="Normaallaadveeb">
    <w:name w:val="Normal (Web)"/>
    <w:basedOn w:val="Normaallaad"/>
    <w:uiPriority w:val="99"/>
    <w:rsid w:val="003D50A5"/>
    <w:pPr>
      <w:spacing w:before="100" w:beforeAutospacing="1" w:after="100" w:afterAutospacing="1"/>
    </w:pPr>
    <w:rPr>
      <w:color w:val="000000"/>
    </w:rPr>
  </w:style>
  <w:style w:type="paragraph" w:styleId="Kehatekst">
    <w:name w:val="Body Text"/>
    <w:basedOn w:val="Normaallaad"/>
    <w:link w:val="KehatekstMrk"/>
    <w:uiPriority w:val="99"/>
    <w:rsid w:val="003D50A5"/>
    <w:pPr>
      <w:tabs>
        <w:tab w:val="left" w:pos="720"/>
      </w:tabs>
      <w:autoSpaceDE w:val="0"/>
      <w:autoSpaceDN w:val="0"/>
      <w:adjustRightInd w:val="0"/>
      <w:ind w:right="18"/>
      <w:jc w:val="both"/>
    </w:pPr>
  </w:style>
  <w:style w:type="character" w:styleId="KehatekstMrk" w:customStyle="1">
    <w:name w:val="Kehatekst Märk"/>
    <w:basedOn w:val="Liguvaikefont"/>
    <w:link w:val="Kehatekst"/>
    <w:uiPriority w:val="99"/>
    <w:semiHidden/>
    <w:locked/>
    <w:rsid w:val="003D50A5"/>
    <w:rPr>
      <w:rFonts w:cs="Times New Roman"/>
      <w:sz w:val="24"/>
      <w:lang w:val="en-GB" w:eastAsia="en-US"/>
    </w:rPr>
  </w:style>
  <w:style w:type="character" w:styleId="Hperlink">
    <w:name w:val="Hyperlink"/>
    <w:basedOn w:val="Liguvaikefont"/>
    <w:uiPriority w:val="99"/>
    <w:rsid w:val="004134C9"/>
    <w:rPr>
      <w:rFonts w:cs="Times New Roman"/>
      <w:color w:val="0000FF"/>
      <w:u w:val="single"/>
    </w:rPr>
  </w:style>
  <w:style w:type="paragraph" w:styleId="Pis">
    <w:name w:val="header"/>
    <w:basedOn w:val="Normaallaad"/>
    <w:link w:val="PisMrk"/>
    <w:uiPriority w:val="99"/>
    <w:rsid w:val="000806B9"/>
    <w:pPr>
      <w:tabs>
        <w:tab w:val="center" w:pos="4703"/>
        <w:tab w:val="right" w:pos="9406"/>
      </w:tabs>
    </w:pPr>
  </w:style>
  <w:style w:type="character" w:styleId="PisMrk" w:customStyle="1">
    <w:name w:val="Päis Märk"/>
    <w:basedOn w:val="Liguvaikefont"/>
    <w:link w:val="Pis"/>
    <w:uiPriority w:val="99"/>
    <w:locked/>
    <w:rsid w:val="003D50A5"/>
    <w:rPr>
      <w:rFonts w:cs="Times New Roman"/>
      <w:sz w:val="24"/>
      <w:lang w:val="en-GB" w:eastAsia="en-US"/>
    </w:rPr>
  </w:style>
  <w:style w:type="paragraph" w:styleId="Jalus">
    <w:name w:val="footer"/>
    <w:basedOn w:val="Normaallaad"/>
    <w:link w:val="JalusMrk"/>
    <w:uiPriority w:val="99"/>
    <w:rsid w:val="000806B9"/>
    <w:pPr>
      <w:tabs>
        <w:tab w:val="center" w:pos="4703"/>
        <w:tab w:val="right" w:pos="9406"/>
      </w:tabs>
    </w:pPr>
  </w:style>
  <w:style w:type="character" w:styleId="JalusMrk" w:customStyle="1">
    <w:name w:val="Jalus Märk"/>
    <w:basedOn w:val="Liguvaikefont"/>
    <w:link w:val="Jalus"/>
    <w:uiPriority w:val="99"/>
    <w:locked/>
    <w:rsid w:val="003D50A5"/>
    <w:rPr>
      <w:rFonts w:cs="Times New Roman"/>
      <w:sz w:val="24"/>
      <w:lang w:val="en-GB" w:eastAsia="en-US"/>
    </w:rPr>
  </w:style>
  <w:style w:type="paragraph" w:styleId="Taandegakehatekst">
    <w:name w:val="Body Text Indent"/>
    <w:basedOn w:val="Normaallaad"/>
    <w:link w:val="TaandegakehatekstMrk"/>
    <w:uiPriority w:val="99"/>
    <w:rsid w:val="009B7922"/>
    <w:pPr>
      <w:spacing w:after="120"/>
      <w:ind w:left="283"/>
    </w:pPr>
  </w:style>
  <w:style w:type="character" w:styleId="TaandegakehatekstMrk" w:customStyle="1">
    <w:name w:val="Taandega kehatekst Märk"/>
    <w:basedOn w:val="Liguvaikefont"/>
    <w:link w:val="Taandegakehatekst"/>
    <w:uiPriority w:val="99"/>
    <w:semiHidden/>
    <w:locked/>
    <w:rsid w:val="003D50A5"/>
    <w:rPr>
      <w:rFonts w:cs="Times New Roman"/>
      <w:sz w:val="24"/>
      <w:lang w:val="en-GB" w:eastAsia="en-US"/>
    </w:rPr>
  </w:style>
  <w:style w:type="paragraph" w:styleId="Kehatekst2">
    <w:name w:val="Body Text 2"/>
    <w:basedOn w:val="Normaallaad"/>
    <w:link w:val="Kehatekst2Mrk"/>
    <w:uiPriority w:val="99"/>
    <w:rsid w:val="00357315"/>
    <w:pPr>
      <w:spacing w:after="120" w:line="480" w:lineRule="auto"/>
    </w:pPr>
  </w:style>
  <w:style w:type="character" w:styleId="Kehatekst2Mrk" w:customStyle="1">
    <w:name w:val="Kehatekst 2 Märk"/>
    <w:basedOn w:val="Liguvaikefont"/>
    <w:link w:val="Kehatekst2"/>
    <w:uiPriority w:val="99"/>
    <w:semiHidden/>
    <w:locked/>
    <w:rsid w:val="003D50A5"/>
    <w:rPr>
      <w:rFonts w:cs="Times New Roman"/>
      <w:sz w:val="24"/>
      <w:lang w:val="en-GB" w:eastAsia="en-US"/>
    </w:rPr>
  </w:style>
  <w:style w:type="character" w:styleId="spelle" w:customStyle="1">
    <w:name w:val="spelle"/>
    <w:uiPriority w:val="99"/>
    <w:rsid w:val="009D67AE"/>
  </w:style>
  <w:style w:type="paragraph" w:styleId="western" w:customStyle="1">
    <w:name w:val="western"/>
    <w:basedOn w:val="Normaallaad"/>
    <w:uiPriority w:val="99"/>
    <w:rsid w:val="00DB7EE8"/>
    <w:pPr>
      <w:spacing w:before="100" w:beforeAutospacing="1" w:after="100" w:afterAutospacing="1"/>
    </w:pPr>
    <w:rPr>
      <w:color w:val="000000"/>
      <w:lang w:eastAsia="et-EE"/>
    </w:rPr>
  </w:style>
  <w:style w:type="table" w:styleId="Kontuurtabel">
    <w:name w:val="Table Grid"/>
    <w:basedOn w:val="Normaaltabel"/>
    <w:uiPriority w:val="59"/>
    <w:rsid w:val="00F24AF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grame" w:customStyle="1">
    <w:name w:val="grame"/>
    <w:uiPriority w:val="99"/>
    <w:rsid w:val="002214BF"/>
  </w:style>
  <w:style w:type="paragraph" w:styleId="Jutumullitekst">
    <w:name w:val="Balloon Text"/>
    <w:basedOn w:val="Normaallaad"/>
    <w:link w:val="JutumullitekstMrk"/>
    <w:uiPriority w:val="99"/>
    <w:semiHidden/>
    <w:rsid w:val="002E6986"/>
    <w:rPr>
      <w:rFonts w:ascii="Tahoma" w:hAnsi="Tahoma"/>
      <w:sz w:val="16"/>
      <w:szCs w:val="16"/>
    </w:rPr>
  </w:style>
  <w:style w:type="character" w:styleId="JutumullitekstMrk" w:customStyle="1">
    <w:name w:val="Jutumullitekst Märk"/>
    <w:basedOn w:val="Liguvaikefont"/>
    <w:link w:val="Jutumullitekst"/>
    <w:uiPriority w:val="99"/>
    <w:semiHidden/>
    <w:locked/>
    <w:rsid w:val="003D50A5"/>
    <w:rPr>
      <w:rFonts w:ascii="Tahoma" w:hAnsi="Tahoma" w:cs="Times New Roman"/>
      <w:sz w:val="16"/>
      <w:lang w:val="en-GB" w:eastAsia="en-US"/>
    </w:rPr>
  </w:style>
  <w:style w:type="character" w:styleId="Lehekljenumber">
    <w:name w:val="page number"/>
    <w:basedOn w:val="Liguvaikefont"/>
    <w:uiPriority w:val="99"/>
    <w:rsid w:val="00E97CE0"/>
    <w:rPr>
      <w:rFonts w:cs="Times New Roman"/>
    </w:rPr>
  </w:style>
  <w:style w:type="character" w:styleId="Kommentaariviide">
    <w:name w:val="annotation reference"/>
    <w:basedOn w:val="Liguvaikefont"/>
    <w:uiPriority w:val="99"/>
    <w:semiHidden/>
    <w:rsid w:val="00A82A0D"/>
    <w:rPr>
      <w:rFonts w:cs="Times New Roman"/>
      <w:sz w:val="16"/>
    </w:rPr>
  </w:style>
  <w:style w:type="paragraph" w:styleId="Kommentaaritekst">
    <w:name w:val="annotation text"/>
    <w:basedOn w:val="Normaallaad"/>
    <w:link w:val="KommentaaritekstMrk"/>
    <w:uiPriority w:val="99"/>
    <w:rsid w:val="00A82A0D"/>
    <w:rPr>
      <w:sz w:val="20"/>
      <w:szCs w:val="20"/>
    </w:rPr>
  </w:style>
  <w:style w:type="character" w:styleId="KommentaaritekstMrk" w:customStyle="1">
    <w:name w:val="Kommentaari tekst Märk"/>
    <w:basedOn w:val="Liguvaikefont"/>
    <w:link w:val="Kommentaaritekst"/>
    <w:uiPriority w:val="99"/>
    <w:locked/>
    <w:rsid w:val="003D50A5"/>
    <w:rPr>
      <w:rFonts w:cs="Times New Roman"/>
      <w:sz w:val="20"/>
      <w:lang w:val="en-GB" w:eastAsia="en-US"/>
    </w:rPr>
  </w:style>
  <w:style w:type="paragraph" w:styleId="Kommentaariteema">
    <w:name w:val="annotation subject"/>
    <w:basedOn w:val="Kommentaaritekst"/>
    <w:next w:val="Kommentaaritekst"/>
    <w:link w:val="KommentaariteemaMrk"/>
    <w:uiPriority w:val="99"/>
    <w:semiHidden/>
    <w:rsid w:val="00A82A0D"/>
    <w:rPr>
      <w:b/>
      <w:bCs/>
    </w:rPr>
  </w:style>
  <w:style w:type="character" w:styleId="KommentaariteemaMrk" w:customStyle="1">
    <w:name w:val="Kommentaari teema Märk"/>
    <w:basedOn w:val="KommentaaritekstMrk"/>
    <w:link w:val="Kommentaariteema"/>
    <w:uiPriority w:val="99"/>
    <w:semiHidden/>
    <w:locked/>
    <w:rsid w:val="003D50A5"/>
    <w:rPr>
      <w:rFonts w:cs="Times New Roman"/>
      <w:b/>
      <w:sz w:val="20"/>
      <w:lang w:val="en-GB" w:eastAsia="en-US"/>
    </w:rPr>
  </w:style>
  <w:style w:type="paragraph" w:styleId="Loetelu" w:customStyle="1">
    <w:name w:val="Loetelu"/>
    <w:basedOn w:val="Kehatekst"/>
    <w:rsid w:val="00FD47B8"/>
    <w:pPr>
      <w:numPr>
        <w:numId w:val="1"/>
      </w:numPr>
      <w:tabs>
        <w:tab w:val="clear" w:pos="720"/>
      </w:tabs>
      <w:autoSpaceDE/>
      <w:autoSpaceDN/>
      <w:adjustRightInd/>
      <w:spacing w:before="120"/>
      <w:ind w:left="720" w:right="0" w:hanging="360"/>
    </w:pPr>
    <w:rPr>
      <w:szCs w:val="20"/>
    </w:rPr>
  </w:style>
  <w:style w:type="paragraph" w:styleId="LaadLoeteluPaks" w:customStyle="1">
    <w:name w:val="Laad Loetelu + Paks"/>
    <w:basedOn w:val="Loetelu"/>
    <w:uiPriority w:val="99"/>
    <w:rsid w:val="00FD47B8"/>
    <w:pPr>
      <w:spacing w:before="0"/>
    </w:pPr>
    <w:rPr>
      <w:b/>
      <w:bCs/>
    </w:rPr>
  </w:style>
  <w:style w:type="paragraph" w:styleId="Loendilik">
    <w:name w:val="List Paragraph"/>
    <w:basedOn w:val="Normaallaad"/>
    <w:uiPriority w:val="34"/>
    <w:qFormat/>
    <w:rsid w:val="00F41C69"/>
    <w:pPr>
      <w:spacing w:after="200" w:line="276" w:lineRule="auto"/>
      <w:ind w:left="720"/>
      <w:contextualSpacing/>
    </w:pPr>
    <w:rPr>
      <w:rFonts w:ascii="Calibri" w:hAnsi="Calibri"/>
      <w:sz w:val="22"/>
      <w:szCs w:val="22"/>
      <w:lang w:eastAsia="et-EE"/>
    </w:rPr>
  </w:style>
  <w:style w:type="paragraph" w:styleId="Vahedeta">
    <w:name w:val="No Spacing"/>
    <w:link w:val="VahedetaMrk"/>
    <w:uiPriority w:val="1"/>
    <w:qFormat/>
    <w:rsid w:val="00954C54"/>
    <w:rPr>
      <w:rFonts w:ascii="Calibri" w:hAnsi="Calibri"/>
      <w:sz w:val="22"/>
      <w:szCs w:val="22"/>
    </w:rPr>
  </w:style>
  <w:style w:type="character" w:styleId="tyhik" w:customStyle="1">
    <w:name w:val="tyhik"/>
    <w:rsid w:val="007D6EF9"/>
  </w:style>
  <w:style w:type="paragraph" w:styleId="Default" w:customStyle="1">
    <w:name w:val="Default"/>
    <w:rsid w:val="00314565"/>
    <w:pPr>
      <w:autoSpaceDE w:val="0"/>
      <w:autoSpaceDN w:val="0"/>
      <w:adjustRightInd w:val="0"/>
    </w:pPr>
    <w:rPr>
      <w:color w:val="000000"/>
      <w:sz w:val="24"/>
      <w:szCs w:val="24"/>
    </w:rPr>
  </w:style>
  <w:style w:type="character" w:styleId="sf8bfa2bc" w:customStyle="1">
    <w:name w:val="sf8bfa2bc"/>
    <w:rsid w:val="00933D71"/>
  </w:style>
  <w:style w:type="character" w:styleId="s6b621b36" w:customStyle="1">
    <w:name w:val="s6b621b36"/>
    <w:rsid w:val="00933D71"/>
  </w:style>
  <w:style w:type="character" w:styleId="mm" w:customStyle="1">
    <w:name w:val="mm"/>
    <w:rsid w:val="006A507B"/>
  </w:style>
  <w:style w:type="character" w:styleId="Tugev">
    <w:name w:val="Strong"/>
    <w:basedOn w:val="Liguvaikefont"/>
    <w:uiPriority w:val="22"/>
    <w:qFormat/>
    <w:rsid w:val="00CB4F5E"/>
    <w:rPr>
      <w:rFonts w:ascii="Times New Roman" w:hAnsi="Times New Roman" w:cs="Times New Roman"/>
      <w:b/>
    </w:rPr>
  </w:style>
  <w:style w:type="character" w:styleId="Klastatudhperlink">
    <w:name w:val="FollowedHyperlink"/>
    <w:basedOn w:val="Liguvaikefont"/>
    <w:uiPriority w:val="99"/>
    <w:semiHidden/>
    <w:unhideWhenUsed/>
    <w:rsid w:val="00414C02"/>
    <w:rPr>
      <w:rFonts w:cs="Times New Roman"/>
      <w:color w:val="800080"/>
      <w:u w:val="single"/>
    </w:rPr>
  </w:style>
  <w:style w:type="paragraph" w:styleId="CM1" w:customStyle="1">
    <w:name w:val="CM1"/>
    <w:basedOn w:val="Default"/>
    <w:next w:val="Default"/>
    <w:uiPriority w:val="99"/>
    <w:rsid w:val="00E20A08"/>
    <w:rPr>
      <w:rFonts w:ascii="EUAlbertina" w:hAnsi="EUAlbertina"/>
      <w:color w:val="auto"/>
    </w:rPr>
  </w:style>
  <w:style w:type="paragraph" w:styleId="CM3" w:customStyle="1">
    <w:name w:val="CM3"/>
    <w:basedOn w:val="Default"/>
    <w:next w:val="Default"/>
    <w:uiPriority w:val="99"/>
    <w:rsid w:val="00E20A08"/>
    <w:rPr>
      <w:rFonts w:ascii="EUAlbertina" w:hAnsi="EUAlbertina"/>
      <w:color w:val="auto"/>
    </w:rPr>
  </w:style>
  <w:style w:type="paragraph" w:styleId="CM4" w:customStyle="1">
    <w:name w:val="CM4"/>
    <w:basedOn w:val="Default"/>
    <w:next w:val="Default"/>
    <w:uiPriority w:val="99"/>
    <w:rsid w:val="00E20A08"/>
    <w:rPr>
      <w:rFonts w:ascii="EUAlbertina" w:hAnsi="EUAlbertina"/>
      <w:color w:val="auto"/>
    </w:rPr>
  </w:style>
  <w:style w:type="character" w:styleId="Rhutus">
    <w:name w:val="Emphasis"/>
    <w:basedOn w:val="Liguvaikefont"/>
    <w:uiPriority w:val="20"/>
    <w:qFormat/>
    <w:rsid w:val="002D3AB0"/>
    <w:rPr>
      <w:rFonts w:cs="Times New Roman"/>
      <w:i/>
    </w:rPr>
  </w:style>
  <w:style w:type="paragraph" w:styleId="Redaktsioon">
    <w:name w:val="Revision"/>
    <w:hidden/>
    <w:uiPriority w:val="99"/>
    <w:semiHidden/>
    <w:rsid w:val="00B5636F"/>
    <w:rPr>
      <w:sz w:val="24"/>
      <w:szCs w:val="24"/>
      <w:lang w:val="en-GB" w:eastAsia="en-US"/>
    </w:rPr>
  </w:style>
  <w:style w:type="paragraph" w:styleId="rtejustify" w:customStyle="1">
    <w:name w:val="rtejustify"/>
    <w:basedOn w:val="Normaallaad"/>
    <w:rsid w:val="00303FB8"/>
    <w:pPr>
      <w:textAlignment w:val="baseline"/>
    </w:pPr>
    <w:rPr>
      <w:lang w:eastAsia="et-EE"/>
    </w:rPr>
  </w:style>
  <w:style w:type="paragraph" w:styleId="Pealdis">
    <w:name w:val="caption"/>
    <w:basedOn w:val="Normaallaad"/>
    <w:next w:val="Normaallaad"/>
    <w:uiPriority w:val="35"/>
    <w:unhideWhenUsed/>
    <w:qFormat/>
    <w:rsid w:val="00D8514F"/>
    <w:pPr>
      <w:spacing w:after="120"/>
      <w:jc w:val="both"/>
    </w:pPr>
    <w:rPr>
      <w:rFonts w:ascii="Calibri" w:hAnsi="Calibri"/>
      <w:b/>
      <w:bCs/>
      <w:color w:val="4F81BD"/>
      <w:sz w:val="18"/>
      <w:szCs w:val="18"/>
    </w:rPr>
  </w:style>
  <w:style w:type="character" w:styleId="apple-style-span" w:customStyle="1">
    <w:name w:val="apple-style-span"/>
    <w:basedOn w:val="Liguvaikefont"/>
    <w:rsid w:val="00D6540A"/>
    <w:rPr>
      <w:rFonts w:cs="Times New Roman"/>
    </w:rPr>
  </w:style>
  <w:style w:type="character" w:styleId="bold" w:customStyle="1">
    <w:name w:val="bold"/>
    <w:basedOn w:val="Liguvaikefont"/>
    <w:rsid w:val="00D42CC2"/>
    <w:rPr>
      <w:b/>
      <w:bCs/>
    </w:rPr>
  </w:style>
  <w:style w:type="paragraph" w:styleId="normal2" w:customStyle="1">
    <w:name w:val="normal2"/>
    <w:basedOn w:val="Normaallaad"/>
    <w:rsid w:val="00D42CC2"/>
    <w:pPr>
      <w:spacing w:before="120" w:line="312" w:lineRule="atLeast"/>
      <w:jc w:val="both"/>
    </w:pPr>
    <w:rPr>
      <w:lang w:eastAsia="et-EE"/>
    </w:rPr>
  </w:style>
  <w:style w:type="paragraph" w:styleId="doc-ti" w:customStyle="1">
    <w:name w:val="doc-ti"/>
    <w:basedOn w:val="Normaallaad"/>
    <w:rsid w:val="00D05339"/>
    <w:pPr>
      <w:spacing w:before="240" w:after="120"/>
      <w:jc w:val="center"/>
    </w:pPr>
    <w:rPr>
      <w:b/>
      <w:bCs/>
      <w:lang w:eastAsia="et-EE"/>
    </w:rPr>
  </w:style>
  <w:style w:type="character" w:styleId="n" w:customStyle="1">
    <w:name w:val="n"/>
    <w:rsid w:val="00904517"/>
  </w:style>
  <w:style w:type="character" w:styleId="Lahendamatamainimine">
    <w:name w:val="Unresolved Mention"/>
    <w:basedOn w:val="Liguvaikefont"/>
    <w:uiPriority w:val="99"/>
    <w:semiHidden/>
    <w:unhideWhenUsed/>
    <w:rsid w:val="00693799"/>
    <w:rPr>
      <w:color w:val="605E5C"/>
      <w:shd w:val="clear" w:color="auto" w:fill="E1DFDD"/>
    </w:rPr>
  </w:style>
  <w:style w:type="paragraph" w:styleId="BVIfnr" w:customStyle="1">
    <w:name w:val="BVI fnr Знак Знак"/>
    <w:aliases w:val="BVI fnr Car Car Знак Знак,BVI fnr Char Car Car Car Знак Знак,BVI fnr Char Car Car Car Char Знак Знак,BVI fnr Car Знак Знак,BVI fnr Car Car Car Car Знак Знак,BVI fnr Char Char Знак Знак,ftref,16 Point,R"/>
    <w:basedOn w:val="Normaallaad"/>
    <w:link w:val="Allmrkuseviide"/>
    <w:uiPriority w:val="99"/>
    <w:rsid w:val="006D4F88"/>
    <w:pPr>
      <w:spacing w:after="160" w:line="240" w:lineRule="exact"/>
    </w:pPr>
    <w:rPr>
      <w:sz w:val="20"/>
      <w:szCs w:val="20"/>
      <w:vertAlign w:val="superscript"/>
      <w:lang w:eastAsia="et-EE"/>
    </w:rPr>
  </w:style>
  <w:style w:type="character" w:styleId="Pealkiri4Mrk" w:customStyle="1">
    <w:name w:val="Pealkiri 4 Märk"/>
    <w:basedOn w:val="Liguvaikefont"/>
    <w:link w:val="Pealkiri4"/>
    <w:uiPriority w:val="9"/>
    <w:semiHidden/>
    <w:rsid w:val="00C2166D"/>
    <w:rPr>
      <w:rFonts w:asciiTheme="majorHAnsi" w:hAnsiTheme="majorHAnsi" w:eastAsiaTheme="majorEastAsia" w:cstheme="majorBidi"/>
      <w:i/>
      <w:iCs/>
      <w:color w:val="365F91" w:themeColor="accent1" w:themeShade="BF"/>
      <w:sz w:val="24"/>
      <w:szCs w:val="24"/>
      <w:lang w:eastAsia="en-US"/>
    </w:rPr>
  </w:style>
  <w:style w:type="character" w:styleId="VahedetaMrk" w:customStyle="1">
    <w:name w:val="Vahedeta Märk"/>
    <w:link w:val="Vahedeta"/>
    <w:uiPriority w:val="1"/>
    <w:locked/>
    <w:rsid w:val="00BB6698"/>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284">
      <w:bodyDiv w:val="1"/>
      <w:marLeft w:val="0"/>
      <w:marRight w:val="0"/>
      <w:marTop w:val="0"/>
      <w:marBottom w:val="0"/>
      <w:divBdr>
        <w:top w:val="none" w:sz="0" w:space="0" w:color="auto"/>
        <w:left w:val="none" w:sz="0" w:space="0" w:color="auto"/>
        <w:bottom w:val="none" w:sz="0" w:space="0" w:color="auto"/>
        <w:right w:val="none" w:sz="0" w:space="0" w:color="auto"/>
      </w:divBdr>
    </w:div>
    <w:div w:id="5906231">
      <w:bodyDiv w:val="1"/>
      <w:marLeft w:val="0"/>
      <w:marRight w:val="0"/>
      <w:marTop w:val="0"/>
      <w:marBottom w:val="0"/>
      <w:divBdr>
        <w:top w:val="none" w:sz="0" w:space="0" w:color="auto"/>
        <w:left w:val="none" w:sz="0" w:space="0" w:color="auto"/>
        <w:bottom w:val="none" w:sz="0" w:space="0" w:color="auto"/>
        <w:right w:val="none" w:sz="0" w:space="0" w:color="auto"/>
      </w:divBdr>
    </w:div>
    <w:div w:id="18285776">
      <w:bodyDiv w:val="1"/>
      <w:marLeft w:val="0"/>
      <w:marRight w:val="0"/>
      <w:marTop w:val="0"/>
      <w:marBottom w:val="0"/>
      <w:divBdr>
        <w:top w:val="none" w:sz="0" w:space="0" w:color="auto"/>
        <w:left w:val="none" w:sz="0" w:space="0" w:color="auto"/>
        <w:bottom w:val="none" w:sz="0" w:space="0" w:color="auto"/>
        <w:right w:val="none" w:sz="0" w:space="0" w:color="auto"/>
      </w:divBdr>
    </w:div>
    <w:div w:id="44718077">
      <w:bodyDiv w:val="1"/>
      <w:marLeft w:val="0"/>
      <w:marRight w:val="0"/>
      <w:marTop w:val="0"/>
      <w:marBottom w:val="0"/>
      <w:divBdr>
        <w:top w:val="none" w:sz="0" w:space="0" w:color="auto"/>
        <w:left w:val="none" w:sz="0" w:space="0" w:color="auto"/>
        <w:bottom w:val="none" w:sz="0" w:space="0" w:color="auto"/>
        <w:right w:val="none" w:sz="0" w:space="0" w:color="auto"/>
      </w:divBdr>
    </w:div>
    <w:div w:id="83301748">
      <w:bodyDiv w:val="1"/>
      <w:marLeft w:val="0"/>
      <w:marRight w:val="0"/>
      <w:marTop w:val="0"/>
      <w:marBottom w:val="0"/>
      <w:divBdr>
        <w:top w:val="none" w:sz="0" w:space="0" w:color="auto"/>
        <w:left w:val="none" w:sz="0" w:space="0" w:color="auto"/>
        <w:bottom w:val="none" w:sz="0" w:space="0" w:color="auto"/>
        <w:right w:val="none" w:sz="0" w:space="0" w:color="auto"/>
      </w:divBdr>
    </w:div>
    <w:div w:id="106700331">
      <w:bodyDiv w:val="1"/>
      <w:marLeft w:val="390"/>
      <w:marRight w:val="390"/>
      <w:marTop w:val="0"/>
      <w:marBottom w:val="0"/>
      <w:divBdr>
        <w:top w:val="none" w:sz="0" w:space="0" w:color="auto"/>
        <w:left w:val="none" w:sz="0" w:space="0" w:color="auto"/>
        <w:bottom w:val="none" w:sz="0" w:space="0" w:color="auto"/>
        <w:right w:val="none" w:sz="0" w:space="0" w:color="auto"/>
      </w:divBdr>
    </w:div>
    <w:div w:id="107479692">
      <w:bodyDiv w:val="1"/>
      <w:marLeft w:val="0"/>
      <w:marRight w:val="0"/>
      <w:marTop w:val="0"/>
      <w:marBottom w:val="0"/>
      <w:divBdr>
        <w:top w:val="none" w:sz="0" w:space="0" w:color="auto"/>
        <w:left w:val="none" w:sz="0" w:space="0" w:color="auto"/>
        <w:bottom w:val="none" w:sz="0" w:space="0" w:color="auto"/>
        <w:right w:val="none" w:sz="0" w:space="0" w:color="auto"/>
      </w:divBdr>
    </w:div>
    <w:div w:id="135340006">
      <w:bodyDiv w:val="1"/>
      <w:marLeft w:val="0"/>
      <w:marRight w:val="0"/>
      <w:marTop w:val="0"/>
      <w:marBottom w:val="0"/>
      <w:divBdr>
        <w:top w:val="none" w:sz="0" w:space="0" w:color="auto"/>
        <w:left w:val="none" w:sz="0" w:space="0" w:color="auto"/>
        <w:bottom w:val="none" w:sz="0" w:space="0" w:color="auto"/>
        <w:right w:val="none" w:sz="0" w:space="0" w:color="auto"/>
      </w:divBdr>
    </w:div>
    <w:div w:id="146476113">
      <w:bodyDiv w:val="1"/>
      <w:marLeft w:val="0"/>
      <w:marRight w:val="0"/>
      <w:marTop w:val="0"/>
      <w:marBottom w:val="0"/>
      <w:divBdr>
        <w:top w:val="none" w:sz="0" w:space="0" w:color="auto"/>
        <w:left w:val="none" w:sz="0" w:space="0" w:color="auto"/>
        <w:bottom w:val="none" w:sz="0" w:space="0" w:color="auto"/>
        <w:right w:val="none" w:sz="0" w:space="0" w:color="auto"/>
      </w:divBdr>
    </w:div>
    <w:div w:id="147407985">
      <w:bodyDiv w:val="1"/>
      <w:marLeft w:val="0"/>
      <w:marRight w:val="0"/>
      <w:marTop w:val="0"/>
      <w:marBottom w:val="0"/>
      <w:divBdr>
        <w:top w:val="none" w:sz="0" w:space="0" w:color="auto"/>
        <w:left w:val="none" w:sz="0" w:space="0" w:color="auto"/>
        <w:bottom w:val="none" w:sz="0" w:space="0" w:color="auto"/>
        <w:right w:val="none" w:sz="0" w:space="0" w:color="auto"/>
      </w:divBdr>
    </w:div>
    <w:div w:id="152570842">
      <w:bodyDiv w:val="1"/>
      <w:marLeft w:val="0"/>
      <w:marRight w:val="0"/>
      <w:marTop w:val="0"/>
      <w:marBottom w:val="0"/>
      <w:divBdr>
        <w:top w:val="none" w:sz="0" w:space="0" w:color="auto"/>
        <w:left w:val="none" w:sz="0" w:space="0" w:color="auto"/>
        <w:bottom w:val="none" w:sz="0" w:space="0" w:color="auto"/>
        <w:right w:val="none" w:sz="0" w:space="0" w:color="auto"/>
      </w:divBdr>
    </w:div>
    <w:div w:id="153761988">
      <w:bodyDiv w:val="1"/>
      <w:marLeft w:val="0"/>
      <w:marRight w:val="0"/>
      <w:marTop w:val="0"/>
      <w:marBottom w:val="0"/>
      <w:divBdr>
        <w:top w:val="none" w:sz="0" w:space="0" w:color="auto"/>
        <w:left w:val="none" w:sz="0" w:space="0" w:color="auto"/>
        <w:bottom w:val="none" w:sz="0" w:space="0" w:color="auto"/>
        <w:right w:val="none" w:sz="0" w:space="0" w:color="auto"/>
      </w:divBdr>
    </w:div>
    <w:div w:id="177504208">
      <w:bodyDiv w:val="1"/>
      <w:marLeft w:val="0"/>
      <w:marRight w:val="0"/>
      <w:marTop w:val="0"/>
      <w:marBottom w:val="0"/>
      <w:divBdr>
        <w:top w:val="none" w:sz="0" w:space="0" w:color="auto"/>
        <w:left w:val="none" w:sz="0" w:space="0" w:color="auto"/>
        <w:bottom w:val="none" w:sz="0" w:space="0" w:color="auto"/>
        <w:right w:val="none" w:sz="0" w:space="0" w:color="auto"/>
      </w:divBdr>
    </w:div>
    <w:div w:id="184057663">
      <w:bodyDiv w:val="1"/>
      <w:marLeft w:val="0"/>
      <w:marRight w:val="0"/>
      <w:marTop w:val="0"/>
      <w:marBottom w:val="0"/>
      <w:divBdr>
        <w:top w:val="none" w:sz="0" w:space="0" w:color="auto"/>
        <w:left w:val="none" w:sz="0" w:space="0" w:color="auto"/>
        <w:bottom w:val="none" w:sz="0" w:space="0" w:color="auto"/>
        <w:right w:val="none" w:sz="0" w:space="0" w:color="auto"/>
      </w:divBdr>
    </w:div>
    <w:div w:id="193619784">
      <w:bodyDiv w:val="1"/>
      <w:marLeft w:val="0"/>
      <w:marRight w:val="0"/>
      <w:marTop w:val="0"/>
      <w:marBottom w:val="0"/>
      <w:divBdr>
        <w:top w:val="none" w:sz="0" w:space="0" w:color="auto"/>
        <w:left w:val="none" w:sz="0" w:space="0" w:color="auto"/>
        <w:bottom w:val="none" w:sz="0" w:space="0" w:color="auto"/>
        <w:right w:val="none" w:sz="0" w:space="0" w:color="auto"/>
      </w:divBdr>
      <w:divsChild>
        <w:div w:id="1443303212">
          <w:marLeft w:val="547"/>
          <w:marRight w:val="0"/>
          <w:marTop w:val="77"/>
          <w:marBottom w:val="0"/>
          <w:divBdr>
            <w:top w:val="none" w:sz="0" w:space="0" w:color="auto"/>
            <w:left w:val="none" w:sz="0" w:space="0" w:color="auto"/>
            <w:bottom w:val="none" w:sz="0" w:space="0" w:color="auto"/>
            <w:right w:val="none" w:sz="0" w:space="0" w:color="auto"/>
          </w:divBdr>
        </w:div>
      </w:divsChild>
    </w:div>
    <w:div w:id="204296869">
      <w:bodyDiv w:val="1"/>
      <w:marLeft w:val="0"/>
      <w:marRight w:val="0"/>
      <w:marTop w:val="0"/>
      <w:marBottom w:val="0"/>
      <w:divBdr>
        <w:top w:val="none" w:sz="0" w:space="0" w:color="auto"/>
        <w:left w:val="none" w:sz="0" w:space="0" w:color="auto"/>
        <w:bottom w:val="none" w:sz="0" w:space="0" w:color="auto"/>
        <w:right w:val="none" w:sz="0" w:space="0" w:color="auto"/>
      </w:divBdr>
    </w:div>
    <w:div w:id="212616502">
      <w:bodyDiv w:val="1"/>
      <w:marLeft w:val="0"/>
      <w:marRight w:val="0"/>
      <w:marTop w:val="0"/>
      <w:marBottom w:val="0"/>
      <w:divBdr>
        <w:top w:val="none" w:sz="0" w:space="0" w:color="auto"/>
        <w:left w:val="none" w:sz="0" w:space="0" w:color="auto"/>
        <w:bottom w:val="none" w:sz="0" w:space="0" w:color="auto"/>
        <w:right w:val="none" w:sz="0" w:space="0" w:color="auto"/>
      </w:divBdr>
    </w:div>
    <w:div w:id="216744293">
      <w:bodyDiv w:val="1"/>
      <w:marLeft w:val="0"/>
      <w:marRight w:val="0"/>
      <w:marTop w:val="0"/>
      <w:marBottom w:val="0"/>
      <w:divBdr>
        <w:top w:val="none" w:sz="0" w:space="0" w:color="auto"/>
        <w:left w:val="none" w:sz="0" w:space="0" w:color="auto"/>
        <w:bottom w:val="none" w:sz="0" w:space="0" w:color="auto"/>
        <w:right w:val="none" w:sz="0" w:space="0" w:color="auto"/>
      </w:divBdr>
    </w:div>
    <w:div w:id="219438345">
      <w:bodyDiv w:val="1"/>
      <w:marLeft w:val="0"/>
      <w:marRight w:val="0"/>
      <w:marTop w:val="0"/>
      <w:marBottom w:val="0"/>
      <w:divBdr>
        <w:top w:val="none" w:sz="0" w:space="0" w:color="auto"/>
        <w:left w:val="none" w:sz="0" w:space="0" w:color="auto"/>
        <w:bottom w:val="none" w:sz="0" w:space="0" w:color="auto"/>
        <w:right w:val="none" w:sz="0" w:space="0" w:color="auto"/>
      </w:divBdr>
    </w:div>
    <w:div w:id="234629438">
      <w:bodyDiv w:val="1"/>
      <w:marLeft w:val="0"/>
      <w:marRight w:val="0"/>
      <w:marTop w:val="0"/>
      <w:marBottom w:val="0"/>
      <w:divBdr>
        <w:top w:val="none" w:sz="0" w:space="0" w:color="auto"/>
        <w:left w:val="none" w:sz="0" w:space="0" w:color="auto"/>
        <w:bottom w:val="none" w:sz="0" w:space="0" w:color="auto"/>
        <w:right w:val="none" w:sz="0" w:space="0" w:color="auto"/>
      </w:divBdr>
    </w:div>
    <w:div w:id="241723234">
      <w:bodyDiv w:val="1"/>
      <w:marLeft w:val="0"/>
      <w:marRight w:val="0"/>
      <w:marTop w:val="0"/>
      <w:marBottom w:val="0"/>
      <w:divBdr>
        <w:top w:val="none" w:sz="0" w:space="0" w:color="auto"/>
        <w:left w:val="none" w:sz="0" w:space="0" w:color="auto"/>
        <w:bottom w:val="none" w:sz="0" w:space="0" w:color="auto"/>
        <w:right w:val="none" w:sz="0" w:space="0" w:color="auto"/>
      </w:divBdr>
    </w:div>
    <w:div w:id="255289251">
      <w:bodyDiv w:val="1"/>
      <w:marLeft w:val="0"/>
      <w:marRight w:val="0"/>
      <w:marTop w:val="0"/>
      <w:marBottom w:val="0"/>
      <w:divBdr>
        <w:top w:val="none" w:sz="0" w:space="0" w:color="auto"/>
        <w:left w:val="none" w:sz="0" w:space="0" w:color="auto"/>
        <w:bottom w:val="none" w:sz="0" w:space="0" w:color="auto"/>
        <w:right w:val="none" w:sz="0" w:space="0" w:color="auto"/>
      </w:divBdr>
    </w:div>
    <w:div w:id="265116113">
      <w:bodyDiv w:val="1"/>
      <w:marLeft w:val="0"/>
      <w:marRight w:val="0"/>
      <w:marTop w:val="0"/>
      <w:marBottom w:val="0"/>
      <w:divBdr>
        <w:top w:val="none" w:sz="0" w:space="0" w:color="auto"/>
        <w:left w:val="none" w:sz="0" w:space="0" w:color="auto"/>
        <w:bottom w:val="none" w:sz="0" w:space="0" w:color="auto"/>
        <w:right w:val="none" w:sz="0" w:space="0" w:color="auto"/>
      </w:divBdr>
    </w:div>
    <w:div w:id="278225640">
      <w:bodyDiv w:val="1"/>
      <w:marLeft w:val="0"/>
      <w:marRight w:val="0"/>
      <w:marTop w:val="0"/>
      <w:marBottom w:val="0"/>
      <w:divBdr>
        <w:top w:val="none" w:sz="0" w:space="0" w:color="auto"/>
        <w:left w:val="none" w:sz="0" w:space="0" w:color="auto"/>
        <w:bottom w:val="none" w:sz="0" w:space="0" w:color="auto"/>
        <w:right w:val="none" w:sz="0" w:space="0" w:color="auto"/>
      </w:divBdr>
    </w:div>
    <w:div w:id="289824831">
      <w:bodyDiv w:val="1"/>
      <w:marLeft w:val="0"/>
      <w:marRight w:val="0"/>
      <w:marTop w:val="0"/>
      <w:marBottom w:val="0"/>
      <w:divBdr>
        <w:top w:val="none" w:sz="0" w:space="0" w:color="auto"/>
        <w:left w:val="none" w:sz="0" w:space="0" w:color="auto"/>
        <w:bottom w:val="none" w:sz="0" w:space="0" w:color="auto"/>
        <w:right w:val="none" w:sz="0" w:space="0" w:color="auto"/>
      </w:divBdr>
    </w:div>
    <w:div w:id="316038308">
      <w:bodyDiv w:val="1"/>
      <w:marLeft w:val="0"/>
      <w:marRight w:val="0"/>
      <w:marTop w:val="0"/>
      <w:marBottom w:val="0"/>
      <w:divBdr>
        <w:top w:val="none" w:sz="0" w:space="0" w:color="auto"/>
        <w:left w:val="none" w:sz="0" w:space="0" w:color="auto"/>
        <w:bottom w:val="none" w:sz="0" w:space="0" w:color="auto"/>
        <w:right w:val="none" w:sz="0" w:space="0" w:color="auto"/>
      </w:divBdr>
      <w:divsChild>
        <w:div w:id="1525554819">
          <w:marLeft w:val="0"/>
          <w:marRight w:val="0"/>
          <w:marTop w:val="0"/>
          <w:marBottom w:val="0"/>
          <w:divBdr>
            <w:top w:val="none" w:sz="0" w:space="0" w:color="auto"/>
            <w:left w:val="none" w:sz="0" w:space="0" w:color="auto"/>
            <w:bottom w:val="none" w:sz="0" w:space="0" w:color="auto"/>
            <w:right w:val="none" w:sz="0" w:space="0" w:color="auto"/>
          </w:divBdr>
          <w:divsChild>
            <w:div w:id="1262645805">
              <w:marLeft w:val="0"/>
              <w:marRight w:val="0"/>
              <w:marTop w:val="0"/>
              <w:marBottom w:val="0"/>
              <w:divBdr>
                <w:top w:val="none" w:sz="0" w:space="0" w:color="auto"/>
                <w:left w:val="none" w:sz="0" w:space="0" w:color="auto"/>
                <w:bottom w:val="none" w:sz="0" w:space="0" w:color="auto"/>
                <w:right w:val="none" w:sz="0" w:space="0" w:color="auto"/>
              </w:divBdr>
              <w:divsChild>
                <w:div w:id="163084492">
                  <w:marLeft w:val="0"/>
                  <w:marRight w:val="0"/>
                  <w:marTop w:val="0"/>
                  <w:marBottom w:val="0"/>
                  <w:divBdr>
                    <w:top w:val="none" w:sz="0" w:space="0" w:color="auto"/>
                    <w:left w:val="none" w:sz="0" w:space="0" w:color="auto"/>
                    <w:bottom w:val="none" w:sz="0" w:space="0" w:color="auto"/>
                    <w:right w:val="none" w:sz="0" w:space="0" w:color="auto"/>
                  </w:divBdr>
                  <w:divsChild>
                    <w:div w:id="93999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391201">
      <w:bodyDiv w:val="1"/>
      <w:marLeft w:val="0"/>
      <w:marRight w:val="0"/>
      <w:marTop w:val="0"/>
      <w:marBottom w:val="0"/>
      <w:divBdr>
        <w:top w:val="none" w:sz="0" w:space="0" w:color="auto"/>
        <w:left w:val="none" w:sz="0" w:space="0" w:color="auto"/>
        <w:bottom w:val="none" w:sz="0" w:space="0" w:color="auto"/>
        <w:right w:val="none" w:sz="0" w:space="0" w:color="auto"/>
      </w:divBdr>
    </w:div>
    <w:div w:id="328949003">
      <w:bodyDiv w:val="1"/>
      <w:marLeft w:val="0"/>
      <w:marRight w:val="0"/>
      <w:marTop w:val="0"/>
      <w:marBottom w:val="0"/>
      <w:divBdr>
        <w:top w:val="none" w:sz="0" w:space="0" w:color="auto"/>
        <w:left w:val="none" w:sz="0" w:space="0" w:color="auto"/>
        <w:bottom w:val="none" w:sz="0" w:space="0" w:color="auto"/>
        <w:right w:val="none" w:sz="0" w:space="0" w:color="auto"/>
      </w:divBdr>
    </w:div>
    <w:div w:id="342976441">
      <w:bodyDiv w:val="1"/>
      <w:marLeft w:val="0"/>
      <w:marRight w:val="0"/>
      <w:marTop w:val="0"/>
      <w:marBottom w:val="0"/>
      <w:divBdr>
        <w:top w:val="none" w:sz="0" w:space="0" w:color="auto"/>
        <w:left w:val="none" w:sz="0" w:space="0" w:color="auto"/>
        <w:bottom w:val="none" w:sz="0" w:space="0" w:color="auto"/>
        <w:right w:val="none" w:sz="0" w:space="0" w:color="auto"/>
      </w:divBdr>
    </w:div>
    <w:div w:id="352145991">
      <w:bodyDiv w:val="1"/>
      <w:marLeft w:val="0"/>
      <w:marRight w:val="0"/>
      <w:marTop w:val="0"/>
      <w:marBottom w:val="0"/>
      <w:divBdr>
        <w:top w:val="none" w:sz="0" w:space="0" w:color="auto"/>
        <w:left w:val="none" w:sz="0" w:space="0" w:color="auto"/>
        <w:bottom w:val="none" w:sz="0" w:space="0" w:color="auto"/>
        <w:right w:val="none" w:sz="0" w:space="0" w:color="auto"/>
      </w:divBdr>
      <w:divsChild>
        <w:div w:id="35353839">
          <w:marLeft w:val="0"/>
          <w:marRight w:val="0"/>
          <w:marTop w:val="0"/>
          <w:marBottom w:val="0"/>
          <w:divBdr>
            <w:top w:val="none" w:sz="0" w:space="0" w:color="auto"/>
            <w:left w:val="none" w:sz="0" w:space="0" w:color="auto"/>
            <w:bottom w:val="none" w:sz="0" w:space="0" w:color="auto"/>
            <w:right w:val="none" w:sz="0" w:space="0" w:color="auto"/>
          </w:divBdr>
          <w:divsChild>
            <w:div w:id="1675066433">
              <w:marLeft w:val="0"/>
              <w:marRight w:val="0"/>
              <w:marTop w:val="0"/>
              <w:marBottom w:val="0"/>
              <w:divBdr>
                <w:top w:val="none" w:sz="0" w:space="0" w:color="auto"/>
                <w:left w:val="none" w:sz="0" w:space="0" w:color="auto"/>
                <w:bottom w:val="none" w:sz="0" w:space="0" w:color="auto"/>
                <w:right w:val="none" w:sz="0" w:space="0" w:color="auto"/>
              </w:divBdr>
              <w:divsChild>
                <w:div w:id="1249001702">
                  <w:marLeft w:val="0"/>
                  <w:marRight w:val="0"/>
                  <w:marTop w:val="0"/>
                  <w:marBottom w:val="0"/>
                  <w:divBdr>
                    <w:top w:val="none" w:sz="0" w:space="0" w:color="auto"/>
                    <w:left w:val="none" w:sz="0" w:space="0" w:color="auto"/>
                    <w:bottom w:val="none" w:sz="0" w:space="0" w:color="auto"/>
                    <w:right w:val="none" w:sz="0" w:space="0" w:color="auto"/>
                  </w:divBdr>
                  <w:divsChild>
                    <w:div w:id="54271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8776688">
      <w:bodyDiv w:val="1"/>
      <w:marLeft w:val="0"/>
      <w:marRight w:val="0"/>
      <w:marTop w:val="0"/>
      <w:marBottom w:val="0"/>
      <w:divBdr>
        <w:top w:val="none" w:sz="0" w:space="0" w:color="auto"/>
        <w:left w:val="none" w:sz="0" w:space="0" w:color="auto"/>
        <w:bottom w:val="none" w:sz="0" w:space="0" w:color="auto"/>
        <w:right w:val="none" w:sz="0" w:space="0" w:color="auto"/>
      </w:divBdr>
    </w:div>
    <w:div w:id="365907159">
      <w:bodyDiv w:val="1"/>
      <w:marLeft w:val="0"/>
      <w:marRight w:val="0"/>
      <w:marTop w:val="0"/>
      <w:marBottom w:val="0"/>
      <w:divBdr>
        <w:top w:val="none" w:sz="0" w:space="0" w:color="auto"/>
        <w:left w:val="none" w:sz="0" w:space="0" w:color="auto"/>
        <w:bottom w:val="none" w:sz="0" w:space="0" w:color="auto"/>
        <w:right w:val="none" w:sz="0" w:space="0" w:color="auto"/>
      </w:divBdr>
    </w:div>
    <w:div w:id="408040660">
      <w:bodyDiv w:val="1"/>
      <w:marLeft w:val="0"/>
      <w:marRight w:val="0"/>
      <w:marTop w:val="0"/>
      <w:marBottom w:val="0"/>
      <w:divBdr>
        <w:top w:val="none" w:sz="0" w:space="0" w:color="auto"/>
        <w:left w:val="none" w:sz="0" w:space="0" w:color="auto"/>
        <w:bottom w:val="none" w:sz="0" w:space="0" w:color="auto"/>
        <w:right w:val="none" w:sz="0" w:space="0" w:color="auto"/>
      </w:divBdr>
    </w:div>
    <w:div w:id="427388134">
      <w:bodyDiv w:val="1"/>
      <w:marLeft w:val="0"/>
      <w:marRight w:val="0"/>
      <w:marTop w:val="0"/>
      <w:marBottom w:val="0"/>
      <w:divBdr>
        <w:top w:val="none" w:sz="0" w:space="0" w:color="auto"/>
        <w:left w:val="none" w:sz="0" w:space="0" w:color="auto"/>
        <w:bottom w:val="none" w:sz="0" w:space="0" w:color="auto"/>
        <w:right w:val="none" w:sz="0" w:space="0" w:color="auto"/>
      </w:divBdr>
    </w:div>
    <w:div w:id="432438013">
      <w:bodyDiv w:val="1"/>
      <w:marLeft w:val="0"/>
      <w:marRight w:val="0"/>
      <w:marTop w:val="0"/>
      <w:marBottom w:val="0"/>
      <w:divBdr>
        <w:top w:val="none" w:sz="0" w:space="0" w:color="auto"/>
        <w:left w:val="none" w:sz="0" w:space="0" w:color="auto"/>
        <w:bottom w:val="none" w:sz="0" w:space="0" w:color="auto"/>
        <w:right w:val="none" w:sz="0" w:space="0" w:color="auto"/>
      </w:divBdr>
    </w:div>
    <w:div w:id="437214860">
      <w:bodyDiv w:val="1"/>
      <w:marLeft w:val="0"/>
      <w:marRight w:val="0"/>
      <w:marTop w:val="0"/>
      <w:marBottom w:val="0"/>
      <w:divBdr>
        <w:top w:val="none" w:sz="0" w:space="0" w:color="auto"/>
        <w:left w:val="none" w:sz="0" w:space="0" w:color="auto"/>
        <w:bottom w:val="none" w:sz="0" w:space="0" w:color="auto"/>
        <w:right w:val="none" w:sz="0" w:space="0" w:color="auto"/>
      </w:divBdr>
      <w:divsChild>
        <w:div w:id="1488471169">
          <w:marLeft w:val="0"/>
          <w:marRight w:val="0"/>
          <w:marTop w:val="0"/>
          <w:marBottom w:val="0"/>
          <w:divBdr>
            <w:top w:val="none" w:sz="0" w:space="0" w:color="auto"/>
            <w:left w:val="none" w:sz="0" w:space="0" w:color="auto"/>
            <w:bottom w:val="none" w:sz="0" w:space="0" w:color="auto"/>
            <w:right w:val="none" w:sz="0" w:space="0" w:color="auto"/>
          </w:divBdr>
          <w:divsChild>
            <w:div w:id="2136097348">
              <w:marLeft w:val="0"/>
              <w:marRight w:val="0"/>
              <w:marTop w:val="0"/>
              <w:marBottom w:val="0"/>
              <w:divBdr>
                <w:top w:val="none" w:sz="0" w:space="0" w:color="auto"/>
                <w:left w:val="none" w:sz="0" w:space="0" w:color="auto"/>
                <w:bottom w:val="none" w:sz="0" w:space="0" w:color="auto"/>
                <w:right w:val="none" w:sz="0" w:space="0" w:color="auto"/>
              </w:divBdr>
              <w:divsChild>
                <w:div w:id="1502961894">
                  <w:marLeft w:val="0"/>
                  <w:marRight w:val="0"/>
                  <w:marTop w:val="0"/>
                  <w:marBottom w:val="0"/>
                  <w:divBdr>
                    <w:top w:val="none" w:sz="0" w:space="0" w:color="auto"/>
                    <w:left w:val="none" w:sz="0" w:space="0" w:color="auto"/>
                    <w:bottom w:val="none" w:sz="0" w:space="0" w:color="auto"/>
                    <w:right w:val="none" w:sz="0" w:space="0" w:color="auto"/>
                  </w:divBdr>
                  <w:divsChild>
                    <w:div w:id="41663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716944">
          <w:marLeft w:val="0"/>
          <w:marRight w:val="0"/>
          <w:marTop w:val="0"/>
          <w:marBottom w:val="0"/>
          <w:divBdr>
            <w:top w:val="none" w:sz="0" w:space="0" w:color="auto"/>
            <w:left w:val="none" w:sz="0" w:space="0" w:color="auto"/>
            <w:bottom w:val="none" w:sz="0" w:space="0" w:color="auto"/>
            <w:right w:val="none" w:sz="0" w:space="0" w:color="auto"/>
          </w:divBdr>
          <w:divsChild>
            <w:div w:id="721514555">
              <w:marLeft w:val="0"/>
              <w:marRight w:val="0"/>
              <w:marTop w:val="0"/>
              <w:marBottom w:val="0"/>
              <w:divBdr>
                <w:top w:val="none" w:sz="0" w:space="0" w:color="auto"/>
                <w:left w:val="none" w:sz="0" w:space="0" w:color="auto"/>
                <w:bottom w:val="none" w:sz="0" w:space="0" w:color="auto"/>
                <w:right w:val="none" w:sz="0" w:space="0" w:color="auto"/>
              </w:divBdr>
              <w:divsChild>
                <w:div w:id="2071804569">
                  <w:marLeft w:val="0"/>
                  <w:marRight w:val="0"/>
                  <w:marTop w:val="0"/>
                  <w:marBottom w:val="0"/>
                  <w:divBdr>
                    <w:top w:val="none" w:sz="0" w:space="0" w:color="auto"/>
                    <w:left w:val="none" w:sz="0" w:space="0" w:color="auto"/>
                    <w:bottom w:val="none" w:sz="0" w:space="0" w:color="auto"/>
                    <w:right w:val="none" w:sz="0" w:space="0" w:color="auto"/>
                  </w:divBdr>
                  <w:divsChild>
                    <w:div w:id="45996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530690">
      <w:bodyDiv w:val="1"/>
      <w:marLeft w:val="0"/>
      <w:marRight w:val="0"/>
      <w:marTop w:val="0"/>
      <w:marBottom w:val="0"/>
      <w:divBdr>
        <w:top w:val="none" w:sz="0" w:space="0" w:color="auto"/>
        <w:left w:val="none" w:sz="0" w:space="0" w:color="auto"/>
        <w:bottom w:val="none" w:sz="0" w:space="0" w:color="auto"/>
        <w:right w:val="none" w:sz="0" w:space="0" w:color="auto"/>
      </w:divBdr>
    </w:div>
    <w:div w:id="475876288">
      <w:bodyDiv w:val="1"/>
      <w:marLeft w:val="0"/>
      <w:marRight w:val="0"/>
      <w:marTop w:val="0"/>
      <w:marBottom w:val="0"/>
      <w:divBdr>
        <w:top w:val="none" w:sz="0" w:space="0" w:color="auto"/>
        <w:left w:val="none" w:sz="0" w:space="0" w:color="auto"/>
        <w:bottom w:val="none" w:sz="0" w:space="0" w:color="auto"/>
        <w:right w:val="none" w:sz="0" w:space="0" w:color="auto"/>
      </w:divBdr>
    </w:div>
    <w:div w:id="484902239">
      <w:bodyDiv w:val="1"/>
      <w:marLeft w:val="0"/>
      <w:marRight w:val="0"/>
      <w:marTop w:val="0"/>
      <w:marBottom w:val="0"/>
      <w:divBdr>
        <w:top w:val="none" w:sz="0" w:space="0" w:color="auto"/>
        <w:left w:val="none" w:sz="0" w:space="0" w:color="auto"/>
        <w:bottom w:val="none" w:sz="0" w:space="0" w:color="auto"/>
        <w:right w:val="none" w:sz="0" w:space="0" w:color="auto"/>
      </w:divBdr>
    </w:div>
    <w:div w:id="487137401">
      <w:bodyDiv w:val="1"/>
      <w:marLeft w:val="0"/>
      <w:marRight w:val="0"/>
      <w:marTop w:val="0"/>
      <w:marBottom w:val="0"/>
      <w:divBdr>
        <w:top w:val="none" w:sz="0" w:space="0" w:color="auto"/>
        <w:left w:val="none" w:sz="0" w:space="0" w:color="auto"/>
        <w:bottom w:val="none" w:sz="0" w:space="0" w:color="auto"/>
        <w:right w:val="none" w:sz="0" w:space="0" w:color="auto"/>
      </w:divBdr>
      <w:divsChild>
        <w:div w:id="1510870741">
          <w:marLeft w:val="0"/>
          <w:marRight w:val="0"/>
          <w:marTop w:val="0"/>
          <w:marBottom w:val="0"/>
          <w:divBdr>
            <w:top w:val="none" w:sz="0" w:space="0" w:color="auto"/>
            <w:left w:val="none" w:sz="0" w:space="0" w:color="auto"/>
            <w:bottom w:val="none" w:sz="0" w:space="0" w:color="auto"/>
            <w:right w:val="none" w:sz="0" w:space="0" w:color="auto"/>
          </w:divBdr>
          <w:divsChild>
            <w:div w:id="796877643">
              <w:marLeft w:val="0"/>
              <w:marRight w:val="0"/>
              <w:marTop w:val="0"/>
              <w:marBottom w:val="0"/>
              <w:divBdr>
                <w:top w:val="none" w:sz="0" w:space="0" w:color="auto"/>
                <w:left w:val="none" w:sz="0" w:space="0" w:color="auto"/>
                <w:bottom w:val="none" w:sz="0" w:space="0" w:color="auto"/>
                <w:right w:val="none" w:sz="0" w:space="0" w:color="auto"/>
              </w:divBdr>
              <w:divsChild>
                <w:div w:id="774205933">
                  <w:marLeft w:val="0"/>
                  <w:marRight w:val="0"/>
                  <w:marTop w:val="0"/>
                  <w:marBottom w:val="0"/>
                  <w:divBdr>
                    <w:top w:val="none" w:sz="0" w:space="0" w:color="auto"/>
                    <w:left w:val="none" w:sz="0" w:space="0" w:color="auto"/>
                    <w:bottom w:val="none" w:sz="0" w:space="0" w:color="auto"/>
                    <w:right w:val="none" w:sz="0" w:space="0" w:color="auto"/>
                  </w:divBdr>
                  <w:divsChild>
                    <w:div w:id="1175270008">
                      <w:marLeft w:val="1"/>
                      <w:marRight w:val="1"/>
                      <w:marTop w:val="0"/>
                      <w:marBottom w:val="0"/>
                      <w:divBdr>
                        <w:top w:val="none" w:sz="0" w:space="0" w:color="auto"/>
                        <w:left w:val="none" w:sz="0" w:space="0" w:color="auto"/>
                        <w:bottom w:val="none" w:sz="0" w:space="0" w:color="auto"/>
                        <w:right w:val="none" w:sz="0" w:space="0" w:color="auto"/>
                      </w:divBdr>
                      <w:divsChild>
                        <w:div w:id="1490899572">
                          <w:marLeft w:val="0"/>
                          <w:marRight w:val="0"/>
                          <w:marTop w:val="0"/>
                          <w:marBottom w:val="0"/>
                          <w:divBdr>
                            <w:top w:val="none" w:sz="0" w:space="0" w:color="auto"/>
                            <w:left w:val="none" w:sz="0" w:space="0" w:color="auto"/>
                            <w:bottom w:val="none" w:sz="0" w:space="0" w:color="auto"/>
                            <w:right w:val="none" w:sz="0" w:space="0" w:color="auto"/>
                          </w:divBdr>
                          <w:divsChild>
                            <w:div w:id="1553884396">
                              <w:marLeft w:val="0"/>
                              <w:marRight w:val="0"/>
                              <w:marTop w:val="0"/>
                              <w:marBottom w:val="360"/>
                              <w:divBdr>
                                <w:top w:val="none" w:sz="0" w:space="0" w:color="auto"/>
                                <w:left w:val="none" w:sz="0" w:space="0" w:color="auto"/>
                                <w:bottom w:val="none" w:sz="0" w:space="0" w:color="auto"/>
                                <w:right w:val="none" w:sz="0" w:space="0" w:color="auto"/>
                              </w:divBdr>
                              <w:divsChild>
                                <w:div w:id="1854144718">
                                  <w:marLeft w:val="0"/>
                                  <w:marRight w:val="0"/>
                                  <w:marTop w:val="0"/>
                                  <w:marBottom w:val="0"/>
                                  <w:divBdr>
                                    <w:top w:val="none" w:sz="0" w:space="0" w:color="auto"/>
                                    <w:left w:val="none" w:sz="0" w:space="0" w:color="auto"/>
                                    <w:bottom w:val="none" w:sz="0" w:space="0" w:color="auto"/>
                                    <w:right w:val="none" w:sz="0" w:space="0" w:color="auto"/>
                                  </w:divBdr>
                                  <w:divsChild>
                                    <w:div w:id="1438020389">
                                      <w:marLeft w:val="0"/>
                                      <w:marRight w:val="0"/>
                                      <w:marTop w:val="0"/>
                                      <w:marBottom w:val="0"/>
                                      <w:divBdr>
                                        <w:top w:val="none" w:sz="0" w:space="0" w:color="auto"/>
                                        <w:left w:val="none" w:sz="0" w:space="0" w:color="auto"/>
                                        <w:bottom w:val="none" w:sz="0" w:space="0" w:color="auto"/>
                                        <w:right w:val="none" w:sz="0" w:space="0" w:color="auto"/>
                                      </w:divBdr>
                                      <w:divsChild>
                                        <w:div w:id="696783438">
                                          <w:marLeft w:val="0"/>
                                          <w:marRight w:val="0"/>
                                          <w:marTop w:val="0"/>
                                          <w:marBottom w:val="0"/>
                                          <w:divBdr>
                                            <w:top w:val="none" w:sz="0" w:space="0" w:color="auto"/>
                                            <w:left w:val="none" w:sz="0" w:space="0" w:color="auto"/>
                                            <w:bottom w:val="none" w:sz="0" w:space="0" w:color="auto"/>
                                            <w:right w:val="none" w:sz="0" w:space="0" w:color="auto"/>
                                          </w:divBdr>
                                          <w:divsChild>
                                            <w:div w:id="311108691">
                                              <w:marLeft w:val="0"/>
                                              <w:marRight w:val="0"/>
                                              <w:marTop w:val="0"/>
                                              <w:marBottom w:val="0"/>
                                              <w:divBdr>
                                                <w:top w:val="none" w:sz="0" w:space="0" w:color="auto"/>
                                                <w:left w:val="none" w:sz="0" w:space="0" w:color="auto"/>
                                                <w:bottom w:val="none" w:sz="0" w:space="0" w:color="auto"/>
                                                <w:right w:val="none" w:sz="0" w:space="0" w:color="auto"/>
                                              </w:divBdr>
                                              <w:divsChild>
                                                <w:div w:id="18733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92382256">
      <w:bodyDiv w:val="1"/>
      <w:marLeft w:val="0"/>
      <w:marRight w:val="0"/>
      <w:marTop w:val="0"/>
      <w:marBottom w:val="0"/>
      <w:divBdr>
        <w:top w:val="none" w:sz="0" w:space="0" w:color="auto"/>
        <w:left w:val="none" w:sz="0" w:space="0" w:color="auto"/>
        <w:bottom w:val="none" w:sz="0" w:space="0" w:color="auto"/>
        <w:right w:val="none" w:sz="0" w:space="0" w:color="auto"/>
      </w:divBdr>
    </w:div>
    <w:div w:id="501435274">
      <w:bodyDiv w:val="1"/>
      <w:marLeft w:val="0"/>
      <w:marRight w:val="0"/>
      <w:marTop w:val="0"/>
      <w:marBottom w:val="0"/>
      <w:divBdr>
        <w:top w:val="none" w:sz="0" w:space="0" w:color="auto"/>
        <w:left w:val="none" w:sz="0" w:space="0" w:color="auto"/>
        <w:bottom w:val="none" w:sz="0" w:space="0" w:color="auto"/>
        <w:right w:val="none" w:sz="0" w:space="0" w:color="auto"/>
      </w:divBdr>
    </w:div>
    <w:div w:id="507987642">
      <w:bodyDiv w:val="1"/>
      <w:marLeft w:val="0"/>
      <w:marRight w:val="0"/>
      <w:marTop w:val="0"/>
      <w:marBottom w:val="0"/>
      <w:divBdr>
        <w:top w:val="none" w:sz="0" w:space="0" w:color="auto"/>
        <w:left w:val="none" w:sz="0" w:space="0" w:color="auto"/>
        <w:bottom w:val="none" w:sz="0" w:space="0" w:color="auto"/>
        <w:right w:val="none" w:sz="0" w:space="0" w:color="auto"/>
      </w:divBdr>
    </w:div>
    <w:div w:id="511648258">
      <w:bodyDiv w:val="1"/>
      <w:marLeft w:val="0"/>
      <w:marRight w:val="0"/>
      <w:marTop w:val="0"/>
      <w:marBottom w:val="0"/>
      <w:divBdr>
        <w:top w:val="none" w:sz="0" w:space="0" w:color="auto"/>
        <w:left w:val="none" w:sz="0" w:space="0" w:color="auto"/>
        <w:bottom w:val="none" w:sz="0" w:space="0" w:color="auto"/>
        <w:right w:val="none" w:sz="0" w:space="0" w:color="auto"/>
      </w:divBdr>
    </w:div>
    <w:div w:id="527640057">
      <w:bodyDiv w:val="1"/>
      <w:marLeft w:val="0"/>
      <w:marRight w:val="0"/>
      <w:marTop w:val="0"/>
      <w:marBottom w:val="0"/>
      <w:divBdr>
        <w:top w:val="none" w:sz="0" w:space="0" w:color="auto"/>
        <w:left w:val="none" w:sz="0" w:space="0" w:color="auto"/>
        <w:bottom w:val="none" w:sz="0" w:space="0" w:color="auto"/>
        <w:right w:val="none" w:sz="0" w:space="0" w:color="auto"/>
      </w:divBdr>
    </w:div>
    <w:div w:id="527645803">
      <w:bodyDiv w:val="1"/>
      <w:marLeft w:val="0"/>
      <w:marRight w:val="0"/>
      <w:marTop w:val="0"/>
      <w:marBottom w:val="0"/>
      <w:divBdr>
        <w:top w:val="none" w:sz="0" w:space="0" w:color="auto"/>
        <w:left w:val="none" w:sz="0" w:space="0" w:color="auto"/>
        <w:bottom w:val="none" w:sz="0" w:space="0" w:color="auto"/>
        <w:right w:val="none" w:sz="0" w:space="0" w:color="auto"/>
      </w:divBdr>
    </w:div>
    <w:div w:id="537663349">
      <w:bodyDiv w:val="1"/>
      <w:marLeft w:val="0"/>
      <w:marRight w:val="0"/>
      <w:marTop w:val="0"/>
      <w:marBottom w:val="0"/>
      <w:divBdr>
        <w:top w:val="none" w:sz="0" w:space="0" w:color="auto"/>
        <w:left w:val="none" w:sz="0" w:space="0" w:color="auto"/>
        <w:bottom w:val="none" w:sz="0" w:space="0" w:color="auto"/>
        <w:right w:val="none" w:sz="0" w:space="0" w:color="auto"/>
      </w:divBdr>
    </w:div>
    <w:div w:id="545263797">
      <w:bodyDiv w:val="1"/>
      <w:marLeft w:val="0"/>
      <w:marRight w:val="0"/>
      <w:marTop w:val="0"/>
      <w:marBottom w:val="0"/>
      <w:divBdr>
        <w:top w:val="none" w:sz="0" w:space="0" w:color="auto"/>
        <w:left w:val="none" w:sz="0" w:space="0" w:color="auto"/>
        <w:bottom w:val="none" w:sz="0" w:space="0" w:color="auto"/>
        <w:right w:val="none" w:sz="0" w:space="0" w:color="auto"/>
      </w:divBdr>
    </w:div>
    <w:div w:id="546336059">
      <w:bodyDiv w:val="1"/>
      <w:marLeft w:val="0"/>
      <w:marRight w:val="0"/>
      <w:marTop w:val="0"/>
      <w:marBottom w:val="0"/>
      <w:divBdr>
        <w:top w:val="none" w:sz="0" w:space="0" w:color="auto"/>
        <w:left w:val="none" w:sz="0" w:space="0" w:color="auto"/>
        <w:bottom w:val="none" w:sz="0" w:space="0" w:color="auto"/>
        <w:right w:val="none" w:sz="0" w:space="0" w:color="auto"/>
      </w:divBdr>
    </w:div>
    <w:div w:id="549805044">
      <w:bodyDiv w:val="1"/>
      <w:marLeft w:val="0"/>
      <w:marRight w:val="0"/>
      <w:marTop w:val="0"/>
      <w:marBottom w:val="0"/>
      <w:divBdr>
        <w:top w:val="none" w:sz="0" w:space="0" w:color="auto"/>
        <w:left w:val="none" w:sz="0" w:space="0" w:color="auto"/>
        <w:bottom w:val="none" w:sz="0" w:space="0" w:color="auto"/>
        <w:right w:val="none" w:sz="0" w:space="0" w:color="auto"/>
      </w:divBdr>
    </w:div>
    <w:div w:id="551038060">
      <w:bodyDiv w:val="1"/>
      <w:marLeft w:val="0"/>
      <w:marRight w:val="0"/>
      <w:marTop w:val="0"/>
      <w:marBottom w:val="0"/>
      <w:divBdr>
        <w:top w:val="none" w:sz="0" w:space="0" w:color="auto"/>
        <w:left w:val="none" w:sz="0" w:space="0" w:color="auto"/>
        <w:bottom w:val="none" w:sz="0" w:space="0" w:color="auto"/>
        <w:right w:val="none" w:sz="0" w:space="0" w:color="auto"/>
      </w:divBdr>
    </w:div>
    <w:div w:id="573927885">
      <w:bodyDiv w:val="1"/>
      <w:marLeft w:val="0"/>
      <w:marRight w:val="0"/>
      <w:marTop w:val="0"/>
      <w:marBottom w:val="0"/>
      <w:divBdr>
        <w:top w:val="none" w:sz="0" w:space="0" w:color="auto"/>
        <w:left w:val="none" w:sz="0" w:space="0" w:color="auto"/>
        <w:bottom w:val="none" w:sz="0" w:space="0" w:color="auto"/>
        <w:right w:val="none" w:sz="0" w:space="0" w:color="auto"/>
      </w:divBdr>
    </w:div>
    <w:div w:id="576867364">
      <w:bodyDiv w:val="1"/>
      <w:marLeft w:val="0"/>
      <w:marRight w:val="0"/>
      <w:marTop w:val="0"/>
      <w:marBottom w:val="0"/>
      <w:divBdr>
        <w:top w:val="none" w:sz="0" w:space="0" w:color="auto"/>
        <w:left w:val="none" w:sz="0" w:space="0" w:color="auto"/>
        <w:bottom w:val="none" w:sz="0" w:space="0" w:color="auto"/>
        <w:right w:val="none" w:sz="0" w:space="0" w:color="auto"/>
      </w:divBdr>
    </w:div>
    <w:div w:id="578060090">
      <w:bodyDiv w:val="1"/>
      <w:marLeft w:val="0"/>
      <w:marRight w:val="0"/>
      <w:marTop w:val="0"/>
      <w:marBottom w:val="0"/>
      <w:divBdr>
        <w:top w:val="none" w:sz="0" w:space="0" w:color="auto"/>
        <w:left w:val="none" w:sz="0" w:space="0" w:color="auto"/>
        <w:bottom w:val="none" w:sz="0" w:space="0" w:color="auto"/>
        <w:right w:val="none" w:sz="0" w:space="0" w:color="auto"/>
      </w:divBdr>
      <w:divsChild>
        <w:div w:id="1821380794">
          <w:marLeft w:val="0"/>
          <w:marRight w:val="0"/>
          <w:marTop w:val="0"/>
          <w:marBottom w:val="0"/>
          <w:divBdr>
            <w:top w:val="none" w:sz="0" w:space="0" w:color="auto"/>
            <w:left w:val="none" w:sz="0" w:space="0" w:color="auto"/>
            <w:bottom w:val="none" w:sz="0" w:space="0" w:color="auto"/>
            <w:right w:val="none" w:sz="0" w:space="0" w:color="auto"/>
          </w:divBdr>
          <w:divsChild>
            <w:div w:id="500394941">
              <w:marLeft w:val="0"/>
              <w:marRight w:val="0"/>
              <w:marTop w:val="0"/>
              <w:marBottom w:val="0"/>
              <w:divBdr>
                <w:top w:val="none" w:sz="0" w:space="0" w:color="auto"/>
                <w:left w:val="none" w:sz="0" w:space="0" w:color="auto"/>
                <w:bottom w:val="none" w:sz="0" w:space="0" w:color="auto"/>
                <w:right w:val="none" w:sz="0" w:space="0" w:color="auto"/>
              </w:divBdr>
              <w:divsChild>
                <w:div w:id="2048992009">
                  <w:marLeft w:val="0"/>
                  <w:marRight w:val="0"/>
                  <w:marTop w:val="0"/>
                  <w:marBottom w:val="0"/>
                  <w:divBdr>
                    <w:top w:val="none" w:sz="0" w:space="0" w:color="auto"/>
                    <w:left w:val="none" w:sz="0" w:space="0" w:color="auto"/>
                    <w:bottom w:val="none" w:sz="0" w:space="0" w:color="auto"/>
                    <w:right w:val="none" w:sz="0" w:space="0" w:color="auto"/>
                  </w:divBdr>
                  <w:divsChild>
                    <w:div w:id="82216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596588">
          <w:marLeft w:val="0"/>
          <w:marRight w:val="0"/>
          <w:marTop w:val="0"/>
          <w:marBottom w:val="0"/>
          <w:divBdr>
            <w:top w:val="none" w:sz="0" w:space="0" w:color="auto"/>
            <w:left w:val="none" w:sz="0" w:space="0" w:color="auto"/>
            <w:bottom w:val="none" w:sz="0" w:space="0" w:color="auto"/>
            <w:right w:val="none" w:sz="0" w:space="0" w:color="auto"/>
          </w:divBdr>
          <w:divsChild>
            <w:div w:id="707878261">
              <w:marLeft w:val="0"/>
              <w:marRight w:val="0"/>
              <w:marTop w:val="0"/>
              <w:marBottom w:val="0"/>
              <w:divBdr>
                <w:top w:val="none" w:sz="0" w:space="0" w:color="auto"/>
                <w:left w:val="none" w:sz="0" w:space="0" w:color="auto"/>
                <w:bottom w:val="none" w:sz="0" w:space="0" w:color="auto"/>
                <w:right w:val="none" w:sz="0" w:space="0" w:color="auto"/>
              </w:divBdr>
              <w:divsChild>
                <w:div w:id="126823161">
                  <w:marLeft w:val="0"/>
                  <w:marRight w:val="0"/>
                  <w:marTop w:val="0"/>
                  <w:marBottom w:val="0"/>
                  <w:divBdr>
                    <w:top w:val="none" w:sz="0" w:space="0" w:color="auto"/>
                    <w:left w:val="none" w:sz="0" w:space="0" w:color="auto"/>
                    <w:bottom w:val="none" w:sz="0" w:space="0" w:color="auto"/>
                    <w:right w:val="none" w:sz="0" w:space="0" w:color="auto"/>
                  </w:divBdr>
                  <w:divsChild>
                    <w:div w:id="103719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347419">
      <w:bodyDiv w:val="1"/>
      <w:marLeft w:val="0"/>
      <w:marRight w:val="0"/>
      <w:marTop w:val="0"/>
      <w:marBottom w:val="0"/>
      <w:divBdr>
        <w:top w:val="none" w:sz="0" w:space="0" w:color="auto"/>
        <w:left w:val="none" w:sz="0" w:space="0" w:color="auto"/>
        <w:bottom w:val="none" w:sz="0" w:space="0" w:color="auto"/>
        <w:right w:val="none" w:sz="0" w:space="0" w:color="auto"/>
      </w:divBdr>
    </w:div>
    <w:div w:id="588152671">
      <w:bodyDiv w:val="1"/>
      <w:marLeft w:val="0"/>
      <w:marRight w:val="0"/>
      <w:marTop w:val="0"/>
      <w:marBottom w:val="0"/>
      <w:divBdr>
        <w:top w:val="none" w:sz="0" w:space="0" w:color="auto"/>
        <w:left w:val="none" w:sz="0" w:space="0" w:color="auto"/>
        <w:bottom w:val="none" w:sz="0" w:space="0" w:color="auto"/>
        <w:right w:val="none" w:sz="0" w:space="0" w:color="auto"/>
      </w:divBdr>
    </w:div>
    <w:div w:id="595360221">
      <w:bodyDiv w:val="1"/>
      <w:marLeft w:val="0"/>
      <w:marRight w:val="0"/>
      <w:marTop w:val="0"/>
      <w:marBottom w:val="0"/>
      <w:divBdr>
        <w:top w:val="none" w:sz="0" w:space="0" w:color="auto"/>
        <w:left w:val="none" w:sz="0" w:space="0" w:color="auto"/>
        <w:bottom w:val="none" w:sz="0" w:space="0" w:color="auto"/>
        <w:right w:val="none" w:sz="0" w:space="0" w:color="auto"/>
      </w:divBdr>
    </w:div>
    <w:div w:id="599219919">
      <w:bodyDiv w:val="1"/>
      <w:marLeft w:val="0"/>
      <w:marRight w:val="0"/>
      <w:marTop w:val="0"/>
      <w:marBottom w:val="0"/>
      <w:divBdr>
        <w:top w:val="none" w:sz="0" w:space="0" w:color="auto"/>
        <w:left w:val="none" w:sz="0" w:space="0" w:color="auto"/>
        <w:bottom w:val="none" w:sz="0" w:space="0" w:color="auto"/>
        <w:right w:val="none" w:sz="0" w:space="0" w:color="auto"/>
      </w:divBdr>
      <w:divsChild>
        <w:div w:id="1570925470">
          <w:marLeft w:val="0"/>
          <w:marRight w:val="0"/>
          <w:marTop w:val="0"/>
          <w:marBottom w:val="0"/>
          <w:divBdr>
            <w:top w:val="none" w:sz="0" w:space="0" w:color="auto"/>
            <w:left w:val="none" w:sz="0" w:space="0" w:color="auto"/>
            <w:bottom w:val="none" w:sz="0" w:space="0" w:color="auto"/>
            <w:right w:val="none" w:sz="0" w:space="0" w:color="auto"/>
          </w:divBdr>
          <w:divsChild>
            <w:div w:id="1941260702">
              <w:marLeft w:val="0"/>
              <w:marRight w:val="0"/>
              <w:marTop w:val="0"/>
              <w:marBottom w:val="0"/>
              <w:divBdr>
                <w:top w:val="none" w:sz="0" w:space="0" w:color="auto"/>
                <w:left w:val="none" w:sz="0" w:space="0" w:color="auto"/>
                <w:bottom w:val="none" w:sz="0" w:space="0" w:color="auto"/>
                <w:right w:val="none" w:sz="0" w:space="0" w:color="auto"/>
              </w:divBdr>
              <w:divsChild>
                <w:div w:id="1267226927">
                  <w:marLeft w:val="0"/>
                  <w:marRight w:val="0"/>
                  <w:marTop w:val="0"/>
                  <w:marBottom w:val="0"/>
                  <w:divBdr>
                    <w:top w:val="none" w:sz="0" w:space="0" w:color="auto"/>
                    <w:left w:val="none" w:sz="0" w:space="0" w:color="auto"/>
                    <w:bottom w:val="none" w:sz="0" w:space="0" w:color="auto"/>
                    <w:right w:val="none" w:sz="0" w:space="0" w:color="auto"/>
                  </w:divBdr>
                  <w:divsChild>
                    <w:div w:id="87485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011037">
      <w:bodyDiv w:val="1"/>
      <w:marLeft w:val="0"/>
      <w:marRight w:val="0"/>
      <w:marTop w:val="0"/>
      <w:marBottom w:val="0"/>
      <w:divBdr>
        <w:top w:val="none" w:sz="0" w:space="0" w:color="auto"/>
        <w:left w:val="none" w:sz="0" w:space="0" w:color="auto"/>
        <w:bottom w:val="none" w:sz="0" w:space="0" w:color="auto"/>
        <w:right w:val="none" w:sz="0" w:space="0" w:color="auto"/>
      </w:divBdr>
    </w:div>
    <w:div w:id="615212527">
      <w:bodyDiv w:val="1"/>
      <w:marLeft w:val="0"/>
      <w:marRight w:val="0"/>
      <w:marTop w:val="0"/>
      <w:marBottom w:val="0"/>
      <w:divBdr>
        <w:top w:val="none" w:sz="0" w:space="0" w:color="auto"/>
        <w:left w:val="none" w:sz="0" w:space="0" w:color="auto"/>
        <w:bottom w:val="none" w:sz="0" w:space="0" w:color="auto"/>
        <w:right w:val="none" w:sz="0" w:space="0" w:color="auto"/>
      </w:divBdr>
    </w:div>
    <w:div w:id="624702159">
      <w:bodyDiv w:val="1"/>
      <w:marLeft w:val="0"/>
      <w:marRight w:val="0"/>
      <w:marTop w:val="0"/>
      <w:marBottom w:val="0"/>
      <w:divBdr>
        <w:top w:val="none" w:sz="0" w:space="0" w:color="auto"/>
        <w:left w:val="none" w:sz="0" w:space="0" w:color="auto"/>
        <w:bottom w:val="none" w:sz="0" w:space="0" w:color="auto"/>
        <w:right w:val="none" w:sz="0" w:space="0" w:color="auto"/>
      </w:divBdr>
    </w:div>
    <w:div w:id="680165190">
      <w:bodyDiv w:val="1"/>
      <w:marLeft w:val="0"/>
      <w:marRight w:val="0"/>
      <w:marTop w:val="0"/>
      <w:marBottom w:val="0"/>
      <w:divBdr>
        <w:top w:val="none" w:sz="0" w:space="0" w:color="auto"/>
        <w:left w:val="none" w:sz="0" w:space="0" w:color="auto"/>
        <w:bottom w:val="none" w:sz="0" w:space="0" w:color="auto"/>
        <w:right w:val="none" w:sz="0" w:space="0" w:color="auto"/>
      </w:divBdr>
    </w:div>
    <w:div w:id="689138503">
      <w:bodyDiv w:val="1"/>
      <w:marLeft w:val="0"/>
      <w:marRight w:val="0"/>
      <w:marTop w:val="0"/>
      <w:marBottom w:val="0"/>
      <w:divBdr>
        <w:top w:val="none" w:sz="0" w:space="0" w:color="auto"/>
        <w:left w:val="none" w:sz="0" w:space="0" w:color="auto"/>
        <w:bottom w:val="none" w:sz="0" w:space="0" w:color="auto"/>
        <w:right w:val="none" w:sz="0" w:space="0" w:color="auto"/>
      </w:divBdr>
    </w:div>
    <w:div w:id="745999183">
      <w:bodyDiv w:val="1"/>
      <w:marLeft w:val="0"/>
      <w:marRight w:val="0"/>
      <w:marTop w:val="0"/>
      <w:marBottom w:val="0"/>
      <w:divBdr>
        <w:top w:val="none" w:sz="0" w:space="0" w:color="auto"/>
        <w:left w:val="none" w:sz="0" w:space="0" w:color="auto"/>
        <w:bottom w:val="none" w:sz="0" w:space="0" w:color="auto"/>
        <w:right w:val="none" w:sz="0" w:space="0" w:color="auto"/>
      </w:divBdr>
    </w:div>
    <w:div w:id="764956024">
      <w:bodyDiv w:val="1"/>
      <w:marLeft w:val="0"/>
      <w:marRight w:val="0"/>
      <w:marTop w:val="0"/>
      <w:marBottom w:val="0"/>
      <w:divBdr>
        <w:top w:val="none" w:sz="0" w:space="0" w:color="auto"/>
        <w:left w:val="none" w:sz="0" w:space="0" w:color="auto"/>
        <w:bottom w:val="none" w:sz="0" w:space="0" w:color="auto"/>
        <w:right w:val="none" w:sz="0" w:space="0" w:color="auto"/>
      </w:divBdr>
    </w:div>
    <w:div w:id="766581796">
      <w:bodyDiv w:val="1"/>
      <w:marLeft w:val="0"/>
      <w:marRight w:val="0"/>
      <w:marTop w:val="0"/>
      <w:marBottom w:val="0"/>
      <w:divBdr>
        <w:top w:val="none" w:sz="0" w:space="0" w:color="auto"/>
        <w:left w:val="none" w:sz="0" w:space="0" w:color="auto"/>
        <w:bottom w:val="none" w:sz="0" w:space="0" w:color="auto"/>
        <w:right w:val="none" w:sz="0" w:space="0" w:color="auto"/>
      </w:divBdr>
    </w:div>
    <w:div w:id="772628767">
      <w:bodyDiv w:val="1"/>
      <w:marLeft w:val="0"/>
      <w:marRight w:val="0"/>
      <w:marTop w:val="0"/>
      <w:marBottom w:val="0"/>
      <w:divBdr>
        <w:top w:val="none" w:sz="0" w:space="0" w:color="auto"/>
        <w:left w:val="none" w:sz="0" w:space="0" w:color="auto"/>
        <w:bottom w:val="none" w:sz="0" w:space="0" w:color="auto"/>
        <w:right w:val="none" w:sz="0" w:space="0" w:color="auto"/>
      </w:divBdr>
    </w:div>
    <w:div w:id="775443246">
      <w:bodyDiv w:val="1"/>
      <w:marLeft w:val="0"/>
      <w:marRight w:val="0"/>
      <w:marTop w:val="0"/>
      <w:marBottom w:val="0"/>
      <w:divBdr>
        <w:top w:val="none" w:sz="0" w:space="0" w:color="auto"/>
        <w:left w:val="none" w:sz="0" w:space="0" w:color="auto"/>
        <w:bottom w:val="none" w:sz="0" w:space="0" w:color="auto"/>
        <w:right w:val="none" w:sz="0" w:space="0" w:color="auto"/>
      </w:divBdr>
    </w:div>
    <w:div w:id="808326949">
      <w:bodyDiv w:val="1"/>
      <w:marLeft w:val="0"/>
      <w:marRight w:val="0"/>
      <w:marTop w:val="0"/>
      <w:marBottom w:val="0"/>
      <w:divBdr>
        <w:top w:val="none" w:sz="0" w:space="0" w:color="auto"/>
        <w:left w:val="none" w:sz="0" w:space="0" w:color="auto"/>
        <w:bottom w:val="none" w:sz="0" w:space="0" w:color="auto"/>
        <w:right w:val="none" w:sz="0" w:space="0" w:color="auto"/>
      </w:divBdr>
    </w:div>
    <w:div w:id="824980527">
      <w:bodyDiv w:val="1"/>
      <w:marLeft w:val="0"/>
      <w:marRight w:val="0"/>
      <w:marTop w:val="0"/>
      <w:marBottom w:val="0"/>
      <w:divBdr>
        <w:top w:val="none" w:sz="0" w:space="0" w:color="auto"/>
        <w:left w:val="none" w:sz="0" w:space="0" w:color="auto"/>
        <w:bottom w:val="none" w:sz="0" w:space="0" w:color="auto"/>
        <w:right w:val="none" w:sz="0" w:space="0" w:color="auto"/>
      </w:divBdr>
    </w:div>
    <w:div w:id="843083132">
      <w:bodyDiv w:val="1"/>
      <w:marLeft w:val="0"/>
      <w:marRight w:val="0"/>
      <w:marTop w:val="0"/>
      <w:marBottom w:val="0"/>
      <w:divBdr>
        <w:top w:val="none" w:sz="0" w:space="0" w:color="auto"/>
        <w:left w:val="none" w:sz="0" w:space="0" w:color="auto"/>
        <w:bottom w:val="none" w:sz="0" w:space="0" w:color="auto"/>
        <w:right w:val="none" w:sz="0" w:space="0" w:color="auto"/>
      </w:divBdr>
    </w:div>
    <w:div w:id="862986172">
      <w:bodyDiv w:val="1"/>
      <w:marLeft w:val="0"/>
      <w:marRight w:val="0"/>
      <w:marTop w:val="0"/>
      <w:marBottom w:val="0"/>
      <w:divBdr>
        <w:top w:val="none" w:sz="0" w:space="0" w:color="auto"/>
        <w:left w:val="none" w:sz="0" w:space="0" w:color="auto"/>
        <w:bottom w:val="none" w:sz="0" w:space="0" w:color="auto"/>
        <w:right w:val="none" w:sz="0" w:space="0" w:color="auto"/>
      </w:divBdr>
    </w:div>
    <w:div w:id="898171580">
      <w:bodyDiv w:val="1"/>
      <w:marLeft w:val="0"/>
      <w:marRight w:val="0"/>
      <w:marTop w:val="0"/>
      <w:marBottom w:val="0"/>
      <w:divBdr>
        <w:top w:val="none" w:sz="0" w:space="0" w:color="auto"/>
        <w:left w:val="none" w:sz="0" w:space="0" w:color="auto"/>
        <w:bottom w:val="none" w:sz="0" w:space="0" w:color="auto"/>
        <w:right w:val="none" w:sz="0" w:space="0" w:color="auto"/>
      </w:divBdr>
    </w:div>
    <w:div w:id="905846455">
      <w:bodyDiv w:val="1"/>
      <w:marLeft w:val="0"/>
      <w:marRight w:val="0"/>
      <w:marTop w:val="0"/>
      <w:marBottom w:val="0"/>
      <w:divBdr>
        <w:top w:val="none" w:sz="0" w:space="0" w:color="auto"/>
        <w:left w:val="none" w:sz="0" w:space="0" w:color="auto"/>
        <w:bottom w:val="none" w:sz="0" w:space="0" w:color="auto"/>
        <w:right w:val="none" w:sz="0" w:space="0" w:color="auto"/>
      </w:divBdr>
    </w:div>
    <w:div w:id="906305945">
      <w:bodyDiv w:val="1"/>
      <w:marLeft w:val="0"/>
      <w:marRight w:val="0"/>
      <w:marTop w:val="0"/>
      <w:marBottom w:val="0"/>
      <w:divBdr>
        <w:top w:val="none" w:sz="0" w:space="0" w:color="auto"/>
        <w:left w:val="none" w:sz="0" w:space="0" w:color="auto"/>
        <w:bottom w:val="none" w:sz="0" w:space="0" w:color="auto"/>
        <w:right w:val="none" w:sz="0" w:space="0" w:color="auto"/>
      </w:divBdr>
    </w:div>
    <w:div w:id="943073257">
      <w:bodyDiv w:val="1"/>
      <w:marLeft w:val="0"/>
      <w:marRight w:val="0"/>
      <w:marTop w:val="0"/>
      <w:marBottom w:val="0"/>
      <w:divBdr>
        <w:top w:val="none" w:sz="0" w:space="0" w:color="auto"/>
        <w:left w:val="none" w:sz="0" w:space="0" w:color="auto"/>
        <w:bottom w:val="none" w:sz="0" w:space="0" w:color="auto"/>
        <w:right w:val="none" w:sz="0" w:space="0" w:color="auto"/>
      </w:divBdr>
    </w:div>
    <w:div w:id="946540183">
      <w:bodyDiv w:val="1"/>
      <w:marLeft w:val="0"/>
      <w:marRight w:val="0"/>
      <w:marTop w:val="0"/>
      <w:marBottom w:val="0"/>
      <w:divBdr>
        <w:top w:val="none" w:sz="0" w:space="0" w:color="auto"/>
        <w:left w:val="none" w:sz="0" w:space="0" w:color="auto"/>
        <w:bottom w:val="none" w:sz="0" w:space="0" w:color="auto"/>
        <w:right w:val="none" w:sz="0" w:space="0" w:color="auto"/>
      </w:divBdr>
    </w:div>
    <w:div w:id="949701632">
      <w:bodyDiv w:val="1"/>
      <w:marLeft w:val="0"/>
      <w:marRight w:val="0"/>
      <w:marTop w:val="0"/>
      <w:marBottom w:val="0"/>
      <w:divBdr>
        <w:top w:val="none" w:sz="0" w:space="0" w:color="auto"/>
        <w:left w:val="none" w:sz="0" w:space="0" w:color="auto"/>
        <w:bottom w:val="none" w:sz="0" w:space="0" w:color="auto"/>
        <w:right w:val="none" w:sz="0" w:space="0" w:color="auto"/>
      </w:divBdr>
    </w:div>
    <w:div w:id="950866717">
      <w:bodyDiv w:val="1"/>
      <w:marLeft w:val="0"/>
      <w:marRight w:val="0"/>
      <w:marTop w:val="0"/>
      <w:marBottom w:val="0"/>
      <w:divBdr>
        <w:top w:val="none" w:sz="0" w:space="0" w:color="auto"/>
        <w:left w:val="none" w:sz="0" w:space="0" w:color="auto"/>
        <w:bottom w:val="none" w:sz="0" w:space="0" w:color="auto"/>
        <w:right w:val="none" w:sz="0" w:space="0" w:color="auto"/>
      </w:divBdr>
    </w:div>
    <w:div w:id="952902112">
      <w:bodyDiv w:val="1"/>
      <w:marLeft w:val="0"/>
      <w:marRight w:val="0"/>
      <w:marTop w:val="0"/>
      <w:marBottom w:val="0"/>
      <w:divBdr>
        <w:top w:val="none" w:sz="0" w:space="0" w:color="auto"/>
        <w:left w:val="none" w:sz="0" w:space="0" w:color="auto"/>
        <w:bottom w:val="none" w:sz="0" w:space="0" w:color="auto"/>
        <w:right w:val="none" w:sz="0" w:space="0" w:color="auto"/>
      </w:divBdr>
    </w:div>
    <w:div w:id="962885841">
      <w:bodyDiv w:val="1"/>
      <w:marLeft w:val="0"/>
      <w:marRight w:val="0"/>
      <w:marTop w:val="0"/>
      <w:marBottom w:val="0"/>
      <w:divBdr>
        <w:top w:val="none" w:sz="0" w:space="0" w:color="auto"/>
        <w:left w:val="none" w:sz="0" w:space="0" w:color="auto"/>
        <w:bottom w:val="none" w:sz="0" w:space="0" w:color="auto"/>
        <w:right w:val="none" w:sz="0" w:space="0" w:color="auto"/>
      </w:divBdr>
    </w:div>
    <w:div w:id="993677447">
      <w:bodyDiv w:val="1"/>
      <w:marLeft w:val="0"/>
      <w:marRight w:val="0"/>
      <w:marTop w:val="0"/>
      <w:marBottom w:val="0"/>
      <w:divBdr>
        <w:top w:val="none" w:sz="0" w:space="0" w:color="auto"/>
        <w:left w:val="none" w:sz="0" w:space="0" w:color="auto"/>
        <w:bottom w:val="none" w:sz="0" w:space="0" w:color="auto"/>
        <w:right w:val="none" w:sz="0" w:space="0" w:color="auto"/>
      </w:divBdr>
    </w:div>
    <w:div w:id="1006978196">
      <w:bodyDiv w:val="1"/>
      <w:marLeft w:val="0"/>
      <w:marRight w:val="0"/>
      <w:marTop w:val="0"/>
      <w:marBottom w:val="0"/>
      <w:divBdr>
        <w:top w:val="none" w:sz="0" w:space="0" w:color="auto"/>
        <w:left w:val="none" w:sz="0" w:space="0" w:color="auto"/>
        <w:bottom w:val="none" w:sz="0" w:space="0" w:color="auto"/>
        <w:right w:val="none" w:sz="0" w:space="0" w:color="auto"/>
      </w:divBdr>
    </w:div>
    <w:div w:id="1009720781">
      <w:bodyDiv w:val="1"/>
      <w:marLeft w:val="0"/>
      <w:marRight w:val="0"/>
      <w:marTop w:val="0"/>
      <w:marBottom w:val="0"/>
      <w:divBdr>
        <w:top w:val="none" w:sz="0" w:space="0" w:color="auto"/>
        <w:left w:val="none" w:sz="0" w:space="0" w:color="auto"/>
        <w:bottom w:val="none" w:sz="0" w:space="0" w:color="auto"/>
        <w:right w:val="none" w:sz="0" w:space="0" w:color="auto"/>
      </w:divBdr>
    </w:div>
    <w:div w:id="1009869177">
      <w:bodyDiv w:val="1"/>
      <w:marLeft w:val="0"/>
      <w:marRight w:val="0"/>
      <w:marTop w:val="0"/>
      <w:marBottom w:val="0"/>
      <w:divBdr>
        <w:top w:val="none" w:sz="0" w:space="0" w:color="auto"/>
        <w:left w:val="none" w:sz="0" w:space="0" w:color="auto"/>
        <w:bottom w:val="none" w:sz="0" w:space="0" w:color="auto"/>
        <w:right w:val="none" w:sz="0" w:space="0" w:color="auto"/>
      </w:divBdr>
    </w:div>
    <w:div w:id="1017076051">
      <w:bodyDiv w:val="1"/>
      <w:marLeft w:val="0"/>
      <w:marRight w:val="0"/>
      <w:marTop w:val="0"/>
      <w:marBottom w:val="0"/>
      <w:divBdr>
        <w:top w:val="none" w:sz="0" w:space="0" w:color="auto"/>
        <w:left w:val="none" w:sz="0" w:space="0" w:color="auto"/>
        <w:bottom w:val="none" w:sz="0" w:space="0" w:color="auto"/>
        <w:right w:val="none" w:sz="0" w:space="0" w:color="auto"/>
      </w:divBdr>
    </w:div>
    <w:div w:id="1023630669">
      <w:bodyDiv w:val="1"/>
      <w:marLeft w:val="0"/>
      <w:marRight w:val="0"/>
      <w:marTop w:val="0"/>
      <w:marBottom w:val="0"/>
      <w:divBdr>
        <w:top w:val="none" w:sz="0" w:space="0" w:color="auto"/>
        <w:left w:val="none" w:sz="0" w:space="0" w:color="auto"/>
        <w:bottom w:val="none" w:sz="0" w:space="0" w:color="auto"/>
        <w:right w:val="none" w:sz="0" w:space="0" w:color="auto"/>
      </w:divBdr>
    </w:div>
    <w:div w:id="1026979408">
      <w:bodyDiv w:val="1"/>
      <w:marLeft w:val="0"/>
      <w:marRight w:val="0"/>
      <w:marTop w:val="0"/>
      <w:marBottom w:val="0"/>
      <w:divBdr>
        <w:top w:val="none" w:sz="0" w:space="0" w:color="auto"/>
        <w:left w:val="none" w:sz="0" w:space="0" w:color="auto"/>
        <w:bottom w:val="none" w:sz="0" w:space="0" w:color="auto"/>
        <w:right w:val="none" w:sz="0" w:space="0" w:color="auto"/>
      </w:divBdr>
    </w:div>
    <w:div w:id="1033069610">
      <w:bodyDiv w:val="1"/>
      <w:marLeft w:val="0"/>
      <w:marRight w:val="0"/>
      <w:marTop w:val="0"/>
      <w:marBottom w:val="0"/>
      <w:divBdr>
        <w:top w:val="none" w:sz="0" w:space="0" w:color="auto"/>
        <w:left w:val="none" w:sz="0" w:space="0" w:color="auto"/>
        <w:bottom w:val="none" w:sz="0" w:space="0" w:color="auto"/>
        <w:right w:val="none" w:sz="0" w:space="0" w:color="auto"/>
      </w:divBdr>
    </w:div>
    <w:div w:id="1034581063">
      <w:bodyDiv w:val="1"/>
      <w:marLeft w:val="0"/>
      <w:marRight w:val="0"/>
      <w:marTop w:val="0"/>
      <w:marBottom w:val="0"/>
      <w:divBdr>
        <w:top w:val="none" w:sz="0" w:space="0" w:color="auto"/>
        <w:left w:val="none" w:sz="0" w:space="0" w:color="auto"/>
        <w:bottom w:val="none" w:sz="0" w:space="0" w:color="auto"/>
        <w:right w:val="none" w:sz="0" w:space="0" w:color="auto"/>
      </w:divBdr>
    </w:div>
    <w:div w:id="1036153186">
      <w:bodyDiv w:val="1"/>
      <w:marLeft w:val="0"/>
      <w:marRight w:val="0"/>
      <w:marTop w:val="0"/>
      <w:marBottom w:val="0"/>
      <w:divBdr>
        <w:top w:val="none" w:sz="0" w:space="0" w:color="auto"/>
        <w:left w:val="none" w:sz="0" w:space="0" w:color="auto"/>
        <w:bottom w:val="none" w:sz="0" w:space="0" w:color="auto"/>
        <w:right w:val="none" w:sz="0" w:space="0" w:color="auto"/>
      </w:divBdr>
    </w:div>
    <w:div w:id="1037389730">
      <w:bodyDiv w:val="1"/>
      <w:marLeft w:val="0"/>
      <w:marRight w:val="0"/>
      <w:marTop w:val="0"/>
      <w:marBottom w:val="0"/>
      <w:divBdr>
        <w:top w:val="none" w:sz="0" w:space="0" w:color="auto"/>
        <w:left w:val="none" w:sz="0" w:space="0" w:color="auto"/>
        <w:bottom w:val="none" w:sz="0" w:space="0" w:color="auto"/>
        <w:right w:val="none" w:sz="0" w:space="0" w:color="auto"/>
      </w:divBdr>
    </w:div>
    <w:div w:id="1038437134">
      <w:bodyDiv w:val="1"/>
      <w:marLeft w:val="0"/>
      <w:marRight w:val="0"/>
      <w:marTop w:val="0"/>
      <w:marBottom w:val="0"/>
      <w:divBdr>
        <w:top w:val="none" w:sz="0" w:space="0" w:color="auto"/>
        <w:left w:val="none" w:sz="0" w:space="0" w:color="auto"/>
        <w:bottom w:val="none" w:sz="0" w:space="0" w:color="auto"/>
        <w:right w:val="none" w:sz="0" w:space="0" w:color="auto"/>
      </w:divBdr>
    </w:div>
    <w:div w:id="1038705793">
      <w:bodyDiv w:val="1"/>
      <w:marLeft w:val="0"/>
      <w:marRight w:val="0"/>
      <w:marTop w:val="0"/>
      <w:marBottom w:val="0"/>
      <w:divBdr>
        <w:top w:val="none" w:sz="0" w:space="0" w:color="auto"/>
        <w:left w:val="none" w:sz="0" w:space="0" w:color="auto"/>
        <w:bottom w:val="none" w:sz="0" w:space="0" w:color="auto"/>
        <w:right w:val="none" w:sz="0" w:space="0" w:color="auto"/>
      </w:divBdr>
    </w:div>
    <w:div w:id="1043096330">
      <w:bodyDiv w:val="1"/>
      <w:marLeft w:val="0"/>
      <w:marRight w:val="0"/>
      <w:marTop w:val="0"/>
      <w:marBottom w:val="0"/>
      <w:divBdr>
        <w:top w:val="none" w:sz="0" w:space="0" w:color="auto"/>
        <w:left w:val="none" w:sz="0" w:space="0" w:color="auto"/>
        <w:bottom w:val="none" w:sz="0" w:space="0" w:color="auto"/>
        <w:right w:val="none" w:sz="0" w:space="0" w:color="auto"/>
      </w:divBdr>
    </w:div>
    <w:div w:id="1046415288">
      <w:bodyDiv w:val="1"/>
      <w:marLeft w:val="0"/>
      <w:marRight w:val="0"/>
      <w:marTop w:val="0"/>
      <w:marBottom w:val="0"/>
      <w:divBdr>
        <w:top w:val="none" w:sz="0" w:space="0" w:color="auto"/>
        <w:left w:val="none" w:sz="0" w:space="0" w:color="auto"/>
        <w:bottom w:val="none" w:sz="0" w:space="0" w:color="auto"/>
        <w:right w:val="none" w:sz="0" w:space="0" w:color="auto"/>
      </w:divBdr>
    </w:div>
    <w:div w:id="1079641155">
      <w:bodyDiv w:val="1"/>
      <w:marLeft w:val="0"/>
      <w:marRight w:val="0"/>
      <w:marTop w:val="0"/>
      <w:marBottom w:val="0"/>
      <w:divBdr>
        <w:top w:val="none" w:sz="0" w:space="0" w:color="auto"/>
        <w:left w:val="none" w:sz="0" w:space="0" w:color="auto"/>
        <w:bottom w:val="none" w:sz="0" w:space="0" w:color="auto"/>
        <w:right w:val="none" w:sz="0" w:space="0" w:color="auto"/>
      </w:divBdr>
    </w:div>
    <w:div w:id="1109550357">
      <w:bodyDiv w:val="1"/>
      <w:marLeft w:val="0"/>
      <w:marRight w:val="0"/>
      <w:marTop w:val="0"/>
      <w:marBottom w:val="0"/>
      <w:divBdr>
        <w:top w:val="none" w:sz="0" w:space="0" w:color="auto"/>
        <w:left w:val="none" w:sz="0" w:space="0" w:color="auto"/>
        <w:bottom w:val="none" w:sz="0" w:space="0" w:color="auto"/>
        <w:right w:val="none" w:sz="0" w:space="0" w:color="auto"/>
      </w:divBdr>
    </w:div>
    <w:div w:id="1117214437">
      <w:bodyDiv w:val="1"/>
      <w:marLeft w:val="0"/>
      <w:marRight w:val="0"/>
      <w:marTop w:val="0"/>
      <w:marBottom w:val="0"/>
      <w:divBdr>
        <w:top w:val="none" w:sz="0" w:space="0" w:color="auto"/>
        <w:left w:val="none" w:sz="0" w:space="0" w:color="auto"/>
        <w:bottom w:val="none" w:sz="0" w:space="0" w:color="auto"/>
        <w:right w:val="none" w:sz="0" w:space="0" w:color="auto"/>
      </w:divBdr>
    </w:div>
    <w:div w:id="1127971576">
      <w:bodyDiv w:val="1"/>
      <w:marLeft w:val="0"/>
      <w:marRight w:val="0"/>
      <w:marTop w:val="0"/>
      <w:marBottom w:val="0"/>
      <w:divBdr>
        <w:top w:val="none" w:sz="0" w:space="0" w:color="auto"/>
        <w:left w:val="none" w:sz="0" w:space="0" w:color="auto"/>
        <w:bottom w:val="none" w:sz="0" w:space="0" w:color="auto"/>
        <w:right w:val="none" w:sz="0" w:space="0" w:color="auto"/>
      </w:divBdr>
    </w:div>
    <w:div w:id="1128160287">
      <w:bodyDiv w:val="1"/>
      <w:marLeft w:val="0"/>
      <w:marRight w:val="0"/>
      <w:marTop w:val="0"/>
      <w:marBottom w:val="0"/>
      <w:divBdr>
        <w:top w:val="none" w:sz="0" w:space="0" w:color="auto"/>
        <w:left w:val="none" w:sz="0" w:space="0" w:color="auto"/>
        <w:bottom w:val="none" w:sz="0" w:space="0" w:color="auto"/>
        <w:right w:val="none" w:sz="0" w:space="0" w:color="auto"/>
      </w:divBdr>
    </w:div>
    <w:div w:id="1139420210">
      <w:bodyDiv w:val="1"/>
      <w:marLeft w:val="0"/>
      <w:marRight w:val="0"/>
      <w:marTop w:val="0"/>
      <w:marBottom w:val="0"/>
      <w:divBdr>
        <w:top w:val="none" w:sz="0" w:space="0" w:color="auto"/>
        <w:left w:val="none" w:sz="0" w:space="0" w:color="auto"/>
        <w:bottom w:val="none" w:sz="0" w:space="0" w:color="auto"/>
        <w:right w:val="none" w:sz="0" w:space="0" w:color="auto"/>
      </w:divBdr>
    </w:div>
    <w:div w:id="1142699742">
      <w:bodyDiv w:val="1"/>
      <w:marLeft w:val="0"/>
      <w:marRight w:val="0"/>
      <w:marTop w:val="0"/>
      <w:marBottom w:val="0"/>
      <w:divBdr>
        <w:top w:val="none" w:sz="0" w:space="0" w:color="auto"/>
        <w:left w:val="none" w:sz="0" w:space="0" w:color="auto"/>
        <w:bottom w:val="none" w:sz="0" w:space="0" w:color="auto"/>
        <w:right w:val="none" w:sz="0" w:space="0" w:color="auto"/>
      </w:divBdr>
    </w:div>
    <w:div w:id="1157191064">
      <w:bodyDiv w:val="1"/>
      <w:marLeft w:val="0"/>
      <w:marRight w:val="0"/>
      <w:marTop w:val="0"/>
      <w:marBottom w:val="0"/>
      <w:divBdr>
        <w:top w:val="none" w:sz="0" w:space="0" w:color="auto"/>
        <w:left w:val="none" w:sz="0" w:space="0" w:color="auto"/>
        <w:bottom w:val="none" w:sz="0" w:space="0" w:color="auto"/>
        <w:right w:val="none" w:sz="0" w:space="0" w:color="auto"/>
      </w:divBdr>
    </w:div>
    <w:div w:id="1168985841">
      <w:bodyDiv w:val="1"/>
      <w:marLeft w:val="0"/>
      <w:marRight w:val="0"/>
      <w:marTop w:val="0"/>
      <w:marBottom w:val="0"/>
      <w:divBdr>
        <w:top w:val="none" w:sz="0" w:space="0" w:color="auto"/>
        <w:left w:val="none" w:sz="0" w:space="0" w:color="auto"/>
        <w:bottom w:val="none" w:sz="0" w:space="0" w:color="auto"/>
        <w:right w:val="none" w:sz="0" w:space="0" w:color="auto"/>
      </w:divBdr>
    </w:div>
    <w:div w:id="1169827844">
      <w:bodyDiv w:val="1"/>
      <w:marLeft w:val="0"/>
      <w:marRight w:val="0"/>
      <w:marTop w:val="0"/>
      <w:marBottom w:val="0"/>
      <w:divBdr>
        <w:top w:val="none" w:sz="0" w:space="0" w:color="auto"/>
        <w:left w:val="none" w:sz="0" w:space="0" w:color="auto"/>
        <w:bottom w:val="none" w:sz="0" w:space="0" w:color="auto"/>
        <w:right w:val="none" w:sz="0" w:space="0" w:color="auto"/>
      </w:divBdr>
    </w:div>
    <w:div w:id="1185829475">
      <w:bodyDiv w:val="1"/>
      <w:marLeft w:val="0"/>
      <w:marRight w:val="0"/>
      <w:marTop w:val="0"/>
      <w:marBottom w:val="0"/>
      <w:divBdr>
        <w:top w:val="none" w:sz="0" w:space="0" w:color="auto"/>
        <w:left w:val="none" w:sz="0" w:space="0" w:color="auto"/>
        <w:bottom w:val="none" w:sz="0" w:space="0" w:color="auto"/>
        <w:right w:val="none" w:sz="0" w:space="0" w:color="auto"/>
      </w:divBdr>
    </w:div>
    <w:div w:id="1197890759">
      <w:bodyDiv w:val="1"/>
      <w:marLeft w:val="0"/>
      <w:marRight w:val="0"/>
      <w:marTop w:val="0"/>
      <w:marBottom w:val="0"/>
      <w:divBdr>
        <w:top w:val="none" w:sz="0" w:space="0" w:color="auto"/>
        <w:left w:val="none" w:sz="0" w:space="0" w:color="auto"/>
        <w:bottom w:val="none" w:sz="0" w:space="0" w:color="auto"/>
        <w:right w:val="none" w:sz="0" w:space="0" w:color="auto"/>
      </w:divBdr>
    </w:div>
    <w:div w:id="1221330730">
      <w:bodyDiv w:val="1"/>
      <w:marLeft w:val="0"/>
      <w:marRight w:val="0"/>
      <w:marTop w:val="0"/>
      <w:marBottom w:val="0"/>
      <w:divBdr>
        <w:top w:val="none" w:sz="0" w:space="0" w:color="auto"/>
        <w:left w:val="none" w:sz="0" w:space="0" w:color="auto"/>
        <w:bottom w:val="none" w:sz="0" w:space="0" w:color="auto"/>
        <w:right w:val="none" w:sz="0" w:space="0" w:color="auto"/>
      </w:divBdr>
    </w:div>
    <w:div w:id="1226836090">
      <w:bodyDiv w:val="1"/>
      <w:marLeft w:val="0"/>
      <w:marRight w:val="0"/>
      <w:marTop w:val="0"/>
      <w:marBottom w:val="0"/>
      <w:divBdr>
        <w:top w:val="none" w:sz="0" w:space="0" w:color="auto"/>
        <w:left w:val="none" w:sz="0" w:space="0" w:color="auto"/>
        <w:bottom w:val="none" w:sz="0" w:space="0" w:color="auto"/>
        <w:right w:val="none" w:sz="0" w:space="0" w:color="auto"/>
      </w:divBdr>
    </w:div>
    <w:div w:id="1239750272">
      <w:bodyDiv w:val="1"/>
      <w:marLeft w:val="0"/>
      <w:marRight w:val="0"/>
      <w:marTop w:val="0"/>
      <w:marBottom w:val="0"/>
      <w:divBdr>
        <w:top w:val="none" w:sz="0" w:space="0" w:color="auto"/>
        <w:left w:val="none" w:sz="0" w:space="0" w:color="auto"/>
        <w:bottom w:val="none" w:sz="0" w:space="0" w:color="auto"/>
        <w:right w:val="none" w:sz="0" w:space="0" w:color="auto"/>
      </w:divBdr>
    </w:div>
    <w:div w:id="1245993286">
      <w:bodyDiv w:val="1"/>
      <w:marLeft w:val="0"/>
      <w:marRight w:val="0"/>
      <w:marTop w:val="0"/>
      <w:marBottom w:val="0"/>
      <w:divBdr>
        <w:top w:val="none" w:sz="0" w:space="0" w:color="auto"/>
        <w:left w:val="none" w:sz="0" w:space="0" w:color="auto"/>
        <w:bottom w:val="none" w:sz="0" w:space="0" w:color="auto"/>
        <w:right w:val="none" w:sz="0" w:space="0" w:color="auto"/>
      </w:divBdr>
    </w:div>
    <w:div w:id="1258291519">
      <w:bodyDiv w:val="1"/>
      <w:marLeft w:val="0"/>
      <w:marRight w:val="0"/>
      <w:marTop w:val="0"/>
      <w:marBottom w:val="0"/>
      <w:divBdr>
        <w:top w:val="none" w:sz="0" w:space="0" w:color="auto"/>
        <w:left w:val="none" w:sz="0" w:space="0" w:color="auto"/>
        <w:bottom w:val="none" w:sz="0" w:space="0" w:color="auto"/>
        <w:right w:val="none" w:sz="0" w:space="0" w:color="auto"/>
      </w:divBdr>
    </w:div>
    <w:div w:id="1260065239">
      <w:bodyDiv w:val="1"/>
      <w:marLeft w:val="0"/>
      <w:marRight w:val="0"/>
      <w:marTop w:val="0"/>
      <w:marBottom w:val="0"/>
      <w:divBdr>
        <w:top w:val="none" w:sz="0" w:space="0" w:color="auto"/>
        <w:left w:val="none" w:sz="0" w:space="0" w:color="auto"/>
        <w:bottom w:val="none" w:sz="0" w:space="0" w:color="auto"/>
        <w:right w:val="none" w:sz="0" w:space="0" w:color="auto"/>
      </w:divBdr>
    </w:div>
    <w:div w:id="1278216569">
      <w:bodyDiv w:val="1"/>
      <w:marLeft w:val="0"/>
      <w:marRight w:val="0"/>
      <w:marTop w:val="0"/>
      <w:marBottom w:val="0"/>
      <w:divBdr>
        <w:top w:val="none" w:sz="0" w:space="0" w:color="auto"/>
        <w:left w:val="none" w:sz="0" w:space="0" w:color="auto"/>
        <w:bottom w:val="none" w:sz="0" w:space="0" w:color="auto"/>
        <w:right w:val="none" w:sz="0" w:space="0" w:color="auto"/>
      </w:divBdr>
    </w:div>
    <w:div w:id="1281299439">
      <w:bodyDiv w:val="1"/>
      <w:marLeft w:val="0"/>
      <w:marRight w:val="0"/>
      <w:marTop w:val="0"/>
      <w:marBottom w:val="0"/>
      <w:divBdr>
        <w:top w:val="none" w:sz="0" w:space="0" w:color="auto"/>
        <w:left w:val="none" w:sz="0" w:space="0" w:color="auto"/>
        <w:bottom w:val="none" w:sz="0" w:space="0" w:color="auto"/>
        <w:right w:val="none" w:sz="0" w:space="0" w:color="auto"/>
      </w:divBdr>
    </w:div>
    <w:div w:id="1287468733">
      <w:bodyDiv w:val="1"/>
      <w:marLeft w:val="0"/>
      <w:marRight w:val="0"/>
      <w:marTop w:val="0"/>
      <w:marBottom w:val="0"/>
      <w:divBdr>
        <w:top w:val="none" w:sz="0" w:space="0" w:color="auto"/>
        <w:left w:val="none" w:sz="0" w:space="0" w:color="auto"/>
        <w:bottom w:val="none" w:sz="0" w:space="0" w:color="auto"/>
        <w:right w:val="none" w:sz="0" w:space="0" w:color="auto"/>
      </w:divBdr>
    </w:div>
    <w:div w:id="1291470514">
      <w:bodyDiv w:val="1"/>
      <w:marLeft w:val="0"/>
      <w:marRight w:val="0"/>
      <w:marTop w:val="0"/>
      <w:marBottom w:val="0"/>
      <w:divBdr>
        <w:top w:val="none" w:sz="0" w:space="0" w:color="auto"/>
        <w:left w:val="none" w:sz="0" w:space="0" w:color="auto"/>
        <w:bottom w:val="none" w:sz="0" w:space="0" w:color="auto"/>
        <w:right w:val="none" w:sz="0" w:space="0" w:color="auto"/>
      </w:divBdr>
    </w:div>
    <w:div w:id="1308169338">
      <w:bodyDiv w:val="1"/>
      <w:marLeft w:val="0"/>
      <w:marRight w:val="0"/>
      <w:marTop w:val="0"/>
      <w:marBottom w:val="0"/>
      <w:divBdr>
        <w:top w:val="none" w:sz="0" w:space="0" w:color="auto"/>
        <w:left w:val="none" w:sz="0" w:space="0" w:color="auto"/>
        <w:bottom w:val="none" w:sz="0" w:space="0" w:color="auto"/>
        <w:right w:val="none" w:sz="0" w:space="0" w:color="auto"/>
      </w:divBdr>
    </w:div>
    <w:div w:id="1326863566">
      <w:bodyDiv w:val="1"/>
      <w:marLeft w:val="0"/>
      <w:marRight w:val="0"/>
      <w:marTop w:val="0"/>
      <w:marBottom w:val="0"/>
      <w:divBdr>
        <w:top w:val="none" w:sz="0" w:space="0" w:color="auto"/>
        <w:left w:val="none" w:sz="0" w:space="0" w:color="auto"/>
        <w:bottom w:val="none" w:sz="0" w:space="0" w:color="auto"/>
        <w:right w:val="none" w:sz="0" w:space="0" w:color="auto"/>
      </w:divBdr>
    </w:div>
    <w:div w:id="1335912451">
      <w:bodyDiv w:val="1"/>
      <w:marLeft w:val="0"/>
      <w:marRight w:val="0"/>
      <w:marTop w:val="0"/>
      <w:marBottom w:val="0"/>
      <w:divBdr>
        <w:top w:val="none" w:sz="0" w:space="0" w:color="auto"/>
        <w:left w:val="none" w:sz="0" w:space="0" w:color="auto"/>
        <w:bottom w:val="none" w:sz="0" w:space="0" w:color="auto"/>
        <w:right w:val="none" w:sz="0" w:space="0" w:color="auto"/>
      </w:divBdr>
    </w:div>
    <w:div w:id="1363172350">
      <w:bodyDiv w:val="1"/>
      <w:marLeft w:val="0"/>
      <w:marRight w:val="0"/>
      <w:marTop w:val="0"/>
      <w:marBottom w:val="0"/>
      <w:divBdr>
        <w:top w:val="none" w:sz="0" w:space="0" w:color="auto"/>
        <w:left w:val="none" w:sz="0" w:space="0" w:color="auto"/>
        <w:bottom w:val="none" w:sz="0" w:space="0" w:color="auto"/>
        <w:right w:val="none" w:sz="0" w:space="0" w:color="auto"/>
      </w:divBdr>
    </w:div>
    <w:div w:id="1376388896">
      <w:bodyDiv w:val="1"/>
      <w:marLeft w:val="0"/>
      <w:marRight w:val="0"/>
      <w:marTop w:val="0"/>
      <w:marBottom w:val="0"/>
      <w:divBdr>
        <w:top w:val="none" w:sz="0" w:space="0" w:color="auto"/>
        <w:left w:val="none" w:sz="0" w:space="0" w:color="auto"/>
        <w:bottom w:val="none" w:sz="0" w:space="0" w:color="auto"/>
        <w:right w:val="none" w:sz="0" w:space="0" w:color="auto"/>
      </w:divBdr>
    </w:div>
    <w:div w:id="1385979516">
      <w:bodyDiv w:val="1"/>
      <w:marLeft w:val="0"/>
      <w:marRight w:val="0"/>
      <w:marTop w:val="0"/>
      <w:marBottom w:val="0"/>
      <w:divBdr>
        <w:top w:val="none" w:sz="0" w:space="0" w:color="auto"/>
        <w:left w:val="none" w:sz="0" w:space="0" w:color="auto"/>
        <w:bottom w:val="none" w:sz="0" w:space="0" w:color="auto"/>
        <w:right w:val="none" w:sz="0" w:space="0" w:color="auto"/>
      </w:divBdr>
    </w:div>
    <w:div w:id="1386028940">
      <w:bodyDiv w:val="1"/>
      <w:marLeft w:val="0"/>
      <w:marRight w:val="0"/>
      <w:marTop w:val="0"/>
      <w:marBottom w:val="0"/>
      <w:divBdr>
        <w:top w:val="none" w:sz="0" w:space="0" w:color="auto"/>
        <w:left w:val="none" w:sz="0" w:space="0" w:color="auto"/>
        <w:bottom w:val="none" w:sz="0" w:space="0" w:color="auto"/>
        <w:right w:val="none" w:sz="0" w:space="0" w:color="auto"/>
      </w:divBdr>
    </w:div>
    <w:div w:id="1390691100">
      <w:bodyDiv w:val="1"/>
      <w:marLeft w:val="0"/>
      <w:marRight w:val="0"/>
      <w:marTop w:val="0"/>
      <w:marBottom w:val="0"/>
      <w:divBdr>
        <w:top w:val="none" w:sz="0" w:space="0" w:color="auto"/>
        <w:left w:val="none" w:sz="0" w:space="0" w:color="auto"/>
        <w:bottom w:val="none" w:sz="0" w:space="0" w:color="auto"/>
        <w:right w:val="none" w:sz="0" w:space="0" w:color="auto"/>
      </w:divBdr>
    </w:div>
    <w:div w:id="1404376052">
      <w:marLeft w:val="0"/>
      <w:marRight w:val="0"/>
      <w:marTop w:val="0"/>
      <w:marBottom w:val="0"/>
      <w:divBdr>
        <w:top w:val="none" w:sz="0" w:space="0" w:color="auto"/>
        <w:left w:val="none" w:sz="0" w:space="0" w:color="auto"/>
        <w:bottom w:val="none" w:sz="0" w:space="0" w:color="auto"/>
        <w:right w:val="none" w:sz="0" w:space="0" w:color="auto"/>
      </w:divBdr>
    </w:div>
    <w:div w:id="1404376053">
      <w:marLeft w:val="0"/>
      <w:marRight w:val="0"/>
      <w:marTop w:val="0"/>
      <w:marBottom w:val="0"/>
      <w:divBdr>
        <w:top w:val="none" w:sz="0" w:space="0" w:color="auto"/>
        <w:left w:val="none" w:sz="0" w:space="0" w:color="auto"/>
        <w:bottom w:val="none" w:sz="0" w:space="0" w:color="auto"/>
        <w:right w:val="none" w:sz="0" w:space="0" w:color="auto"/>
      </w:divBdr>
    </w:div>
    <w:div w:id="1404376054">
      <w:marLeft w:val="0"/>
      <w:marRight w:val="0"/>
      <w:marTop w:val="0"/>
      <w:marBottom w:val="0"/>
      <w:divBdr>
        <w:top w:val="none" w:sz="0" w:space="0" w:color="auto"/>
        <w:left w:val="none" w:sz="0" w:space="0" w:color="auto"/>
        <w:bottom w:val="none" w:sz="0" w:space="0" w:color="auto"/>
        <w:right w:val="none" w:sz="0" w:space="0" w:color="auto"/>
      </w:divBdr>
    </w:div>
    <w:div w:id="1404376055">
      <w:marLeft w:val="0"/>
      <w:marRight w:val="0"/>
      <w:marTop w:val="0"/>
      <w:marBottom w:val="0"/>
      <w:divBdr>
        <w:top w:val="none" w:sz="0" w:space="0" w:color="auto"/>
        <w:left w:val="none" w:sz="0" w:space="0" w:color="auto"/>
        <w:bottom w:val="none" w:sz="0" w:space="0" w:color="auto"/>
        <w:right w:val="none" w:sz="0" w:space="0" w:color="auto"/>
      </w:divBdr>
    </w:div>
    <w:div w:id="1404376056">
      <w:marLeft w:val="0"/>
      <w:marRight w:val="0"/>
      <w:marTop w:val="0"/>
      <w:marBottom w:val="0"/>
      <w:divBdr>
        <w:top w:val="none" w:sz="0" w:space="0" w:color="auto"/>
        <w:left w:val="none" w:sz="0" w:space="0" w:color="auto"/>
        <w:bottom w:val="none" w:sz="0" w:space="0" w:color="auto"/>
        <w:right w:val="none" w:sz="0" w:space="0" w:color="auto"/>
      </w:divBdr>
    </w:div>
    <w:div w:id="1404376057">
      <w:marLeft w:val="0"/>
      <w:marRight w:val="0"/>
      <w:marTop w:val="0"/>
      <w:marBottom w:val="0"/>
      <w:divBdr>
        <w:top w:val="none" w:sz="0" w:space="0" w:color="auto"/>
        <w:left w:val="none" w:sz="0" w:space="0" w:color="auto"/>
        <w:bottom w:val="none" w:sz="0" w:space="0" w:color="auto"/>
        <w:right w:val="none" w:sz="0" w:space="0" w:color="auto"/>
      </w:divBdr>
    </w:div>
    <w:div w:id="1404376058">
      <w:marLeft w:val="0"/>
      <w:marRight w:val="0"/>
      <w:marTop w:val="0"/>
      <w:marBottom w:val="0"/>
      <w:divBdr>
        <w:top w:val="none" w:sz="0" w:space="0" w:color="auto"/>
        <w:left w:val="none" w:sz="0" w:space="0" w:color="auto"/>
        <w:bottom w:val="none" w:sz="0" w:space="0" w:color="auto"/>
        <w:right w:val="none" w:sz="0" w:space="0" w:color="auto"/>
      </w:divBdr>
    </w:div>
    <w:div w:id="1404376059">
      <w:marLeft w:val="0"/>
      <w:marRight w:val="0"/>
      <w:marTop w:val="0"/>
      <w:marBottom w:val="0"/>
      <w:divBdr>
        <w:top w:val="none" w:sz="0" w:space="0" w:color="auto"/>
        <w:left w:val="none" w:sz="0" w:space="0" w:color="auto"/>
        <w:bottom w:val="none" w:sz="0" w:space="0" w:color="auto"/>
        <w:right w:val="none" w:sz="0" w:space="0" w:color="auto"/>
      </w:divBdr>
    </w:div>
    <w:div w:id="1404376060">
      <w:marLeft w:val="0"/>
      <w:marRight w:val="0"/>
      <w:marTop w:val="0"/>
      <w:marBottom w:val="0"/>
      <w:divBdr>
        <w:top w:val="none" w:sz="0" w:space="0" w:color="auto"/>
        <w:left w:val="none" w:sz="0" w:space="0" w:color="auto"/>
        <w:bottom w:val="none" w:sz="0" w:space="0" w:color="auto"/>
        <w:right w:val="none" w:sz="0" w:space="0" w:color="auto"/>
      </w:divBdr>
    </w:div>
    <w:div w:id="1404376061">
      <w:marLeft w:val="0"/>
      <w:marRight w:val="0"/>
      <w:marTop w:val="0"/>
      <w:marBottom w:val="0"/>
      <w:divBdr>
        <w:top w:val="none" w:sz="0" w:space="0" w:color="auto"/>
        <w:left w:val="none" w:sz="0" w:space="0" w:color="auto"/>
        <w:bottom w:val="none" w:sz="0" w:space="0" w:color="auto"/>
        <w:right w:val="none" w:sz="0" w:space="0" w:color="auto"/>
      </w:divBdr>
    </w:div>
    <w:div w:id="1404376062">
      <w:marLeft w:val="0"/>
      <w:marRight w:val="0"/>
      <w:marTop w:val="0"/>
      <w:marBottom w:val="0"/>
      <w:divBdr>
        <w:top w:val="none" w:sz="0" w:space="0" w:color="auto"/>
        <w:left w:val="none" w:sz="0" w:space="0" w:color="auto"/>
        <w:bottom w:val="none" w:sz="0" w:space="0" w:color="auto"/>
        <w:right w:val="none" w:sz="0" w:space="0" w:color="auto"/>
      </w:divBdr>
    </w:div>
    <w:div w:id="1404376063">
      <w:marLeft w:val="0"/>
      <w:marRight w:val="0"/>
      <w:marTop w:val="0"/>
      <w:marBottom w:val="0"/>
      <w:divBdr>
        <w:top w:val="none" w:sz="0" w:space="0" w:color="auto"/>
        <w:left w:val="none" w:sz="0" w:space="0" w:color="auto"/>
        <w:bottom w:val="none" w:sz="0" w:space="0" w:color="auto"/>
        <w:right w:val="none" w:sz="0" w:space="0" w:color="auto"/>
      </w:divBdr>
    </w:div>
    <w:div w:id="1404376065">
      <w:marLeft w:val="0"/>
      <w:marRight w:val="0"/>
      <w:marTop w:val="0"/>
      <w:marBottom w:val="0"/>
      <w:divBdr>
        <w:top w:val="none" w:sz="0" w:space="0" w:color="auto"/>
        <w:left w:val="none" w:sz="0" w:space="0" w:color="auto"/>
        <w:bottom w:val="none" w:sz="0" w:space="0" w:color="auto"/>
        <w:right w:val="none" w:sz="0" w:space="0" w:color="auto"/>
      </w:divBdr>
    </w:div>
    <w:div w:id="1404376066">
      <w:marLeft w:val="0"/>
      <w:marRight w:val="0"/>
      <w:marTop w:val="0"/>
      <w:marBottom w:val="0"/>
      <w:divBdr>
        <w:top w:val="none" w:sz="0" w:space="0" w:color="auto"/>
        <w:left w:val="none" w:sz="0" w:space="0" w:color="auto"/>
        <w:bottom w:val="none" w:sz="0" w:space="0" w:color="auto"/>
        <w:right w:val="none" w:sz="0" w:space="0" w:color="auto"/>
      </w:divBdr>
    </w:div>
    <w:div w:id="1404376068">
      <w:marLeft w:val="0"/>
      <w:marRight w:val="0"/>
      <w:marTop w:val="0"/>
      <w:marBottom w:val="0"/>
      <w:divBdr>
        <w:top w:val="none" w:sz="0" w:space="0" w:color="auto"/>
        <w:left w:val="none" w:sz="0" w:space="0" w:color="auto"/>
        <w:bottom w:val="none" w:sz="0" w:space="0" w:color="auto"/>
        <w:right w:val="none" w:sz="0" w:space="0" w:color="auto"/>
      </w:divBdr>
      <w:divsChild>
        <w:div w:id="1404376101">
          <w:marLeft w:val="0"/>
          <w:marRight w:val="0"/>
          <w:marTop w:val="0"/>
          <w:marBottom w:val="0"/>
          <w:divBdr>
            <w:top w:val="none" w:sz="0" w:space="0" w:color="auto"/>
            <w:left w:val="none" w:sz="0" w:space="0" w:color="auto"/>
            <w:bottom w:val="none" w:sz="0" w:space="0" w:color="auto"/>
            <w:right w:val="none" w:sz="0" w:space="0" w:color="auto"/>
          </w:divBdr>
          <w:divsChild>
            <w:div w:id="1404376104">
              <w:marLeft w:val="0"/>
              <w:marRight w:val="0"/>
              <w:marTop w:val="0"/>
              <w:marBottom w:val="0"/>
              <w:divBdr>
                <w:top w:val="none" w:sz="0" w:space="0" w:color="auto"/>
                <w:left w:val="none" w:sz="0" w:space="0" w:color="auto"/>
                <w:bottom w:val="none" w:sz="0" w:space="0" w:color="auto"/>
                <w:right w:val="none" w:sz="0" w:space="0" w:color="auto"/>
              </w:divBdr>
              <w:divsChild>
                <w:div w:id="1404376107">
                  <w:marLeft w:val="0"/>
                  <w:marRight w:val="0"/>
                  <w:marTop w:val="0"/>
                  <w:marBottom w:val="0"/>
                  <w:divBdr>
                    <w:top w:val="none" w:sz="0" w:space="0" w:color="auto"/>
                    <w:left w:val="none" w:sz="0" w:space="0" w:color="auto"/>
                    <w:bottom w:val="none" w:sz="0" w:space="0" w:color="auto"/>
                    <w:right w:val="none" w:sz="0" w:space="0" w:color="auto"/>
                  </w:divBdr>
                  <w:divsChild>
                    <w:div w:id="14043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069">
      <w:marLeft w:val="0"/>
      <w:marRight w:val="0"/>
      <w:marTop w:val="0"/>
      <w:marBottom w:val="0"/>
      <w:divBdr>
        <w:top w:val="none" w:sz="0" w:space="0" w:color="auto"/>
        <w:left w:val="none" w:sz="0" w:space="0" w:color="auto"/>
        <w:bottom w:val="none" w:sz="0" w:space="0" w:color="auto"/>
        <w:right w:val="none" w:sz="0" w:space="0" w:color="auto"/>
      </w:divBdr>
    </w:div>
    <w:div w:id="1404376070">
      <w:marLeft w:val="0"/>
      <w:marRight w:val="0"/>
      <w:marTop w:val="0"/>
      <w:marBottom w:val="0"/>
      <w:divBdr>
        <w:top w:val="none" w:sz="0" w:space="0" w:color="auto"/>
        <w:left w:val="none" w:sz="0" w:space="0" w:color="auto"/>
        <w:bottom w:val="none" w:sz="0" w:space="0" w:color="auto"/>
        <w:right w:val="none" w:sz="0" w:space="0" w:color="auto"/>
      </w:divBdr>
    </w:div>
    <w:div w:id="1404376071">
      <w:marLeft w:val="0"/>
      <w:marRight w:val="0"/>
      <w:marTop w:val="0"/>
      <w:marBottom w:val="0"/>
      <w:divBdr>
        <w:top w:val="none" w:sz="0" w:space="0" w:color="auto"/>
        <w:left w:val="none" w:sz="0" w:space="0" w:color="auto"/>
        <w:bottom w:val="none" w:sz="0" w:space="0" w:color="auto"/>
        <w:right w:val="none" w:sz="0" w:space="0" w:color="auto"/>
      </w:divBdr>
    </w:div>
    <w:div w:id="1404376072">
      <w:marLeft w:val="0"/>
      <w:marRight w:val="0"/>
      <w:marTop w:val="0"/>
      <w:marBottom w:val="0"/>
      <w:divBdr>
        <w:top w:val="none" w:sz="0" w:space="0" w:color="auto"/>
        <w:left w:val="none" w:sz="0" w:space="0" w:color="auto"/>
        <w:bottom w:val="none" w:sz="0" w:space="0" w:color="auto"/>
        <w:right w:val="none" w:sz="0" w:space="0" w:color="auto"/>
      </w:divBdr>
    </w:div>
    <w:div w:id="1404376073">
      <w:marLeft w:val="0"/>
      <w:marRight w:val="0"/>
      <w:marTop w:val="0"/>
      <w:marBottom w:val="0"/>
      <w:divBdr>
        <w:top w:val="none" w:sz="0" w:space="0" w:color="auto"/>
        <w:left w:val="none" w:sz="0" w:space="0" w:color="auto"/>
        <w:bottom w:val="none" w:sz="0" w:space="0" w:color="auto"/>
        <w:right w:val="none" w:sz="0" w:space="0" w:color="auto"/>
      </w:divBdr>
    </w:div>
    <w:div w:id="1404376074">
      <w:marLeft w:val="0"/>
      <w:marRight w:val="0"/>
      <w:marTop w:val="0"/>
      <w:marBottom w:val="0"/>
      <w:divBdr>
        <w:top w:val="none" w:sz="0" w:space="0" w:color="auto"/>
        <w:left w:val="none" w:sz="0" w:space="0" w:color="auto"/>
        <w:bottom w:val="none" w:sz="0" w:space="0" w:color="auto"/>
        <w:right w:val="none" w:sz="0" w:space="0" w:color="auto"/>
      </w:divBdr>
    </w:div>
    <w:div w:id="1404376075">
      <w:marLeft w:val="0"/>
      <w:marRight w:val="0"/>
      <w:marTop w:val="0"/>
      <w:marBottom w:val="0"/>
      <w:divBdr>
        <w:top w:val="none" w:sz="0" w:space="0" w:color="auto"/>
        <w:left w:val="none" w:sz="0" w:space="0" w:color="auto"/>
        <w:bottom w:val="none" w:sz="0" w:space="0" w:color="auto"/>
        <w:right w:val="none" w:sz="0" w:space="0" w:color="auto"/>
      </w:divBdr>
    </w:div>
    <w:div w:id="1404376076">
      <w:marLeft w:val="0"/>
      <w:marRight w:val="0"/>
      <w:marTop w:val="0"/>
      <w:marBottom w:val="0"/>
      <w:divBdr>
        <w:top w:val="none" w:sz="0" w:space="0" w:color="auto"/>
        <w:left w:val="none" w:sz="0" w:space="0" w:color="auto"/>
        <w:bottom w:val="none" w:sz="0" w:space="0" w:color="auto"/>
        <w:right w:val="none" w:sz="0" w:space="0" w:color="auto"/>
      </w:divBdr>
    </w:div>
    <w:div w:id="1404376078">
      <w:marLeft w:val="0"/>
      <w:marRight w:val="0"/>
      <w:marTop w:val="0"/>
      <w:marBottom w:val="0"/>
      <w:divBdr>
        <w:top w:val="none" w:sz="0" w:space="0" w:color="auto"/>
        <w:left w:val="none" w:sz="0" w:space="0" w:color="auto"/>
        <w:bottom w:val="none" w:sz="0" w:space="0" w:color="auto"/>
        <w:right w:val="none" w:sz="0" w:space="0" w:color="auto"/>
      </w:divBdr>
      <w:divsChild>
        <w:div w:id="1404376082">
          <w:marLeft w:val="0"/>
          <w:marRight w:val="0"/>
          <w:marTop w:val="0"/>
          <w:marBottom w:val="0"/>
          <w:divBdr>
            <w:top w:val="none" w:sz="0" w:space="0" w:color="auto"/>
            <w:left w:val="none" w:sz="0" w:space="0" w:color="auto"/>
            <w:bottom w:val="none" w:sz="0" w:space="0" w:color="auto"/>
            <w:right w:val="none" w:sz="0" w:space="0" w:color="auto"/>
          </w:divBdr>
          <w:divsChild>
            <w:div w:id="1404376083">
              <w:marLeft w:val="2700"/>
              <w:marRight w:val="150"/>
              <w:marTop w:val="150"/>
              <w:marBottom w:val="150"/>
              <w:divBdr>
                <w:top w:val="none" w:sz="0" w:space="0" w:color="auto"/>
                <w:left w:val="none" w:sz="0" w:space="0" w:color="auto"/>
                <w:bottom w:val="none" w:sz="0" w:space="0" w:color="auto"/>
                <w:right w:val="none" w:sz="0" w:space="0" w:color="auto"/>
              </w:divBdr>
              <w:divsChild>
                <w:div w:id="1404376077">
                  <w:marLeft w:val="0"/>
                  <w:marRight w:val="0"/>
                  <w:marTop w:val="0"/>
                  <w:marBottom w:val="0"/>
                  <w:divBdr>
                    <w:top w:val="none" w:sz="0" w:space="0" w:color="auto"/>
                    <w:left w:val="none" w:sz="0" w:space="0" w:color="auto"/>
                    <w:bottom w:val="none" w:sz="0" w:space="0" w:color="auto"/>
                    <w:right w:val="none" w:sz="0" w:space="0" w:color="auto"/>
                  </w:divBdr>
                  <w:divsChild>
                    <w:div w:id="1404376084">
                      <w:marLeft w:val="0"/>
                      <w:marRight w:val="0"/>
                      <w:marTop w:val="0"/>
                      <w:marBottom w:val="0"/>
                      <w:divBdr>
                        <w:top w:val="none" w:sz="0" w:space="0" w:color="auto"/>
                        <w:left w:val="none" w:sz="0" w:space="0" w:color="auto"/>
                        <w:bottom w:val="none" w:sz="0" w:space="0" w:color="auto"/>
                        <w:right w:val="none" w:sz="0" w:space="0" w:color="auto"/>
                      </w:divBdr>
                      <w:divsChild>
                        <w:div w:id="140437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376080">
      <w:marLeft w:val="0"/>
      <w:marRight w:val="0"/>
      <w:marTop w:val="0"/>
      <w:marBottom w:val="0"/>
      <w:divBdr>
        <w:top w:val="none" w:sz="0" w:space="0" w:color="auto"/>
        <w:left w:val="none" w:sz="0" w:space="0" w:color="auto"/>
        <w:bottom w:val="none" w:sz="0" w:space="0" w:color="auto"/>
        <w:right w:val="none" w:sz="0" w:space="0" w:color="auto"/>
      </w:divBdr>
    </w:div>
    <w:div w:id="1404376081">
      <w:marLeft w:val="0"/>
      <w:marRight w:val="0"/>
      <w:marTop w:val="0"/>
      <w:marBottom w:val="0"/>
      <w:divBdr>
        <w:top w:val="none" w:sz="0" w:space="0" w:color="auto"/>
        <w:left w:val="none" w:sz="0" w:space="0" w:color="auto"/>
        <w:bottom w:val="none" w:sz="0" w:space="0" w:color="auto"/>
        <w:right w:val="none" w:sz="0" w:space="0" w:color="auto"/>
      </w:divBdr>
    </w:div>
    <w:div w:id="1404376085">
      <w:marLeft w:val="0"/>
      <w:marRight w:val="0"/>
      <w:marTop w:val="0"/>
      <w:marBottom w:val="0"/>
      <w:divBdr>
        <w:top w:val="none" w:sz="0" w:space="0" w:color="auto"/>
        <w:left w:val="none" w:sz="0" w:space="0" w:color="auto"/>
        <w:bottom w:val="none" w:sz="0" w:space="0" w:color="auto"/>
        <w:right w:val="none" w:sz="0" w:space="0" w:color="auto"/>
      </w:divBdr>
    </w:div>
    <w:div w:id="1404376087">
      <w:marLeft w:val="0"/>
      <w:marRight w:val="0"/>
      <w:marTop w:val="0"/>
      <w:marBottom w:val="0"/>
      <w:divBdr>
        <w:top w:val="none" w:sz="0" w:space="0" w:color="auto"/>
        <w:left w:val="none" w:sz="0" w:space="0" w:color="auto"/>
        <w:bottom w:val="none" w:sz="0" w:space="0" w:color="auto"/>
        <w:right w:val="none" w:sz="0" w:space="0" w:color="auto"/>
      </w:divBdr>
      <w:divsChild>
        <w:div w:id="1404376086">
          <w:marLeft w:val="0"/>
          <w:marRight w:val="0"/>
          <w:marTop w:val="0"/>
          <w:marBottom w:val="0"/>
          <w:divBdr>
            <w:top w:val="none" w:sz="0" w:space="0" w:color="auto"/>
            <w:left w:val="none" w:sz="0" w:space="0" w:color="auto"/>
            <w:bottom w:val="none" w:sz="0" w:space="0" w:color="auto"/>
            <w:right w:val="none" w:sz="0" w:space="0" w:color="auto"/>
          </w:divBdr>
        </w:div>
      </w:divsChild>
    </w:div>
    <w:div w:id="1404376088">
      <w:marLeft w:val="0"/>
      <w:marRight w:val="0"/>
      <w:marTop w:val="0"/>
      <w:marBottom w:val="0"/>
      <w:divBdr>
        <w:top w:val="none" w:sz="0" w:space="0" w:color="auto"/>
        <w:left w:val="none" w:sz="0" w:space="0" w:color="auto"/>
        <w:bottom w:val="none" w:sz="0" w:space="0" w:color="auto"/>
        <w:right w:val="none" w:sz="0" w:space="0" w:color="auto"/>
      </w:divBdr>
      <w:divsChild>
        <w:div w:id="1404376089">
          <w:marLeft w:val="0"/>
          <w:marRight w:val="0"/>
          <w:marTop w:val="0"/>
          <w:marBottom w:val="0"/>
          <w:divBdr>
            <w:top w:val="none" w:sz="0" w:space="0" w:color="auto"/>
            <w:left w:val="none" w:sz="0" w:space="0" w:color="auto"/>
            <w:bottom w:val="none" w:sz="0" w:space="0" w:color="auto"/>
            <w:right w:val="none" w:sz="0" w:space="0" w:color="auto"/>
          </w:divBdr>
        </w:div>
      </w:divsChild>
    </w:div>
    <w:div w:id="1404376090">
      <w:marLeft w:val="0"/>
      <w:marRight w:val="0"/>
      <w:marTop w:val="0"/>
      <w:marBottom w:val="0"/>
      <w:divBdr>
        <w:top w:val="none" w:sz="0" w:space="0" w:color="auto"/>
        <w:left w:val="none" w:sz="0" w:space="0" w:color="auto"/>
        <w:bottom w:val="none" w:sz="0" w:space="0" w:color="auto"/>
        <w:right w:val="none" w:sz="0" w:space="0" w:color="auto"/>
      </w:divBdr>
      <w:divsChild>
        <w:div w:id="1404376091">
          <w:marLeft w:val="0"/>
          <w:marRight w:val="0"/>
          <w:marTop w:val="0"/>
          <w:marBottom w:val="0"/>
          <w:divBdr>
            <w:top w:val="none" w:sz="0" w:space="0" w:color="auto"/>
            <w:left w:val="none" w:sz="0" w:space="0" w:color="auto"/>
            <w:bottom w:val="none" w:sz="0" w:space="0" w:color="auto"/>
            <w:right w:val="none" w:sz="0" w:space="0" w:color="auto"/>
          </w:divBdr>
        </w:div>
      </w:divsChild>
    </w:div>
    <w:div w:id="1404376092">
      <w:marLeft w:val="0"/>
      <w:marRight w:val="0"/>
      <w:marTop w:val="0"/>
      <w:marBottom w:val="0"/>
      <w:divBdr>
        <w:top w:val="none" w:sz="0" w:space="0" w:color="auto"/>
        <w:left w:val="none" w:sz="0" w:space="0" w:color="auto"/>
        <w:bottom w:val="none" w:sz="0" w:space="0" w:color="auto"/>
        <w:right w:val="none" w:sz="0" w:space="0" w:color="auto"/>
      </w:divBdr>
    </w:div>
    <w:div w:id="1404376093">
      <w:marLeft w:val="0"/>
      <w:marRight w:val="0"/>
      <w:marTop w:val="0"/>
      <w:marBottom w:val="0"/>
      <w:divBdr>
        <w:top w:val="none" w:sz="0" w:space="0" w:color="auto"/>
        <w:left w:val="none" w:sz="0" w:space="0" w:color="auto"/>
        <w:bottom w:val="none" w:sz="0" w:space="0" w:color="auto"/>
        <w:right w:val="none" w:sz="0" w:space="0" w:color="auto"/>
      </w:divBdr>
    </w:div>
    <w:div w:id="1404376096">
      <w:marLeft w:val="0"/>
      <w:marRight w:val="0"/>
      <w:marTop w:val="0"/>
      <w:marBottom w:val="0"/>
      <w:divBdr>
        <w:top w:val="none" w:sz="0" w:space="0" w:color="auto"/>
        <w:left w:val="none" w:sz="0" w:space="0" w:color="auto"/>
        <w:bottom w:val="none" w:sz="0" w:space="0" w:color="auto"/>
        <w:right w:val="none" w:sz="0" w:space="0" w:color="auto"/>
      </w:divBdr>
      <w:divsChild>
        <w:div w:id="1404376097">
          <w:marLeft w:val="0"/>
          <w:marRight w:val="0"/>
          <w:marTop w:val="0"/>
          <w:marBottom w:val="0"/>
          <w:divBdr>
            <w:top w:val="none" w:sz="0" w:space="0" w:color="auto"/>
            <w:left w:val="none" w:sz="0" w:space="0" w:color="auto"/>
            <w:bottom w:val="none" w:sz="0" w:space="0" w:color="auto"/>
            <w:right w:val="none" w:sz="0" w:space="0" w:color="auto"/>
          </w:divBdr>
          <w:divsChild>
            <w:div w:id="1404376098">
              <w:marLeft w:val="0"/>
              <w:marRight w:val="0"/>
              <w:marTop w:val="0"/>
              <w:marBottom w:val="0"/>
              <w:divBdr>
                <w:top w:val="none" w:sz="0" w:space="0" w:color="auto"/>
                <w:left w:val="none" w:sz="0" w:space="0" w:color="auto"/>
                <w:bottom w:val="none" w:sz="0" w:space="0" w:color="auto"/>
                <w:right w:val="none" w:sz="0" w:space="0" w:color="auto"/>
              </w:divBdr>
              <w:divsChild>
                <w:div w:id="1404376094">
                  <w:marLeft w:val="0"/>
                  <w:marRight w:val="0"/>
                  <w:marTop w:val="0"/>
                  <w:marBottom w:val="0"/>
                  <w:divBdr>
                    <w:top w:val="none" w:sz="0" w:space="0" w:color="auto"/>
                    <w:left w:val="none" w:sz="0" w:space="0" w:color="auto"/>
                    <w:bottom w:val="none" w:sz="0" w:space="0" w:color="auto"/>
                    <w:right w:val="none" w:sz="0" w:space="0" w:color="auto"/>
                  </w:divBdr>
                  <w:divsChild>
                    <w:div w:id="140437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099">
      <w:marLeft w:val="0"/>
      <w:marRight w:val="0"/>
      <w:marTop w:val="0"/>
      <w:marBottom w:val="0"/>
      <w:divBdr>
        <w:top w:val="none" w:sz="0" w:space="0" w:color="auto"/>
        <w:left w:val="none" w:sz="0" w:space="0" w:color="auto"/>
        <w:bottom w:val="none" w:sz="0" w:space="0" w:color="auto"/>
        <w:right w:val="none" w:sz="0" w:space="0" w:color="auto"/>
      </w:divBdr>
    </w:div>
    <w:div w:id="1404376102">
      <w:marLeft w:val="0"/>
      <w:marRight w:val="0"/>
      <w:marTop w:val="0"/>
      <w:marBottom w:val="0"/>
      <w:divBdr>
        <w:top w:val="none" w:sz="0" w:space="0" w:color="auto"/>
        <w:left w:val="none" w:sz="0" w:space="0" w:color="auto"/>
        <w:bottom w:val="none" w:sz="0" w:space="0" w:color="auto"/>
        <w:right w:val="none" w:sz="0" w:space="0" w:color="auto"/>
      </w:divBdr>
    </w:div>
    <w:div w:id="1404376103">
      <w:marLeft w:val="0"/>
      <w:marRight w:val="0"/>
      <w:marTop w:val="0"/>
      <w:marBottom w:val="0"/>
      <w:divBdr>
        <w:top w:val="none" w:sz="0" w:space="0" w:color="auto"/>
        <w:left w:val="none" w:sz="0" w:space="0" w:color="auto"/>
        <w:bottom w:val="none" w:sz="0" w:space="0" w:color="auto"/>
        <w:right w:val="none" w:sz="0" w:space="0" w:color="auto"/>
      </w:divBdr>
    </w:div>
    <w:div w:id="1404376108">
      <w:marLeft w:val="0"/>
      <w:marRight w:val="0"/>
      <w:marTop w:val="0"/>
      <w:marBottom w:val="0"/>
      <w:divBdr>
        <w:top w:val="none" w:sz="0" w:space="0" w:color="auto"/>
        <w:left w:val="none" w:sz="0" w:space="0" w:color="auto"/>
        <w:bottom w:val="none" w:sz="0" w:space="0" w:color="auto"/>
        <w:right w:val="none" w:sz="0" w:space="0" w:color="auto"/>
      </w:divBdr>
      <w:divsChild>
        <w:div w:id="1404376105">
          <w:marLeft w:val="0"/>
          <w:marRight w:val="0"/>
          <w:marTop w:val="0"/>
          <w:marBottom w:val="0"/>
          <w:divBdr>
            <w:top w:val="none" w:sz="0" w:space="0" w:color="auto"/>
            <w:left w:val="none" w:sz="0" w:space="0" w:color="auto"/>
            <w:bottom w:val="none" w:sz="0" w:space="0" w:color="auto"/>
            <w:right w:val="none" w:sz="0" w:space="0" w:color="auto"/>
          </w:divBdr>
          <w:divsChild>
            <w:div w:id="1404376100">
              <w:marLeft w:val="0"/>
              <w:marRight w:val="0"/>
              <w:marTop w:val="0"/>
              <w:marBottom w:val="0"/>
              <w:divBdr>
                <w:top w:val="none" w:sz="0" w:space="0" w:color="auto"/>
                <w:left w:val="none" w:sz="0" w:space="0" w:color="auto"/>
                <w:bottom w:val="none" w:sz="0" w:space="0" w:color="auto"/>
                <w:right w:val="none" w:sz="0" w:space="0" w:color="auto"/>
              </w:divBdr>
              <w:divsChild>
                <w:div w:id="1404376067">
                  <w:marLeft w:val="0"/>
                  <w:marRight w:val="0"/>
                  <w:marTop w:val="0"/>
                  <w:marBottom w:val="0"/>
                  <w:divBdr>
                    <w:top w:val="none" w:sz="0" w:space="0" w:color="auto"/>
                    <w:left w:val="none" w:sz="0" w:space="0" w:color="auto"/>
                    <w:bottom w:val="none" w:sz="0" w:space="0" w:color="auto"/>
                    <w:right w:val="none" w:sz="0" w:space="0" w:color="auto"/>
                  </w:divBdr>
                  <w:divsChild>
                    <w:div w:id="140437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09">
      <w:marLeft w:val="0"/>
      <w:marRight w:val="0"/>
      <w:marTop w:val="0"/>
      <w:marBottom w:val="0"/>
      <w:divBdr>
        <w:top w:val="none" w:sz="0" w:space="0" w:color="auto"/>
        <w:left w:val="none" w:sz="0" w:space="0" w:color="auto"/>
        <w:bottom w:val="none" w:sz="0" w:space="0" w:color="auto"/>
        <w:right w:val="none" w:sz="0" w:space="0" w:color="auto"/>
      </w:divBdr>
    </w:div>
    <w:div w:id="1404376111">
      <w:marLeft w:val="0"/>
      <w:marRight w:val="0"/>
      <w:marTop w:val="0"/>
      <w:marBottom w:val="0"/>
      <w:divBdr>
        <w:top w:val="none" w:sz="0" w:space="0" w:color="auto"/>
        <w:left w:val="none" w:sz="0" w:space="0" w:color="auto"/>
        <w:bottom w:val="none" w:sz="0" w:space="0" w:color="auto"/>
        <w:right w:val="none" w:sz="0" w:space="0" w:color="auto"/>
      </w:divBdr>
    </w:div>
    <w:div w:id="1404376112">
      <w:marLeft w:val="0"/>
      <w:marRight w:val="0"/>
      <w:marTop w:val="0"/>
      <w:marBottom w:val="0"/>
      <w:divBdr>
        <w:top w:val="none" w:sz="0" w:space="0" w:color="auto"/>
        <w:left w:val="none" w:sz="0" w:space="0" w:color="auto"/>
        <w:bottom w:val="none" w:sz="0" w:space="0" w:color="auto"/>
        <w:right w:val="none" w:sz="0" w:space="0" w:color="auto"/>
      </w:divBdr>
    </w:div>
    <w:div w:id="1404376113">
      <w:marLeft w:val="0"/>
      <w:marRight w:val="0"/>
      <w:marTop w:val="0"/>
      <w:marBottom w:val="0"/>
      <w:divBdr>
        <w:top w:val="none" w:sz="0" w:space="0" w:color="auto"/>
        <w:left w:val="none" w:sz="0" w:space="0" w:color="auto"/>
        <w:bottom w:val="none" w:sz="0" w:space="0" w:color="auto"/>
        <w:right w:val="none" w:sz="0" w:space="0" w:color="auto"/>
      </w:divBdr>
      <w:divsChild>
        <w:div w:id="1404376064">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404376115">
      <w:marLeft w:val="0"/>
      <w:marRight w:val="0"/>
      <w:marTop w:val="0"/>
      <w:marBottom w:val="0"/>
      <w:divBdr>
        <w:top w:val="none" w:sz="0" w:space="0" w:color="auto"/>
        <w:left w:val="none" w:sz="0" w:space="0" w:color="auto"/>
        <w:bottom w:val="none" w:sz="0" w:space="0" w:color="auto"/>
        <w:right w:val="none" w:sz="0" w:space="0" w:color="auto"/>
      </w:divBdr>
    </w:div>
    <w:div w:id="1404376116">
      <w:marLeft w:val="0"/>
      <w:marRight w:val="0"/>
      <w:marTop w:val="0"/>
      <w:marBottom w:val="0"/>
      <w:divBdr>
        <w:top w:val="none" w:sz="0" w:space="0" w:color="auto"/>
        <w:left w:val="none" w:sz="0" w:space="0" w:color="auto"/>
        <w:bottom w:val="none" w:sz="0" w:space="0" w:color="auto"/>
        <w:right w:val="none" w:sz="0" w:space="0" w:color="auto"/>
      </w:divBdr>
    </w:div>
    <w:div w:id="1404376118">
      <w:marLeft w:val="0"/>
      <w:marRight w:val="0"/>
      <w:marTop w:val="0"/>
      <w:marBottom w:val="0"/>
      <w:divBdr>
        <w:top w:val="none" w:sz="0" w:space="0" w:color="auto"/>
        <w:left w:val="none" w:sz="0" w:space="0" w:color="auto"/>
        <w:bottom w:val="none" w:sz="0" w:space="0" w:color="auto"/>
        <w:right w:val="none" w:sz="0" w:space="0" w:color="auto"/>
      </w:divBdr>
      <w:divsChild>
        <w:div w:id="1404376151">
          <w:marLeft w:val="0"/>
          <w:marRight w:val="0"/>
          <w:marTop w:val="0"/>
          <w:marBottom w:val="0"/>
          <w:divBdr>
            <w:top w:val="none" w:sz="0" w:space="0" w:color="auto"/>
            <w:left w:val="none" w:sz="0" w:space="0" w:color="auto"/>
            <w:bottom w:val="none" w:sz="0" w:space="0" w:color="auto"/>
            <w:right w:val="none" w:sz="0" w:space="0" w:color="auto"/>
          </w:divBdr>
          <w:divsChild>
            <w:div w:id="1404376154">
              <w:marLeft w:val="0"/>
              <w:marRight w:val="0"/>
              <w:marTop w:val="0"/>
              <w:marBottom w:val="0"/>
              <w:divBdr>
                <w:top w:val="none" w:sz="0" w:space="0" w:color="auto"/>
                <w:left w:val="none" w:sz="0" w:space="0" w:color="auto"/>
                <w:bottom w:val="none" w:sz="0" w:space="0" w:color="auto"/>
                <w:right w:val="none" w:sz="0" w:space="0" w:color="auto"/>
              </w:divBdr>
              <w:divsChild>
                <w:div w:id="1404376157">
                  <w:marLeft w:val="0"/>
                  <w:marRight w:val="0"/>
                  <w:marTop w:val="0"/>
                  <w:marBottom w:val="0"/>
                  <w:divBdr>
                    <w:top w:val="none" w:sz="0" w:space="0" w:color="auto"/>
                    <w:left w:val="none" w:sz="0" w:space="0" w:color="auto"/>
                    <w:bottom w:val="none" w:sz="0" w:space="0" w:color="auto"/>
                    <w:right w:val="none" w:sz="0" w:space="0" w:color="auto"/>
                  </w:divBdr>
                  <w:divsChild>
                    <w:div w:id="140437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19">
      <w:marLeft w:val="0"/>
      <w:marRight w:val="0"/>
      <w:marTop w:val="0"/>
      <w:marBottom w:val="0"/>
      <w:divBdr>
        <w:top w:val="none" w:sz="0" w:space="0" w:color="auto"/>
        <w:left w:val="none" w:sz="0" w:space="0" w:color="auto"/>
        <w:bottom w:val="none" w:sz="0" w:space="0" w:color="auto"/>
        <w:right w:val="none" w:sz="0" w:space="0" w:color="auto"/>
      </w:divBdr>
    </w:div>
    <w:div w:id="1404376120">
      <w:marLeft w:val="0"/>
      <w:marRight w:val="0"/>
      <w:marTop w:val="0"/>
      <w:marBottom w:val="0"/>
      <w:divBdr>
        <w:top w:val="none" w:sz="0" w:space="0" w:color="auto"/>
        <w:left w:val="none" w:sz="0" w:space="0" w:color="auto"/>
        <w:bottom w:val="none" w:sz="0" w:space="0" w:color="auto"/>
        <w:right w:val="none" w:sz="0" w:space="0" w:color="auto"/>
      </w:divBdr>
    </w:div>
    <w:div w:id="1404376121">
      <w:marLeft w:val="0"/>
      <w:marRight w:val="0"/>
      <w:marTop w:val="0"/>
      <w:marBottom w:val="0"/>
      <w:divBdr>
        <w:top w:val="none" w:sz="0" w:space="0" w:color="auto"/>
        <w:left w:val="none" w:sz="0" w:space="0" w:color="auto"/>
        <w:bottom w:val="none" w:sz="0" w:space="0" w:color="auto"/>
        <w:right w:val="none" w:sz="0" w:space="0" w:color="auto"/>
      </w:divBdr>
    </w:div>
    <w:div w:id="1404376122">
      <w:marLeft w:val="0"/>
      <w:marRight w:val="0"/>
      <w:marTop w:val="0"/>
      <w:marBottom w:val="0"/>
      <w:divBdr>
        <w:top w:val="none" w:sz="0" w:space="0" w:color="auto"/>
        <w:left w:val="none" w:sz="0" w:space="0" w:color="auto"/>
        <w:bottom w:val="none" w:sz="0" w:space="0" w:color="auto"/>
        <w:right w:val="none" w:sz="0" w:space="0" w:color="auto"/>
      </w:divBdr>
    </w:div>
    <w:div w:id="1404376123">
      <w:marLeft w:val="0"/>
      <w:marRight w:val="0"/>
      <w:marTop w:val="0"/>
      <w:marBottom w:val="0"/>
      <w:divBdr>
        <w:top w:val="none" w:sz="0" w:space="0" w:color="auto"/>
        <w:left w:val="none" w:sz="0" w:space="0" w:color="auto"/>
        <w:bottom w:val="none" w:sz="0" w:space="0" w:color="auto"/>
        <w:right w:val="none" w:sz="0" w:space="0" w:color="auto"/>
      </w:divBdr>
    </w:div>
    <w:div w:id="1404376124">
      <w:marLeft w:val="0"/>
      <w:marRight w:val="0"/>
      <w:marTop w:val="0"/>
      <w:marBottom w:val="0"/>
      <w:divBdr>
        <w:top w:val="none" w:sz="0" w:space="0" w:color="auto"/>
        <w:left w:val="none" w:sz="0" w:space="0" w:color="auto"/>
        <w:bottom w:val="none" w:sz="0" w:space="0" w:color="auto"/>
        <w:right w:val="none" w:sz="0" w:space="0" w:color="auto"/>
      </w:divBdr>
    </w:div>
    <w:div w:id="1404376125">
      <w:marLeft w:val="0"/>
      <w:marRight w:val="0"/>
      <w:marTop w:val="0"/>
      <w:marBottom w:val="0"/>
      <w:divBdr>
        <w:top w:val="none" w:sz="0" w:space="0" w:color="auto"/>
        <w:left w:val="none" w:sz="0" w:space="0" w:color="auto"/>
        <w:bottom w:val="none" w:sz="0" w:space="0" w:color="auto"/>
        <w:right w:val="none" w:sz="0" w:space="0" w:color="auto"/>
      </w:divBdr>
    </w:div>
    <w:div w:id="1404376126">
      <w:marLeft w:val="0"/>
      <w:marRight w:val="0"/>
      <w:marTop w:val="0"/>
      <w:marBottom w:val="0"/>
      <w:divBdr>
        <w:top w:val="none" w:sz="0" w:space="0" w:color="auto"/>
        <w:left w:val="none" w:sz="0" w:space="0" w:color="auto"/>
        <w:bottom w:val="none" w:sz="0" w:space="0" w:color="auto"/>
        <w:right w:val="none" w:sz="0" w:space="0" w:color="auto"/>
      </w:divBdr>
    </w:div>
    <w:div w:id="1404376128">
      <w:marLeft w:val="0"/>
      <w:marRight w:val="0"/>
      <w:marTop w:val="0"/>
      <w:marBottom w:val="0"/>
      <w:divBdr>
        <w:top w:val="none" w:sz="0" w:space="0" w:color="auto"/>
        <w:left w:val="none" w:sz="0" w:space="0" w:color="auto"/>
        <w:bottom w:val="none" w:sz="0" w:space="0" w:color="auto"/>
        <w:right w:val="none" w:sz="0" w:space="0" w:color="auto"/>
      </w:divBdr>
      <w:divsChild>
        <w:div w:id="1404376132">
          <w:marLeft w:val="0"/>
          <w:marRight w:val="0"/>
          <w:marTop w:val="0"/>
          <w:marBottom w:val="0"/>
          <w:divBdr>
            <w:top w:val="none" w:sz="0" w:space="0" w:color="auto"/>
            <w:left w:val="none" w:sz="0" w:space="0" w:color="auto"/>
            <w:bottom w:val="none" w:sz="0" w:space="0" w:color="auto"/>
            <w:right w:val="none" w:sz="0" w:space="0" w:color="auto"/>
          </w:divBdr>
          <w:divsChild>
            <w:div w:id="1404376133">
              <w:marLeft w:val="2700"/>
              <w:marRight w:val="150"/>
              <w:marTop w:val="150"/>
              <w:marBottom w:val="150"/>
              <w:divBdr>
                <w:top w:val="none" w:sz="0" w:space="0" w:color="auto"/>
                <w:left w:val="none" w:sz="0" w:space="0" w:color="auto"/>
                <w:bottom w:val="none" w:sz="0" w:space="0" w:color="auto"/>
                <w:right w:val="none" w:sz="0" w:space="0" w:color="auto"/>
              </w:divBdr>
              <w:divsChild>
                <w:div w:id="1404376127">
                  <w:marLeft w:val="0"/>
                  <w:marRight w:val="0"/>
                  <w:marTop w:val="0"/>
                  <w:marBottom w:val="0"/>
                  <w:divBdr>
                    <w:top w:val="none" w:sz="0" w:space="0" w:color="auto"/>
                    <w:left w:val="none" w:sz="0" w:space="0" w:color="auto"/>
                    <w:bottom w:val="none" w:sz="0" w:space="0" w:color="auto"/>
                    <w:right w:val="none" w:sz="0" w:space="0" w:color="auto"/>
                  </w:divBdr>
                  <w:divsChild>
                    <w:div w:id="1404376134">
                      <w:marLeft w:val="0"/>
                      <w:marRight w:val="0"/>
                      <w:marTop w:val="0"/>
                      <w:marBottom w:val="0"/>
                      <w:divBdr>
                        <w:top w:val="none" w:sz="0" w:space="0" w:color="auto"/>
                        <w:left w:val="none" w:sz="0" w:space="0" w:color="auto"/>
                        <w:bottom w:val="none" w:sz="0" w:space="0" w:color="auto"/>
                        <w:right w:val="none" w:sz="0" w:space="0" w:color="auto"/>
                      </w:divBdr>
                      <w:divsChild>
                        <w:div w:id="140437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376130">
      <w:marLeft w:val="0"/>
      <w:marRight w:val="0"/>
      <w:marTop w:val="0"/>
      <w:marBottom w:val="0"/>
      <w:divBdr>
        <w:top w:val="none" w:sz="0" w:space="0" w:color="auto"/>
        <w:left w:val="none" w:sz="0" w:space="0" w:color="auto"/>
        <w:bottom w:val="none" w:sz="0" w:space="0" w:color="auto"/>
        <w:right w:val="none" w:sz="0" w:space="0" w:color="auto"/>
      </w:divBdr>
    </w:div>
    <w:div w:id="1404376131">
      <w:marLeft w:val="0"/>
      <w:marRight w:val="0"/>
      <w:marTop w:val="0"/>
      <w:marBottom w:val="0"/>
      <w:divBdr>
        <w:top w:val="none" w:sz="0" w:space="0" w:color="auto"/>
        <w:left w:val="none" w:sz="0" w:space="0" w:color="auto"/>
        <w:bottom w:val="none" w:sz="0" w:space="0" w:color="auto"/>
        <w:right w:val="none" w:sz="0" w:space="0" w:color="auto"/>
      </w:divBdr>
    </w:div>
    <w:div w:id="1404376135">
      <w:marLeft w:val="0"/>
      <w:marRight w:val="0"/>
      <w:marTop w:val="0"/>
      <w:marBottom w:val="0"/>
      <w:divBdr>
        <w:top w:val="none" w:sz="0" w:space="0" w:color="auto"/>
        <w:left w:val="none" w:sz="0" w:space="0" w:color="auto"/>
        <w:bottom w:val="none" w:sz="0" w:space="0" w:color="auto"/>
        <w:right w:val="none" w:sz="0" w:space="0" w:color="auto"/>
      </w:divBdr>
    </w:div>
    <w:div w:id="1404376137">
      <w:marLeft w:val="0"/>
      <w:marRight w:val="0"/>
      <w:marTop w:val="0"/>
      <w:marBottom w:val="0"/>
      <w:divBdr>
        <w:top w:val="none" w:sz="0" w:space="0" w:color="auto"/>
        <w:left w:val="none" w:sz="0" w:space="0" w:color="auto"/>
        <w:bottom w:val="none" w:sz="0" w:space="0" w:color="auto"/>
        <w:right w:val="none" w:sz="0" w:space="0" w:color="auto"/>
      </w:divBdr>
      <w:divsChild>
        <w:div w:id="1404376136">
          <w:marLeft w:val="0"/>
          <w:marRight w:val="0"/>
          <w:marTop w:val="0"/>
          <w:marBottom w:val="0"/>
          <w:divBdr>
            <w:top w:val="none" w:sz="0" w:space="0" w:color="auto"/>
            <w:left w:val="none" w:sz="0" w:space="0" w:color="auto"/>
            <w:bottom w:val="none" w:sz="0" w:space="0" w:color="auto"/>
            <w:right w:val="none" w:sz="0" w:space="0" w:color="auto"/>
          </w:divBdr>
        </w:div>
      </w:divsChild>
    </w:div>
    <w:div w:id="1404376138">
      <w:marLeft w:val="0"/>
      <w:marRight w:val="0"/>
      <w:marTop w:val="0"/>
      <w:marBottom w:val="0"/>
      <w:divBdr>
        <w:top w:val="none" w:sz="0" w:space="0" w:color="auto"/>
        <w:left w:val="none" w:sz="0" w:space="0" w:color="auto"/>
        <w:bottom w:val="none" w:sz="0" w:space="0" w:color="auto"/>
        <w:right w:val="none" w:sz="0" w:space="0" w:color="auto"/>
      </w:divBdr>
      <w:divsChild>
        <w:div w:id="1404376139">
          <w:marLeft w:val="0"/>
          <w:marRight w:val="0"/>
          <w:marTop w:val="0"/>
          <w:marBottom w:val="0"/>
          <w:divBdr>
            <w:top w:val="none" w:sz="0" w:space="0" w:color="auto"/>
            <w:left w:val="none" w:sz="0" w:space="0" w:color="auto"/>
            <w:bottom w:val="none" w:sz="0" w:space="0" w:color="auto"/>
            <w:right w:val="none" w:sz="0" w:space="0" w:color="auto"/>
          </w:divBdr>
        </w:div>
      </w:divsChild>
    </w:div>
    <w:div w:id="1404376140">
      <w:marLeft w:val="0"/>
      <w:marRight w:val="0"/>
      <w:marTop w:val="0"/>
      <w:marBottom w:val="0"/>
      <w:divBdr>
        <w:top w:val="none" w:sz="0" w:space="0" w:color="auto"/>
        <w:left w:val="none" w:sz="0" w:space="0" w:color="auto"/>
        <w:bottom w:val="none" w:sz="0" w:space="0" w:color="auto"/>
        <w:right w:val="none" w:sz="0" w:space="0" w:color="auto"/>
      </w:divBdr>
      <w:divsChild>
        <w:div w:id="1404376141">
          <w:marLeft w:val="0"/>
          <w:marRight w:val="0"/>
          <w:marTop w:val="0"/>
          <w:marBottom w:val="0"/>
          <w:divBdr>
            <w:top w:val="none" w:sz="0" w:space="0" w:color="auto"/>
            <w:left w:val="none" w:sz="0" w:space="0" w:color="auto"/>
            <w:bottom w:val="none" w:sz="0" w:space="0" w:color="auto"/>
            <w:right w:val="none" w:sz="0" w:space="0" w:color="auto"/>
          </w:divBdr>
        </w:div>
      </w:divsChild>
    </w:div>
    <w:div w:id="1404376142">
      <w:marLeft w:val="0"/>
      <w:marRight w:val="0"/>
      <w:marTop w:val="0"/>
      <w:marBottom w:val="0"/>
      <w:divBdr>
        <w:top w:val="none" w:sz="0" w:space="0" w:color="auto"/>
        <w:left w:val="none" w:sz="0" w:space="0" w:color="auto"/>
        <w:bottom w:val="none" w:sz="0" w:space="0" w:color="auto"/>
        <w:right w:val="none" w:sz="0" w:space="0" w:color="auto"/>
      </w:divBdr>
    </w:div>
    <w:div w:id="1404376143">
      <w:marLeft w:val="0"/>
      <w:marRight w:val="0"/>
      <w:marTop w:val="0"/>
      <w:marBottom w:val="0"/>
      <w:divBdr>
        <w:top w:val="none" w:sz="0" w:space="0" w:color="auto"/>
        <w:left w:val="none" w:sz="0" w:space="0" w:color="auto"/>
        <w:bottom w:val="none" w:sz="0" w:space="0" w:color="auto"/>
        <w:right w:val="none" w:sz="0" w:space="0" w:color="auto"/>
      </w:divBdr>
    </w:div>
    <w:div w:id="1404376146">
      <w:marLeft w:val="0"/>
      <w:marRight w:val="0"/>
      <w:marTop w:val="0"/>
      <w:marBottom w:val="0"/>
      <w:divBdr>
        <w:top w:val="none" w:sz="0" w:space="0" w:color="auto"/>
        <w:left w:val="none" w:sz="0" w:space="0" w:color="auto"/>
        <w:bottom w:val="none" w:sz="0" w:space="0" w:color="auto"/>
        <w:right w:val="none" w:sz="0" w:space="0" w:color="auto"/>
      </w:divBdr>
      <w:divsChild>
        <w:div w:id="1404376147">
          <w:marLeft w:val="0"/>
          <w:marRight w:val="0"/>
          <w:marTop w:val="0"/>
          <w:marBottom w:val="0"/>
          <w:divBdr>
            <w:top w:val="none" w:sz="0" w:space="0" w:color="auto"/>
            <w:left w:val="none" w:sz="0" w:space="0" w:color="auto"/>
            <w:bottom w:val="none" w:sz="0" w:space="0" w:color="auto"/>
            <w:right w:val="none" w:sz="0" w:space="0" w:color="auto"/>
          </w:divBdr>
          <w:divsChild>
            <w:div w:id="1404376148">
              <w:marLeft w:val="0"/>
              <w:marRight w:val="0"/>
              <w:marTop w:val="0"/>
              <w:marBottom w:val="0"/>
              <w:divBdr>
                <w:top w:val="none" w:sz="0" w:space="0" w:color="auto"/>
                <w:left w:val="none" w:sz="0" w:space="0" w:color="auto"/>
                <w:bottom w:val="none" w:sz="0" w:space="0" w:color="auto"/>
                <w:right w:val="none" w:sz="0" w:space="0" w:color="auto"/>
              </w:divBdr>
              <w:divsChild>
                <w:div w:id="1404376144">
                  <w:marLeft w:val="0"/>
                  <w:marRight w:val="0"/>
                  <w:marTop w:val="0"/>
                  <w:marBottom w:val="0"/>
                  <w:divBdr>
                    <w:top w:val="none" w:sz="0" w:space="0" w:color="auto"/>
                    <w:left w:val="none" w:sz="0" w:space="0" w:color="auto"/>
                    <w:bottom w:val="none" w:sz="0" w:space="0" w:color="auto"/>
                    <w:right w:val="none" w:sz="0" w:space="0" w:color="auto"/>
                  </w:divBdr>
                  <w:divsChild>
                    <w:div w:id="140437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49">
      <w:marLeft w:val="0"/>
      <w:marRight w:val="0"/>
      <w:marTop w:val="0"/>
      <w:marBottom w:val="0"/>
      <w:divBdr>
        <w:top w:val="none" w:sz="0" w:space="0" w:color="auto"/>
        <w:left w:val="none" w:sz="0" w:space="0" w:color="auto"/>
        <w:bottom w:val="none" w:sz="0" w:space="0" w:color="auto"/>
        <w:right w:val="none" w:sz="0" w:space="0" w:color="auto"/>
      </w:divBdr>
    </w:div>
    <w:div w:id="1404376152">
      <w:marLeft w:val="0"/>
      <w:marRight w:val="0"/>
      <w:marTop w:val="0"/>
      <w:marBottom w:val="0"/>
      <w:divBdr>
        <w:top w:val="none" w:sz="0" w:space="0" w:color="auto"/>
        <w:left w:val="none" w:sz="0" w:space="0" w:color="auto"/>
        <w:bottom w:val="none" w:sz="0" w:space="0" w:color="auto"/>
        <w:right w:val="none" w:sz="0" w:space="0" w:color="auto"/>
      </w:divBdr>
    </w:div>
    <w:div w:id="1404376153">
      <w:marLeft w:val="0"/>
      <w:marRight w:val="0"/>
      <w:marTop w:val="0"/>
      <w:marBottom w:val="0"/>
      <w:divBdr>
        <w:top w:val="none" w:sz="0" w:space="0" w:color="auto"/>
        <w:left w:val="none" w:sz="0" w:space="0" w:color="auto"/>
        <w:bottom w:val="none" w:sz="0" w:space="0" w:color="auto"/>
        <w:right w:val="none" w:sz="0" w:space="0" w:color="auto"/>
      </w:divBdr>
    </w:div>
    <w:div w:id="1404376158">
      <w:marLeft w:val="0"/>
      <w:marRight w:val="0"/>
      <w:marTop w:val="0"/>
      <w:marBottom w:val="0"/>
      <w:divBdr>
        <w:top w:val="none" w:sz="0" w:space="0" w:color="auto"/>
        <w:left w:val="none" w:sz="0" w:space="0" w:color="auto"/>
        <w:bottom w:val="none" w:sz="0" w:space="0" w:color="auto"/>
        <w:right w:val="none" w:sz="0" w:space="0" w:color="auto"/>
      </w:divBdr>
      <w:divsChild>
        <w:div w:id="1404376155">
          <w:marLeft w:val="0"/>
          <w:marRight w:val="0"/>
          <w:marTop w:val="0"/>
          <w:marBottom w:val="0"/>
          <w:divBdr>
            <w:top w:val="none" w:sz="0" w:space="0" w:color="auto"/>
            <w:left w:val="none" w:sz="0" w:space="0" w:color="auto"/>
            <w:bottom w:val="none" w:sz="0" w:space="0" w:color="auto"/>
            <w:right w:val="none" w:sz="0" w:space="0" w:color="auto"/>
          </w:divBdr>
          <w:divsChild>
            <w:div w:id="1404376150">
              <w:marLeft w:val="0"/>
              <w:marRight w:val="0"/>
              <w:marTop w:val="0"/>
              <w:marBottom w:val="0"/>
              <w:divBdr>
                <w:top w:val="none" w:sz="0" w:space="0" w:color="auto"/>
                <w:left w:val="none" w:sz="0" w:space="0" w:color="auto"/>
                <w:bottom w:val="none" w:sz="0" w:space="0" w:color="auto"/>
                <w:right w:val="none" w:sz="0" w:space="0" w:color="auto"/>
              </w:divBdr>
              <w:divsChild>
                <w:div w:id="1404376117">
                  <w:marLeft w:val="0"/>
                  <w:marRight w:val="0"/>
                  <w:marTop w:val="0"/>
                  <w:marBottom w:val="0"/>
                  <w:divBdr>
                    <w:top w:val="none" w:sz="0" w:space="0" w:color="auto"/>
                    <w:left w:val="none" w:sz="0" w:space="0" w:color="auto"/>
                    <w:bottom w:val="none" w:sz="0" w:space="0" w:color="auto"/>
                    <w:right w:val="none" w:sz="0" w:space="0" w:color="auto"/>
                  </w:divBdr>
                  <w:divsChild>
                    <w:div w:id="140437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59">
      <w:marLeft w:val="0"/>
      <w:marRight w:val="0"/>
      <w:marTop w:val="0"/>
      <w:marBottom w:val="0"/>
      <w:divBdr>
        <w:top w:val="none" w:sz="0" w:space="0" w:color="auto"/>
        <w:left w:val="none" w:sz="0" w:space="0" w:color="auto"/>
        <w:bottom w:val="none" w:sz="0" w:space="0" w:color="auto"/>
        <w:right w:val="none" w:sz="0" w:space="0" w:color="auto"/>
      </w:divBdr>
    </w:div>
    <w:div w:id="1404376161">
      <w:marLeft w:val="0"/>
      <w:marRight w:val="0"/>
      <w:marTop w:val="0"/>
      <w:marBottom w:val="0"/>
      <w:divBdr>
        <w:top w:val="none" w:sz="0" w:space="0" w:color="auto"/>
        <w:left w:val="none" w:sz="0" w:space="0" w:color="auto"/>
        <w:bottom w:val="none" w:sz="0" w:space="0" w:color="auto"/>
        <w:right w:val="none" w:sz="0" w:space="0" w:color="auto"/>
      </w:divBdr>
    </w:div>
    <w:div w:id="1404376162">
      <w:marLeft w:val="0"/>
      <w:marRight w:val="0"/>
      <w:marTop w:val="0"/>
      <w:marBottom w:val="0"/>
      <w:divBdr>
        <w:top w:val="none" w:sz="0" w:space="0" w:color="auto"/>
        <w:left w:val="none" w:sz="0" w:space="0" w:color="auto"/>
        <w:bottom w:val="none" w:sz="0" w:space="0" w:color="auto"/>
        <w:right w:val="none" w:sz="0" w:space="0" w:color="auto"/>
      </w:divBdr>
    </w:div>
    <w:div w:id="1404376163">
      <w:marLeft w:val="0"/>
      <w:marRight w:val="0"/>
      <w:marTop w:val="0"/>
      <w:marBottom w:val="0"/>
      <w:divBdr>
        <w:top w:val="none" w:sz="0" w:space="0" w:color="auto"/>
        <w:left w:val="none" w:sz="0" w:space="0" w:color="auto"/>
        <w:bottom w:val="none" w:sz="0" w:space="0" w:color="auto"/>
        <w:right w:val="none" w:sz="0" w:space="0" w:color="auto"/>
      </w:divBdr>
      <w:divsChild>
        <w:div w:id="1404376114">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404376165">
      <w:marLeft w:val="0"/>
      <w:marRight w:val="0"/>
      <w:marTop w:val="0"/>
      <w:marBottom w:val="0"/>
      <w:divBdr>
        <w:top w:val="none" w:sz="0" w:space="0" w:color="auto"/>
        <w:left w:val="none" w:sz="0" w:space="0" w:color="auto"/>
        <w:bottom w:val="none" w:sz="0" w:space="0" w:color="auto"/>
        <w:right w:val="none" w:sz="0" w:space="0" w:color="auto"/>
      </w:divBdr>
      <w:divsChild>
        <w:div w:id="1404376164">
          <w:marLeft w:val="0"/>
          <w:marRight w:val="0"/>
          <w:marTop w:val="0"/>
          <w:marBottom w:val="0"/>
          <w:divBdr>
            <w:top w:val="none" w:sz="0" w:space="0" w:color="auto"/>
            <w:left w:val="none" w:sz="0" w:space="0" w:color="auto"/>
            <w:bottom w:val="none" w:sz="0" w:space="0" w:color="auto"/>
            <w:right w:val="none" w:sz="0" w:space="0" w:color="auto"/>
          </w:divBdr>
          <w:divsChild>
            <w:div w:id="1404376166">
              <w:marLeft w:val="0"/>
              <w:marRight w:val="0"/>
              <w:marTop w:val="0"/>
              <w:marBottom w:val="0"/>
              <w:divBdr>
                <w:top w:val="none" w:sz="0" w:space="0" w:color="auto"/>
                <w:left w:val="none" w:sz="0" w:space="0" w:color="auto"/>
                <w:bottom w:val="none" w:sz="0" w:space="0" w:color="auto"/>
                <w:right w:val="none" w:sz="0" w:space="0" w:color="auto"/>
              </w:divBdr>
              <w:divsChild>
                <w:div w:id="1404376167">
                  <w:marLeft w:val="0"/>
                  <w:marRight w:val="0"/>
                  <w:marTop w:val="0"/>
                  <w:marBottom w:val="0"/>
                  <w:divBdr>
                    <w:top w:val="none" w:sz="0" w:space="0" w:color="auto"/>
                    <w:left w:val="none" w:sz="0" w:space="0" w:color="auto"/>
                    <w:bottom w:val="none" w:sz="0" w:space="0" w:color="auto"/>
                    <w:right w:val="none" w:sz="0" w:space="0" w:color="auto"/>
                  </w:divBdr>
                  <w:divsChild>
                    <w:div w:id="140437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69">
      <w:marLeft w:val="0"/>
      <w:marRight w:val="0"/>
      <w:marTop w:val="0"/>
      <w:marBottom w:val="0"/>
      <w:divBdr>
        <w:top w:val="none" w:sz="0" w:space="0" w:color="auto"/>
        <w:left w:val="none" w:sz="0" w:space="0" w:color="auto"/>
        <w:bottom w:val="none" w:sz="0" w:space="0" w:color="auto"/>
        <w:right w:val="none" w:sz="0" w:space="0" w:color="auto"/>
      </w:divBdr>
    </w:div>
    <w:div w:id="1404376170">
      <w:marLeft w:val="0"/>
      <w:marRight w:val="0"/>
      <w:marTop w:val="0"/>
      <w:marBottom w:val="0"/>
      <w:divBdr>
        <w:top w:val="none" w:sz="0" w:space="0" w:color="auto"/>
        <w:left w:val="none" w:sz="0" w:space="0" w:color="auto"/>
        <w:bottom w:val="none" w:sz="0" w:space="0" w:color="auto"/>
        <w:right w:val="none" w:sz="0" w:space="0" w:color="auto"/>
      </w:divBdr>
    </w:div>
    <w:div w:id="1404376171">
      <w:marLeft w:val="0"/>
      <w:marRight w:val="0"/>
      <w:marTop w:val="0"/>
      <w:marBottom w:val="0"/>
      <w:divBdr>
        <w:top w:val="none" w:sz="0" w:space="0" w:color="auto"/>
        <w:left w:val="none" w:sz="0" w:space="0" w:color="auto"/>
        <w:bottom w:val="none" w:sz="0" w:space="0" w:color="auto"/>
        <w:right w:val="none" w:sz="0" w:space="0" w:color="auto"/>
      </w:divBdr>
    </w:div>
    <w:div w:id="1404376172">
      <w:marLeft w:val="0"/>
      <w:marRight w:val="0"/>
      <w:marTop w:val="0"/>
      <w:marBottom w:val="0"/>
      <w:divBdr>
        <w:top w:val="none" w:sz="0" w:space="0" w:color="auto"/>
        <w:left w:val="none" w:sz="0" w:space="0" w:color="auto"/>
        <w:bottom w:val="none" w:sz="0" w:space="0" w:color="auto"/>
        <w:right w:val="none" w:sz="0" w:space="0" w:color="auto"/>
      </w:divBdr>
    </w:div>
    <w:div w:id="1404376173">
      <w:marLeft w:val="0"/>
      <w:marRight w:val="0"/>
      <w:marTop w:val="0"/>
      <w:marBottom w:val="0"/>
      <w:divBdr>
        <w:top w:val="none" w:sz="0" w:space="0" w:color="auto"/>
        <w:left w:val="none" w:sz="0" w:space="0" w:color="auto"/>
        <w:bottom w:val="none" w:sz="0" w:space="0" w:color="auto"/>
        <w:right w:val="none" w:sz="0" w:space="0" w:color="auto"/>
      </w:divBdr>
    </w:div>
    <w:div w:id="1404376174">
      <w:marLeft w:val="0"/>
      <w:marRight w:val="0"/>
      <w:marTop w:val="0"/>
      <w:marBottom w:val="0"/>
      <w:divBdr>
        <w:top w:val="none" w:sz="0" w:space="0" w:color="auto"/>
        <w:left w:val="none" w:sz="0" w:space="0" w:color="auto"/>
        <w:bottom w:val="none" w:sz="0" w:space="0" w:color="auto"/>
        <w:right w:val="none" w:sz="0" w:space="0" w:color="auto"/>
      </w:divBdr>
    </w:div>
    <w:div w:id="1404376175">
      <w:marLeft w:val="0"/>
      <w:marRight w:val="0"/>
      <w:marTop w:val="0"/>
      <w:marBottom w:val="0"/>
      <w:divBdr>
        <w:top w:val="none" w:sz="0" w:space="0" w:color="auto"/>
        <w:left w:val="none" w:sz="0" w:space="0" w:color="auto"/>
        <w:bottom w:val="none" w:sz="0" w:space="0" w:color="auto"/>
        <w:right w:val="none" w:sz="0" w:space="0" w:color="auto"/>
      </w:divBdr>
    </w:div>
    <w:div w:id="1404376176">
      <w:marLeft w:val="0"/>
      <w:marRight w:val="0"/>
      <w:marTop w:val="0"/>
      <w:marBottom w:val="0"/>
      <w:divBdr>
        <w:top w:val="none" w:sz="0" w:space="0" w:color="auto"/>
        <w:left w:val="none" w:sz="0" w:space="0" w:color="auto"/>
        <w:bottom w:val="none" w:sz="0" w:space="0" w:color="auto"/>
        <w:right w:val="none" w:sz="0" w:space="0" w:color="auto"/>
      </w:divBdr>
    </w:div>
    <w:div w:id="1404376177">
      <w:marLeft w:val="0"/>
      <w:marRight w:val="0"/>
      <w:marTop w:val="0"/>
      <w:marBottom w:val="0"/>
      <w:divBdr>
        <w:top w:val="none" w:sz="0" w:space="0" w:color="auto"/>
        <w:left w:val="none" w:sz="0" w:space="0" w:color="auto"/>
        <w:bottom w:val="none" w:sz="0" w:space="0" w:color="auto"/>
        <w:right w:val="none" w:sz="0" w:space="0" w:color="auto"/>
      </w:divBdr>
    </w:div>
    <w:div w:id="1404376178">
      <w:marLeft w:val="0"/>
      <w:marRight w:val="0"/>
      <w:marTop w:val="0"/>
      <w:marBottom w:val="0"/>
      <w:divBdr>
        <w:top w:val="none" w:sz="0" w:space="0" w:color="auto"/>
        <w:left w:val="none" w:sz="0" w:space="0" w:color="auto"/>
        <w:bottom w:val="none" w:sz="0" w:space="0" w:color="auto"/>
        <w:right w:val="none" w:sz="0" w:space="0" w:color="auto"/>
      </w:divBdr>
    </w:div>
    <w:div w:id="1404376179">
      <w:marLeft w:val="0"/>
      <w:marRight w:val="0"/>
      <w:marTop w:val="0"/>
      <w:marBottom w:val="0"/>
      <w:divBdr>
        <w:top w:val="none" w:sz="0" w:space="0" w:color="auto"/>
        <w:left w:val="none" w:sz="0" w:space="0" w:color="auto"/>
        <w:bottom w:val="none" w:sz="0" w:space="0" w:color="auto"/>
        <w:right w:val="none" w:sz="0" w:space="0" w:color="auto"/>
      </w:divBdr>
    </w:div>
    <w:div w:id="1404376180">
      <w:marLeft w:val="0"/>
      <w:marRight w:val="0"/>
      <w:marTop w:val="0"/>
      <w:marBottom w:val="0"/>
      <w:divBdr>
        <w:top w:val="none" w:sz="0" w:space="0" w:color="auto"/>
        <w:left w:val="none" w:sz="0" w:space="0" w:color="auto"/>
        <w:bottom w:val="none" w:sz="0" w:space="0" w:color="auto"/>
        <w:right w:val="none" w:sz="0" w:space="0" w:color="auto"/>
      </w:divBdr>
    </w:div>
    <w:div w:id="1404376181">
      <w:marLeft w:val="0"/>
      <w:marRight w:val="0"/>
      <w:marTop w:val="0"/>
      <w:marBottom w:val="0"/>
      <w:divBdr>
        <w:top w:val="none" w:sz="0" w:space="0" w:color="auto"/>
        <w:left w:val="none" w:sz="0" w:space="0" w:color="auto"/>
        <w:bottom w:val="none" w:sz="0" w:space="0" w:color="auto"/>
        <w:right w:val="none" w:sz="0" w:space="0" w:color="auto"/>
      </w:divBdr>
    </w:div>
    <w:div w:id="1404376182">
      <w:marLeft w:val="0"/>
      <w:marRight w:val="0"/>
      <w:marTop w:val="0"/>
      <w:marBottom w:val="0"/>
      <w:divBdr>
        <w:top w:val="none" w:sz="0" w:space="0" w:color="auto"/>
        <w:left w:val="none" w:sz="0" w:space="0" w:color="auto"/>
        <w:bottom w:val="none" w:sz="0" w:space="0" w:color="auto"/>
        <w:right w:val="none" w:sz="0" w:space="0" w:color="auto"/>
      </w:divBdr>
    </w:div>
    <w:div w:id="1404376183">
      <w:marLeft w:val="0"/>
      <w:marRight w:val="0"/>
      <w:marTop w:val="0"/>
      <w:marBottom w:val="0"/>
      <w:divBdr>
        <w:top w:val="none" w:sz="0" w:space="0" w:color="auto"/>
        <w:left w:val="none" w:sz="0" w:space="0" w:color="auto"/>
        <w:bottom w:val="none" w:sz="0" w:space="0" w:color="auto"/>
        <w:right w:val="none" w:sz="0" w:space="0" w:color="auto"/>
      </w:divBdr>
    </w:div>
    <w:div w:id="1404376184">
      <w:marLeft w:val="0"/>
      <w:marRight w:val="0"/>
      <w:marTop w:val="0"/>
      <w:marBottom w:val="0"/>
      <w:divBdr>
        <w:top w:val="none" w:sz="0" w:space="0" w:color="auto"/>
        <w:left w:val="none" w:sz="0" w:space="0" w:color="auto"/>
        <w:bottom w:val="none" w:sz="0" w:space="0" w:color="auto"/>
        <w:right w:val="none" w:sz="0" w:space="0" w:color="auto"/>
      </w:divBdr>
    </w:div>
    <w:div w:id="1404376186">
      <w:marLeft w:val="0"/>
      <w:marRight w:val="0"/>
      <w:marTop w:val="0"/>
      <w:marBottom w:val="0"/>
      <w:divBdr>
        <w:top w:val="none" w:sz="0" w:space="0" w:color="auto"/>
        <w:left w:val="none" w:sz="0" w:space="0" w:color="auto"/>
        <w:bottom w:val="none" w:sz="0" w:space="0" w:color="auto"/>
        <w:right w:val="none" w:sz="0" w:space="0" w:color="auto"/>
      </w:divBdr>
    </w:div>
    <w:div w:id="1404376187">
      <w:marLeft w:val="0"/>
      <w:marRight w:val="0"/>
      <w:marTop w:val="0"/>
      <w:marBottom w:val="0"/>
      <w:divBdr>
        <w:top w:val="none" w:sz="0" w:space="0" w:color="auto"/>
        <w:left w:val="none" w:sz="0" w:space="0" w:color="auto"/>
        <w:bottom w:val="none" w:sz="0" w:space="0" w:color="auto"/>
        <w:right w:val="none" w:sz="0" w:space="0" w:color="auto"/>
      </w:divBdr>
    </w:div>
    <w:div w:id="1404376189">
      <w:marLeft w:val="0"/>
      <w:marRight w:val="0"/>
      <w:marTop w:val="0"/>
      <w:marBottom w:val="0"/>
      <w:divBdr>
        <w:top w:val="none" w:sz="0" w:space="0" w:color="auto"/>
        <w:left w:val="none" w:sz="0" w:space="0" w:color="auto"/>
        <w:bottom w:val="none" w:sz="0" w:space="0" w:color="auto"/>
        <w:right w:val="none" w:sz="0" w:space="0" w:color="auto"/>
      </w:divBdr>
      <w:divsChild>
        <w:div w:id="1404376222">
          <w:marLeft w:val="0"/>
          <w:marRight w:val="0"/>
          <w:marTop w:val="0"/>
          <w:marBottom w:val="0"/>
          <w:divBdr>
            <w:top w:val="none" w:sz="0" w:space="0" w:color="auto"/>
            <w:left w:val="none" w:sz="0" w:space="0" w:color="auto"/>
            <w:bottom w:val="none" w:sz="0" w:space="0" w:color="auto"/>
            <w:right w:val="none" w:sz="0" w:space="0" w:color="auto"/>
          </w:divBdr>
          <w:divsChild>
            <w:div w:id="1404376225">
              <w:marLeft w:val="0"/>
              <w:marRight w:val="0"/>
              <w:marTop w:val="0"/>
              <w:marBottom w:val="0"/>
              <w:divBdr>
                <w:top w:val="none" w:sz="0" w:space="0" w:color="auto"/>
                <w:left w:val="none" w:sz="0" w:space="0" w:color="auto"/>
                <w:bottom w:val="none" w:sz="0" w:space="0" w:color="auto"/>
                <w:right w:val="none" w:sz="0" w:space="0" w:color="auto"/>
              </w:divBdr>
              <w:divsChild>
                <w:div w:id="1404376228">
                  <w:marLeft w:val="0"/>
                  <w:marRight w:val="0"/>
                  <w:marTop w:val="0"/>
                  <w:marBottom w:val="0"/>
                  <w:divBdr>
                    <w:top w:val="none" w:sz="0" w:space="0" w:color="auto"/>
                    <w:left w:val="none" w:sz="0" w:space="0" w:color="auto"/>
                    <w:bottom w:val="none" w:sz="0" w:space="0" w:color="auto"/>
                    <w:right w:val="none" w:sz="0" w:space="0" w:color="auto"/>
                  </w:divBdr>
                  <w:divsChild>
                    <w:div w:id="140437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190">
      <w:marLeft w:val="0"/>
      <w:marRight w:val="0"/>
      <w:marTop w:val="0"/>
      <w:marBottom w:val="0"/>
      <w:divBdr>
        <w:top w:val="none" w:sz="0" w:space="0" w:color="auto"/>
        <w:left w:val="none" w:sz="0" w:space="0" w:color="auto"/>
        <w:bottom w:val="none" w:sz="0" w:space="0" w:color="auto"/>
        <w:right w:val="none" w:sz="0" w:space="0" w:color="auto"/>
      </w:divBdr>
    </w:div>
    <w:div w:id="1404376191">
      <w:marLeft w:val="0"/>
      <w:marRight w:val="0"/>
      <w:marTop w:val="0"/>
      <w:marBottom w:val="0"/>
      <w:divBdr>
        <w:top w:val="none" w:sz="0" w:space="0" w:color="auto"/>
        <w:left w:val="none" w:sz="0" w:space="0" w:color="auto"/>
        <w:bottom w:val="none" w:sz="0" w:space="0" w:color="auto"/>
        <w:right w:val="none" w:sz="0" w:space="0" w:color="auto"/>
      </w:divBdr>
    </w:div>
    <w:div w:id="1404376192">
      <w:marLeft w:val="0"/>
      <w:marRight w:val="0"/>
      <w:marTop w:val="0"/>
      <w:marBottom w:val="0"/>
      <w:divBdr>
        <w:top w:val="none" w:sz="0" w:space="0" w:color="auto"/>
        <w:left w:val="none" w:sz="0" w:space="0" w:color="auto"/>
        <w:bottom w:val="none" w:sz="0" w:space="0" w:color="auto"/>
        <w:right w:val="none" w:sz="0" w:space="0" w:color="auto"/>
      </w:divBdr>
    </w:div>
    <w:div w:id="1404376193">
      <w:marLeft w:val="0"/>
      <w:marRight w:val="0"/>
      <w:marTop w:val="0"/>
      <w:marBottom w:val="0"/>
      <w:divBdr>
        <w:top w:val="none" w:sz="0" w:space="0" w:color="auto"/>
        <w:left w:val="none" w:sz="0" w:space="0" w:color="auto"/>
        <w:bottom w:val="none" w:sz="0" w:space="0" w:color="auto"/>
        <w:right w:val="none" w:sz="0" w:space="0" w:color="auto"/>
      </w:divBdr>
    </w:div>
    <w:div w:id="1404376194">
      <w:marLeft w:val="0"/>
      <w:marRight w:val="0"/>
      <w:marTop w:val="0"/>
      <w:marBottom w:val="0"/>
      <w:divBdr>
        <w:top w:val="none" w:sz="0" w:space="0" w:color="auto"/>
        <w:left w:val="none" w:sz="0" w:space="0" w:color="auto"/>
        <w:bottom w:val="none" w:sz="0" w:space="0" w:color="auto"/>
        <w:right w:val="none" w:sz="0" w:space="0" w:color="auto"/>
      </w:divBdr>
    </w:div>
    <w:div w:id="1404376195">
      <w:marLeft w:val="0"/>
      <w:marRight w:val="0"/>
      <w:marTop w:val="0"/>
      <w:marBottom w:val="0"/>
      <w:divBdr>
        <w:top w:val="none" w:sz="0" w:space="0" w:color="auto"/>
        <w:left w:val="none" w:sz="0" w:space="0" w:color="auto"/>
        <w:bottom w:val="none" w:sz="0" w:space="0" w:color="auto"/>
        <w:right w:val="none" w:sz="0" w:space="0" w:color="auto"/>
      </w:divBdr>
    </w:div>
    <w:div w:id="1404376196">
      <w:marLeft w:val="0"/>
      <w:marRight w:val="0"/>
      <w:marTop w:val="0"/>
      <w:marBottom w:val="0"/>
      <w:divBdr>
        <w:top w:val="none" w:sz="0" w:space="0" w:color="auto"/>
        <w:left w:val="none" w:sz="0" w:space="0" w:color="auto"/>
        <w:bottom w:val="none" w:sz="0" w:space="0" w:color="auto"/>
        <w:right w:val="none" w:sz="0" w:space="0" w:color="auto"/>
      </w:divBdr>
    </w:div>
    <w:div w:id="1404376197">
      <w:marLeft w:val="0"/>
      <w:marRight w:val="0"/>
      <w:marTop w:val="0"/>
      <w:marBottom w:val="0"/>
      <w:divBdr>
        <w:top w:val="none" w:sz="0" w:space="0" w:color="auto"/>
        <w:left w:val="none" w:sz="0" w:space="0" w:color="auto"/>
        <w:bottom w:val="none" w:sz="0" w:space="0" w:color="auto"/>
        <w:right w:val="none" w:sz="0" w:space="0" w:color="auto"/>
      </w:divBdr>
    </w:div>
    <w:div w:id="1404376199">
      <w:marLeft w:val="0"/>
      <w:marRight w:val="0"/>
      <w:marTop w:val="0"/>
      <w:marBottom w:val="0"/>
      <w:divBdr>
        <w:top w:val="none" w:sz="0" w:space="0" w:color="auto"/>
        <w:left w:val="none" w:sz="0" w:space="0" w:color="auto"/>
        <w:bottom w:val="none" w:sz="0" w:space="0" w:color="auto"/>
        <w:right w:val="none" w:sz="0" w:space="0" w:color="auto"/>
      </w:divBdr>
      <w:divsChild>
        <w:div w:id="1404376203">
          <w:marLeft w:val="0"/>
          <w:marRight w:val="0"/>
          <w:marTop w:val="0"/>
          <w:marBottom w:val="0"/>
          <w:divBdr>
            <w:top w:val="none" w:sz="0" w:space="0" w:color="auto"/>
            <w:left w:val="none" w:sz="0" w:space="0" w:color="auto"/>
            <w:bottom w:val="none" w:sz="0" w:space="0" w:color="auto"/>
            <w:right w:val="none" w:sz="0" w:space="0" w:color="auto"/>
          </w:divBdr>
          <w:divsChild>
            <w:div w:id="1404376204">
              <w:marLeft w:val="2700"/>
              <w:marRight w:val="150"/>
              <w:marTop w:val="150"/>
              <w:marBottom w:val="150"/>
              <w:divBdr>
                <w:top w:val="none" w:sz="0" w:space="0" w:color="auto"/>
                <w:left w:val="none" w:sz="0" w:space="0" w:color="auto"/>
                <w:bottom w:val="none" w:sz="0" w:space="0" w:color="auto"/>
                <w:right w:val="none" w:sz="0" w:space="0" w:color="auto"/>
              </w:divBdr>
              <w:divsChild>
                <w:div w:id="1404376198">
                  <w:marLeft w:val="0"/>
                  <w:marRight w:val="0"/>
                  <w:marTop w:val="0"/>
                  <w:marBottom w:val="0"/>
                  <w:divBdr>
                    <w:top w:val="none" w:sz="0" w:space="0" w:color="auto"/>
                    <w:left w:val="none" w:sz="0" w:space="0" w:color="auto"/>
                    <w:bottom w:val="none" w:sz="0" w:space="0" w:color="auto"/>
                    <w:right w:val="none" w:sz="0" w:space="0" w:color="auto"/>
                  </w:divBdr>
                  <w:divsChild>
                    <w:div w:id="1404376205">
                      <w:marLeft w:val="0"/>
                      <w:marRight w:val="0"/>
                      <w:marTop w:val="0"/>
                      <w:marBottom w:val="0"/>
                      <w:divBdr>
                        <w:top w:val="none" w:sz="0" w:space="0" w:color="auto"/>
                        <w:left w:val="none" w:sz="0" w:space="0" w:color="auto"/>
                        <w:bottom w:val="none" w:sz="0" w:space="0" w:color="auto"/>
                        <w:right w:val="none" w:sz="0" w:space="0" w:color="auto"/>
                      </w:divBdr>
                      <w:divsChild>
                        <w:div w:id="140437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376201">
      <w:marLeft w:val="0"/>
      <w:marRight w:val="0"/>
      <w:marTop w:val="0"/>
      <w:marBottom w:val="0"/>
      <w:divBdr>
        <w:top w:val="none" w:sz="0" w:space="0" w:color="auto"/>
        <w:left w:val="none" w:sz="0" w:space="0" w:color="auto"/>
        <w:bottom w:val="none" w:sz="0" w:space="0" w:color="auto"/>
        <w:right w:val="none" w:sz="0" w:space="0" w:color="auto"/>
      </w:divBdr>
    </w:div>
    <w:div w:id="1404376202">
      <w:marLeft w:val="0"/>
      <w:marRight w:val="0"/>
      <w:marTop w:val="0"/>
      <w:marBottom w:val="0"/>
      <w:divBdr>
        <w:top w:val="none" w:sz="0" w:space="0" w:color="auto"/>
        <w:left w:val="none" w:sz="0" w:space="0" w:color="auto"/>
        <w:bottom w:val="none" w:sz="0" w:space="0" w:color="auto"/>
        <w:right w:val="none" w:sz="0" w:space="0" w:color="auto"/>
      </w:divBdr>
    </w:div>
    <w:div w:id="1404376206">
      <w:marLeft w:val="0"/>
      <w:marRight w:val="0"/>
      <w:marTop w:val="0"/>
      <w:marBottom w:val="0"/>
      <w:divBdr>
        <w:top w:val="none" w:sz="0" w:space="0" w:color="auto"/>
        <w:left w:val="none" w:sz="0" w:space="0" w:color="auto"/>
        <w:bottom w:val="none" w:sz="0" w:space="0" w:color="auto"/>
        <w:right w:val="none" w:sz="0" w:space="0" w:color="auto"/>
      </w:divBdr>
    </w:div>
    <w:div w:id="1404376208">
      <w:marLeft w:val="0"/>
      <w:marRight w:val="0"/>
      <w:marTop w:val="0"/>
      <w:marBottom w:val="0"/>
      <w:divBdr>
        <w:top w:val="none" w:sz="0" w:space="0" w:color="auto"/>
        <w:left w:val="none" w:sz="0" w:space="0" w:color="auto"/>
        <w:bottom w:val="none" w:sz="0" w:space="0" w:color="auto"/>
        <w:right w:val="none" w:sz="0" w:space="0" w:color="auto"/>
      </w:divBdr>
      <w:divsChild>
        <w:div w:id="1404376207">
          <w:marLeft w:val="0"/>
          <w:marRight w:val="0"/>
          <w:marTop w:val="0"/>
          <w:marBottom w:val="0"/>
          <w:divBdr>
            <w:top w:val="none" w:sz="0" w:space="0" w:color="auto"/>
            <w:left w:val="none" w:sz="0" w:space="0" w:color="auto"/>
            <w:bottom w:val="none" w:sz="0" w:space="0" w:color="auto"/>
            <w:right w:val="none" w:sz="0" w:space="0" w:color="auto"/>
          </w:divBdr>
        </w:div>
      </w:divsChild>
    </w:div>
    <w:div w:id="1404376209">
      <w:marLeft w:val="0"/>
      <w:marRight w:val="0"/>
      <w:marTop w:val="0"/>
      <w:marBottom w:val="0"/>
      <w:divBdr>
        <w:top w:val="none" w:sz="0" w:space="0" w:color="auto"/>
        <w:left w:val="none" w:sz="0" w:space="0" w:color="auto"/>
        <w:bottom w:val="none" w:sz="0" w:space="0" w:color="auto"/>
        <w:right w:val="none" w:sz="0" w:space="0" w:color="auto"/>
      </w:divBdr>
      <w:divsChild>
        <w:div w:id="1404376210">
          <w:marLeft w:val="0"/>
          <w:marRight w:val="0"/>
          <w:marTop w:val="0"/>
          <w:marBottom w:val="0"/>
          <w:divBdr>
            <w:top w:val="none" w:sz="0" w:space="0" w:color="auto"/>
            <w:left w:val="none" w:sz="0" w:space="0" w:color="auto"/>
            <w:bottom w:val="none" w:sz="0" w:space="0" w:color="auto"/>
            <w:right w:val="none" w:sz="0" w:space="0" w:color="auto"/>
          </w:divBdr>
        </w:div>
      </w:divsChild>
    </w:div>
    <w:div w:id="1404376211">
      <w:marLeft w:val="0"/>
      <w:marRight w:val="0"/>
      <w:marTop w:val="0"/>
      <w:marBottom w:val="0"/>
      <w:divBdr>
        <w:top w:val="none" w:sz="0" w:space="0" w:color="auto"/>
        <w:left w:val="none" w:sz="0" w:space="0" w:color="auto"/>
        <w:bottom w:val="none" w:sz="0" w:space="0" w:color="auto"/>
        <w:right w:val="none" w:sz="0" w:space="0" w:color="auto"/>
      </w:divBdr>
      <w:divsChild>
        <w:div w:id="1404376212">
          <w:marLeft w:val="0"/>
          <w:marRight w:val="0"/>
          <w:marTop w:val="0"/>
          <w:marBottom w:val="0"/>
          <w:divBdr>
            <w:top w:val="none" w:sz="0" w:space="0" w:color="auto"/>
            <w:left w:val="none" w:sz="0" w:space="0" w:color="auto"/>
            <w:bottom w:val="none" w:sz="0" w:space="0" w:color="auto"/>
            <w:right w:val="none" w:sz="0" w:space="0" w:color="auto"/>
          </w:divBdr>
        </w:div>
      </w:divsChild>
    </w:div>
    <w:div w:id="1404376213">
      <w:marLeft w:val="0"/>
      <w:marRight w:val="0"/>
      <w:marTop w:val="0"/>
      <w:marBottom w:val="0"/>
      <w:divBdr>
        <w:top w:val="none" w:sz="0" w:space="0" w:color="auto"/>
        <w:left w:val="none" w:sz="0" w:space="0" w:color="auto"/>
        <w:bottom w:val="none" w:sz="0" w:space="0" w:color="auto"/>
        <w:right w:val="none" w:sz="0" w:space="0" w:color="auto"/>
      </w:divBdr>
    </w:div>
    <w:div w:id="1404376214">
      <w:marLeft w:val="0"/>
      <w:marRight w:val="0"/>
      <w:marTop w:val="0"/>
      <w:marBottom w:val="0"/>
      <w:divBdr>
        <w:top w:val="none" w:sz="0" w:space="0" w:color="auto"/>
        <w:left w:val="none" w:sz="0" w:space="0" w:color="auto"/>
        <w:bottom w:val="none" w:sz="0" w:space="0" w:color="auto"/>
        <w:right w:val="none" w:sz="0" w:space="0" w:color="auto"/>
      </w:divBdr>
    </w:div>
    <w:div w:id="1404376217">
      <w:marLeft w:val="0"/>
      <w:marRight w:val="0"/>
      <w:marTop w:val="0"/>
      <w:marBottom w:val="0"/>
      <w:divBdr>
        <w:top w:val="none" w:sz="0" w:space="0" w:color="auto"/>
        <w:left w:val="none" w:sz="0" w:space="0" w:color="auto"/>
        <w:bottom w:val="none" w:sz="0" w:space="0" w:color="auto"/>
        <w:right w:val="none" w:sz="0" w:space="0" w:color="auto"/>
      </w:divBdr>
      <w:divsChild>
        <w:div w:id="1404376218">
          <w:marLeft w:val="0"/>
          <w:marRight w:val="0"/>
          <w:marTop w:val="0"/>
          <w:marBottom w:val="0"/>
          <w:divBdr>
            <w:top w:val="none" w:sz="0" w:space="0" w:color="auto"/>
            <w:left w:val="none" w:sz="0" w:space="0" w:color="auto"/>
            <w:bottom w:val="none" w:sz="0" w:space="0" w:color="auto"/>
            <w:right w:val="none" w:sz="0" w:space="0" w:color="auto"/>
          </w:divBdr>
          <w:divsChild>
            <w:div w:id="1404376219">
              <w:marLeft w:val="0"/>
              <w:marRight w:val="0"/>
              <w:marTop w:val="0"/>
              <w:marBottom w:val="0"/>
              <w:divBdr>
                <w:top w:val="none" w:sz="0" w:space="0" w:color="auto"/>
                <w:left w:val="none" w:sz="0" w:space="0" w:color="auto"/>
                <w:bottom w:val="none" w:sz="0" w:space="0" w:color="auto"/>
                <w:right w:val="none" w:sz="0" w:space="0" w:color="auto"/>
              </w:divBdr>
              <w:divsChild>
                <w:div w:id="1404376215">
                  <w:marLeft w:val="0"/>
                  <w:marRight w:val="0"/>
                  <w:marTop w:val="0"/>
                  <w:marBottom w:val="0"/>
                  <w:divBdr>
                    <w:top w:val="none" w:sz="0" w:space="0" w:color="auto"/>
                    <w:left w:val="none" w:sz="0" w:space="0" w:color="auto"/>
                    <w:bottom w:val="none" w:sz="0" w:space="0" w:color="auto"/>
                    <w:right w:val="none" w:sz="0" w:space="0" w:color="auto"/>
                  </w:divBdr>
                  <w:divsChild>
                    <w:div w:id="140437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20">
      <w:marLeft w:val="0"/>
      <w:marRight w:val="0"/>
      <w:marTop w:val="0"/>
      <w:marBottom w:val="0"/>
      <w:divBdr>
        <w:top w:val="none" w:sz="0" w:space="0" w:color="auto"/>
        <w:left w:val="none" w:sz="0" w:space="0" w:color="auto"/>
        <w:bottom w:val="none" w:sz="0" w:space="0" w:color="auto"/>
        <w:right w:val="none" w:sz="0" w:space="0" w:color="auto"/>
      </w:divBdr>
    </w:div>
    <w:div w:id="1404376223">
      <w:marLeft w:val="0"/>
      <w:marRight w:val="0"/>
      <w:marTop w:val="0"/>
      <w:marBottom w:val="0"/>
      <w:divBdr>
        <w:top w:val="none" w:sz="0" w:space="0" w:color="auto"/>
        <w:left w:val="none" w:sz="0" w:space="0" w:color="auto"/>
        <w:bottom w:val="none" w:sz="0" w:space="0" w:color="auto"/>
        <w:right w:val="none" w:sz="0" w:space="0" w:color="auto"/>
      </w:divBdr>
    </w:div>
    <w:div w:id="1404376224">
      <w:marLeft w:val="0"/>
      <w:marRight w:val="0"/>
      <w:marTop w:val="0"/>
      <w:marBottom w:val="0"/>
      <w:divBdr>
        <w:top w:val="none" w:sz="0" w:space="0" w:color="auto"/>
        <w:left w:val="none" w:sz="0" w:space="0" w:color="auto"/>
        <w:bottom w:val="none" w:sz="0" w:space="0" w:color="auto"/>
        <w:right w:val="none" w:sz="0" w:space="0" w:color="auto"/>
      </w:divBdr>
    </w:div>
    <w:div w:id="1404376229">
      <w:marLeft w:val="0"/>
      <w:marRight w:val="0"/>
      <w:marTop w:val="0"/>
      <w:marBottom w:val="0"/>
      <w:divBdr>
        <w:top w:val="none" w:sz="0" w:space="0" w:color="auto"/>
        <w:left w:val="none" w:sz="0" w:space="0" w:color="auto"/>
        <w:bottom w:val="none" w:sz="0" w:space="0" w:color="auto"/>
        <w:right w:val="none" w:sz="0" w:space="0" w:color="auto"/>
      </w:divBdr>
      <w:divsChild>
        <w:div w:id="1404376226">
          <w:marLeft w:val="0"/>
          <w:marRight w:val="0"/>
          <w:marTop w:val="0"/>
          <w:marBottom w:val="0"/>
          <w:divBdr>
            <w:top w:val="none" w:sz="0" w:space="0" w:color="auto"/>
            <w:left w:val="none" w:sz="0" w:space="0" w:color="auto"/>
            <w:bottom w:val="none" w:sz="0" w:space="0" w:color="auto"/>
            <w:right w:val="none" w:sz="0" w:space="0" w:color="auto"/>
          </w:divBdr>
          <w:divsChild>
            <w:div w:id="1404376221">
              <w:marLeft w:val="0"/>
              <w:marRight w:val="0"/>
              <w:marTop w:val="0"/>
              <w:marBottom w:val="0"/>
              <w:divBdr>
                <w:top w:val="none" w:sz="0" w:space="0" w:color="auto"/>
                <w:left w:val="none" w:sz="0" w:space="0" w:color="auto"/>
                <w:bottom w:val="none" w:sz="0" w:space="0" w:color="auto"/>
                <w:right w:val="none" w:sz="0" w:space="0" w:color="auto"/>
              </w:divBdr>
              <w:divsChild>
                <w:div w:id="1404376188">
                  <w:marLeft w:val="0"/>
                  <w:marRight w:val="0"/>
                  <w:marTop w:val="0"/>
                  <w:marBottom w:val="0"/>
                  <w:divBdr>
                    <w:top w:val="none" w:sz="0" w:space="0" w:color="auto"/>
                    <w:left w:val="none" w:sz="0" w:space="0" w:color="auto"/>
                    <w:bottom w:val="none" w:sz="0" w:space="0" w:color="auto"/>
                    <w:right w:val="none" w:sz="0" w:space="0" w:color="auto"/>
                  </w:divBdr>
                  <w:divsChild>
                    <w:div w:id="140437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30">
      <w:marLeft w:val="0"/>
      <w:marRight w:val="0"/>
      <w:marTop w:val="0"/>
      <w:marBottom w:val="0"/>
      <w:divBdr>
        <w:top w:val="none" w:sz="0" w:space="0" w:color="auto"/>
        <w:left w:val="none" w:sz="0" w:space="0" w:color="auto"/>
        <w:bottom w:val="none" w:sz="0" w:space="0" w:color="auto"/>
        <w:right w:val="none" w:sz="0" w:space="0" w:color="auto"/>
      </w:divBdr>
    </w:div>
    <w:div w:id="1404376232">
      <w:marLeft w:val="0"/>
      <w:marRight w:val="0"/>
      <w:marTop w:val="0"/>
      <w:marBottom w:val="0"/>
      <w:divBdr>
        <w:top w:val="none" w:sz="0" w:space="0" w:color="auto"/>
        <w:left w:val="none" w:sz="0" w:space="0" w:color="auto"/>
        <w:bottom w:val="none" w:sz="0" w:space="0" w:color="auto"/>
        <w:right w:val="none" w:sz="0" w:space="0" w:color="auto"/>
      </w:divBdr>
    </w:div>
    <w:div w:id="1404376233">
      <w:marLeft w:val="0"/>
      <w:marRight w:val="0"/>
      <w:marTop w:val="0"/>
      <w:marBottom w:val="0"/>
      <w:divBdr>
        <w:top w:val="none" w:sz="0" w:space="0" w:color="auto"/>
        <w:left w:val="none" w:sz="0" w:space="0" w:color="auto"/>
        <w:bottom w:val="none" w:sz="0" w:space="0" w:color="auto"/>
        <w:right w:val="none" w:sz="0" w:space="0" w:color="auto"/>
      </w:divBdr>
    </w:div>
    <w:div w:id="1404376234">
      <w:marLeft w:val="0"/>
      <w:marRight w:val="0"/>
      <w:marTop w:val="0"/>
      <w:marBottom w:val="0"/>
      <w:divBdr>
        <w:top w:val="none" w:sz="0" w:space="0" w:color="auto"/>
        <w:left w:val="none" w:sz="0" w:space="0" w:color="auto"/>
        <w:bottom w:val="none" w:sz="0" w:space="0" w:color="auto"/>
        <w:right w:val="none" w:sz="0" w:space="0" w:color="auto"/>
      </w:divBdr>
      <w:divsChild>
        <w:div w:id="1404376185">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404376236">
      <w:marLeft w:val="0"/>
      <w:marRight w:val="0"/>
      <w:marTop w:val="0"/>
      <w:marBottom w:val="0"/>
      <w:divBdr>
        <w:top w:val="none" w:sz="0" w:space="0" w:color="auto"/>
        <w:left w:val="none" w:sz="0" w:space="0" w:color="auto"/>
        <w:bottom w:val="none" w:sz="0" w:space="0" w:color="auto"/>
        <w:right w:val="none" w:sz="0" w:space="0" w:color="auto"/>
      </w:divBdr>
    </w:div>
    <w:div w:id="1404376237">
      <w:marLeft w:val="0"/>
      <w:marRight w:val="0"/>
      <w:marTop w:val="0"/>
      <w:marBottom w:val="0"/>
      <w:divBdr>
        <w:top w:val="none" w:sz="0" w:space="0" w:color="auto"/>
        <w:left w:val="none" w:sz="0" w:space="0" w:color="auto"/>
        <w:bottom w:val="none" w:sz="0" w:space="0" w:color="auto"/>
        <w:right w:val="none" w:sz="0" w:space="0" w:color="auto"/>
      </w:divBdr>
    </w:div>
    <w:div w:id="1404376239">
      <w:marLeft w:val="0"/>
      <w:marRight w:val="0"/>
      <w:marTop w:val="0"/>
      <w:marBottom w:val="0"/>
      <w:divBdr>
        <w:top w:val="none" w:sz="0" w:space="0" w:color="auto"/>
        <w:left w:val="none" w:sz="0" w:space="0" w:color="auto"/>
        <w:bottom w:val="none" w:sz="0" w:space="0" w:color="auto"/>
        <w:right w:val="none" w:sz="0" w:space="0" w:color="auto"/>
      </w:divBdr>
      <w:divsChild>
        <w:div w:id="1404376272">
          <w:marLeft w:val="0"/>
          <w:marRight w:val="0"/>
          <w:marTop w:val="0"/>
          <w:marBottom w:val="0"/>
          <w:divBdr>
            <w:top w:val="none" w:sz="0" w:space="0" w:color="auto"/>
            <w:left w:val="none" w:sz="0" w:space="0" w:color="auto"/>
            <w:bottom w:val="none" w:sz="0" w:space="0" w:color="auto"/>
            <w:right w:val="none" w:sz="0" w:space="0" w:color="auto"/>
          </w:divBdr>
          <w:divsChild>
            <w:div w:id="1404376275">
              <w:marLeft w:val="0"/>
              <w:marRight w:val="0"/>
              <w:marTop w:val="0"/>
              <w:marBottom w:val="0"/>
              <w:divBdr>
                <w:top w:val="none" w:sz="0" w:space="0" w:color="auto"/>
                <w:left w:val="none" w:sz="0" w:space="0" w:color="auto"/>
                <w:bottom w:val="none" w:sz="0" w:space="0" w:color="auto"/>
                <w:right w:val="none" w:sz="0" w:space="0" w:color="auto"/>
              </w:divBdr>
              <w:divsChild>
                <w:div w:id="1404376278">
                  <w:marLeft w:val="0"/>
                  <w:marRight w:val="0"/>
                  <w:marTop w:val="0"/>
                  <w:marBottom w:val="0"/>
                  <w:divBdr>
                    <w:top w:val="none" w:sz="0" w:space="0" w:color="auto"/>
                    <w:left w:val="none" w:sz="0" w:space="0" w:color="auto"/>
                    <w:bottom w:val="none" w:sz="0" w:space="0" w:color="auto"/>
                    <w:right w:val="none" w:sz="0" w:space="0" w:color="auto"/>
                  </w:divBdr>
                  <w:divsChild>
                    <w:div w:id="140437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40">
      <w:marLeft w:val="0"/>
      <w:marRight w:val="0"/>
      <w:marTop w:val="0"/>
      <w:marBottom w:val="0"/>
      <w:divBdr>
        <w:top w:val="none" w:sz="0" w:space="0" w:color="auto"/>
        <w:left w:val="none" w:sz="0" w:space="0" w:color="auto"/>
        <w:bottom w:val="none" w:sz="0" w:space="0" w:color="auto"/>
        <w:right w:val="none" w:sz="0" w:space="0" w:color="auto"/>
      </w:divBdr>
    </w:div>
    <w:div w:id="1404376241">
      <w:marLeft w:val="0"/>
      <w:marRight w:val="0"/>
      <w:marTop w:val="0"/>
      <w:marBottom w:val="0"/>
      <w:divBdr>
        <w:top w:val="none" w:sz="0" w:space="0" w:color="auto"/>
        <w:left w:val="none" w:sz="0" w:space="0" w:color="auto"/>
        <w:bottom w:val="none" w:sz="0" w:space="0" w:color="auto"/>
        <w:right w:val="none" w:sz="0" w:space="0" w:color="auto"/>
      </w:divBdr>
    </w:div>
    <w:div w:id="1404376242">
      <w:marLeft w:val="0"/>
      <w:marRight w:val="0"/>
      <w:marTop w:val="0"/>
      <w:marBottom w:val="0"/>
      <w:divBdr>
        <w:top w:val="none" w:sz="0" w:space="0" w:color="auto"/>
        <w:left w:val="none" w:sz="0" w:space="0" w:color="auto"/>
        <w:bottom w:val="none" w:sz="0" w:space="0" w:color="auto"/>
        <w:right w:val="none" w:sz="0" w:space="0" w:color="auto"/>
      </w:divBdr>
    </w:div>
    <w:div w:id="1404376243">
      <w:marLeft w:val="0"/>
      <w:marRight w:val="0"/>
      <w:marTop w:val="0"/>
      <w:marBottom w:val="0"/>
      <w:divBdr>
        <w:top w:val="none" w:sz="0" w:space="0" w:color="auto"/>
        <w:left w:val="none" w:sz="0" w:space="0" w:color="auto"/>
        <w:bottom w:val="none" w:sz="0" w:space="0" w:color="auto"/>
        <w:right w:val="none" w:sz="0" w:space="0" w:color="auto"/>
      </w:divBdr>
    </w:div>
    <w:div w:id="1404376244">
      <w:marLeft w:val="0"/>
      <w:marRight w:val="0"/>
      <w:marTop w:val="0"/>
      <w:marBottom w:val="0"/>
      <w:divBdr>
        <w:top w:val="none" w:sz="0" w:space="0" w:color="auto"/>
        <w:left w:val="none" w:sz="0" w:space="0" w:color="auto"/>
        <w:bottom w:val="none" w:sz="0" w:space="0" w:color="auto"/>
        <w:right w:val="none" w:sz="0" w:space="0" w:color="auto"/>
      </w:divBdr>
    </w:div>
    <w:div w:id="1404376245">
      <w:marLeft w:val="0"/>
      <w:marRight w:val="0"/>
      <w:marTop w:val="0"/>
      <w:marBottom w:val="0"/>
      <w:divBdr>
        <w:top w:val="none" w:sz="0" w:space="0" w:color="auto"/>
        <w:left w:val="none" w:sz="0" w:space="0" w:color="auto"/>
        <w:bottom w:val="none" w:sz="0" w:space="0" w:color="auto"/>
        <w:right w:val="none" w:sz="0" w:space="0" w:color="auto"/>
      </w:divBdr>
    </w:div>
    <w:div w:id="1404376246">
      <w:marLeft w:val="0"/>
      <w:marRight w:val="0"/>
      <w:marTop w:val="0"/>
      <w:marBottom w:val="0"/>
      <w:divBdr>
        <w:top w:val="none" w:sz="0" w:space="0" w:color="auto"/>
        <w:left w:val="none" w:sz="0" w:space="0" w:color="auto"/>
        <w:bottom w:val="none" w:sz="0" w:space="0" w:color="auto"/>
        <w:right w:val="none" w:sz="0" w:space="0" w:color="auto"/>
      </w:divBdr>
    </w:div>
    <w:div w:id="1404376247">
      <w:marLeft w:val="0"/>
      <w:marRight w:val="0"/>
      <w:marTop w:val="0"/>
      <w:marBottom w:val="0"/>
      <w:divBdr>
        <w:top w:val="none" w:sz="0" w:space="0" w:color="auto"/>
        <w:left w:val="none" w:sz="0" w:space="0" w:color="auto"/>
        <w:bottom w:val="none" w:sz="0" w:space="0" w:color="auto"/>
        <w:right w:val="none" w:sz="0" w:space="0" w:color="auto"/>
      </w:divBdr>
    </w:div>
    <w:div w:id="1404376249">
      <w:marLeft w:val="0"/>
      <w:marRight w:val="0"/>
      <w:marTop w:val="0"/>
      <w:marBottom w:val="0"/>
      <w:divBdr>
        <w:top w:val="none" w:sz="0" w:space="0" w:color="auto"/>
        <w:left w:val="none" w:sz="0" w:space="0" w:color="auto"/>
        <w:bottom w:val="none" w:sz="0" w:space="0" w:color="auto"/>
        <w:right w:val="none" w:sz="0" w:space="0" w:color="auto"/>
      </w:divBdr>
      <w:divsChild>
        <w:div w:id="1404376253">
          <w:marLeft w:val="0"/>
          <w:marRight w:val="0"/>
          <w:marTop w:val="0"/>
          <w:marBottom w:val="0"/>
          <w:divBdr>
            <w:top w:val="none" w:sz="0" w:space="0" w:color="auto"/>
            <w:left w:val="none" w:sz="0" w:space="0" w:color="auto"/>
            <w:bottom w:val="none" w:sz="0" w:space="0" w:color="auto"/>
            <w:right w:val="none" w:sz="0" w:space="0" w:color="auto"/>
          </w:divBdr>
          <w:divsChild>
            <w:div w:id="1404376254">
              <w:marLeft w:val="2700"/>
              <w:marRight w:val="150"/>
              <w:marTop w:val="150"/>
              <w:marBottom w:val="150"/>
              <w:divBdr>
                <w:top w:val="none" w:sz="0" w:space="0" w:color="auto"/>
                <w:left w:val="none" w:sz="0" w:space="0" w:color="auto"/>
                <w:bottom w:val="none" w:sz="0" w:space="0" w:color="auto"/>
                <w:right w:val="none" w:sz="0" w:space="0" w:color="auto"/>
              </w:divBdr>
              <w:divsChild>
                <w:div w:id="1404376248">
                  <w:marLeft w:val="0"/>
                  <w:marRight w:val="0"/>
                  <w:marTop w:val="0"/>
                  <w:marBottom w:val="0"/>
                  <w:divBdr>
                    <w:top w:val="none" w:sz="0" w:space="0" w:color="auto"/>
                    <w:left w:val="none" w:sz="0" w:space="0" w:color="auto"/>
                    <w:bottom w:val="none" w:sz="0" w:space="0" w:color="auto"/>
                    <w:right w:val="none" w:sz="0" w:space="0" w:color="auto"/>
                  </w:divBdr>
                  <w:divsChild>
                    <w:div w:id="1404376255">
                      <w:marLeft w:val="0"/>
                      <w:marRight w:val="0"/>
                      <w:marTop w:val="0"/>
                      <w:marBottom w:val="0"/>
                      <w:divBdr>
                        <w:top w:val="none" w:sz="0" w:space="0" w:color="auto"/>
                        <w:left w:val="none" w:sz="0" w:space="0" w:color="auto"/>
                        <w:bottom w:val="none" w:sz="0" w:space="0" w:color="auto"/>
                        <w:right w:val="none" w:sz="0" w:space="0" w:color="auto"/>
                      </w:divBdr>
                      <w:divsChild>
                        <w:div w:id="14043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376251">
      <w:marLeft w:val="0"/>
      <w:marRight w:val="0"/>
      <w:marTop w:val="0"/>
      <w:marBottom w:val="0"/>
      <w:divBdr>
        <w:top w:val="none" w:sz="0" w:space="0" w:color="auto"/>
        <w:left w:val="none" w:sz="0" w:space="0" w:color="auto"/>
        <w:bottom w:val="none" w:sz="0" w:space="0" w:color="auto"/>
        <w:right w:val="none" w:sz="0" w:space="0" w:color="auto"/>
      </w:divBdr>
    </w:div>
    <w:div w:id="1404376252">
      <w:marLeft w:val="0"/>
      <w:marRight w:val="0"/>
      <w:marTop w:val="0"/>
      <w:marBottom w:val="0"/>
      <w:divBdr>
        <w:top w:val="none" w:sz="0" w:space="0" w:color="auto"/>
        <w:left w:val="none" w:sz="0" w:space="0" w:color="auto"/>
        <w:bottom w:val="none" w:sz="0" w:space="0" w:color="auto"/>
        <w:right w:val="none" w:sz="0" w:space="0" w:color="auto"/>
      </w:divBdr>
    </w:div>
    <w:div w:id="1404376256">
      <w:marLeft w:val="0"/>
      <w:marRight w:val="0"/>
      <w:marTop w:val="0"/>
      <w:marBottom w:val="0"/>
      <w:divBdr>
        <w:top w:val="none" w:sz="0" w:space="0" w:color="auto"/>
        <w:left w:val="none" w:sz="0" w:space="0" w:color="auto"/>
        <w:bottom w:val="none" w:sz="0" w:space="0" w:color="auto"/>
        <w:right w:val="none" w:sz="0" w:space="0" w:color="auto"/>
      </w:divBdr>
    </w:div>
    <w:div w:id="1404376258">
      <w:marLeft w:val="0"/>
      <w:marRight w:val="0"/>
      <w:marTop w:val="0"/>
      <w:marBottom w:val="0"/>
      <w:divBdr>
        <w:top w:val="none" w:sz="0" w:space="0" w:color="auto"/>
        <w:left w:val="none" w:sz="0" w:space="0" w:color="auto"/>
        <w:bottom w:val="none" w:sz="0" w:space="0" w:color="auto"/>
        <w:right w:val="none" w:sz="0" w:space="0" w:color="auto"/>
      </w:divBdr>
      <w:divsChild>
        <w:div w:id="1404376257">
          <w:marLeft w:val="0"/>
          <w:marRight w:val="0"/>
          <w:marTop w:val="0"/>
          <w:marBottom w:val="0"/>
          <w:divBdr>
            <w:top w:val="none" w:sz="0" w:space="0" w:color="auto"/>
            <w:left w:val="none" w:sz="0" w:space="0" w:color="auto"/>
            <w:bottom w:val="none" w:sz="0" w:space="0" w:color="auto"/>
            <w:right w:val="none" w:sz="0" w:space="0" w:color="auto"/>
          </w:divBdr>
        </w:div>
      </w:divsChild>
    </w:div>
    <w:div w:id="1404376259">
      <w:marLeft w:val="0"/>
      <w:marRight w:val="0"/>
      <w:marTop w:val="0"/>
      <w:marBottom w:val="0"/>
      <w:divBdr>
        <w:top w:val="none" w:sz="0" w:space="0" w:color="auto"/>
        <w:left w:val="none" w:sz="0" w:space="0" w:color="auto"/>
        <w:bottom w:val="none" w:sz="0" w:space="0" w:color="auto"/>
        <w:right w:val="none" w:sz="0" w:space="0" w:color="auto"/>
      </w:divBdr>
      <w:divsChild>
        <w:div w:id="1404376260">
          <w:marLeft w:val="0"/>
          <w:marRight w:val="0"/>
          <w:marTop w:val="0"/>
          <w:marBottom w:val="0"/>
          <w:divBdr>
            <w:top w:val="none" w:sz="0" w:space="0" w:color="auto"/>
            <w:left w:val="none" w:sz="0" w:space="0" w:color="auto"/>
            <w:bottom w:val="none" w:sz="0" w:space="0" w:color="auto"/>
            <w:right w:val="none" w:sz="0" w:space="0" w:color="auto"/>
          </w:divBdr>
        </w:div>
      </w:divsChild>
    </w:div>
    <w:div w:id="1404376261">
      <w:marLeft w:val="0"/>
      <w:marRight w:val="0"/>
      <w:marTop w:val="0"/>
      <w:marBottom w:val="0"/>
      <w:divBdr>
        <w:top w:val="none" w:sz="0" w:space="0" w:color="auto"/>
        <w:left w:val="none" w:sz="0" w:space="0" w:color="auto"/>
        <w:bottom w:val="none" w:sz="0" w:space="0" w:color="auto"/>
        <w:right w:val="none" w:sz="0" w:space="0" w:color="auto"/>
      </w:divBdr>
      <w:divsChild>
        <w:div w:id="1404376262">
          <w:marLeft w:val="0"/>
          <w:marRight w:val="0"/>
          <w:marTop w:val="0"/>
          <w:marBottom w:val="0"/>
          <w:divBdr>
            <w:top w:val="none" w:sz="0" w:space="0" w:color="auto"/>
            <w:left w:val="none" w:sz="0" w:space="0" w:color="auto"/>
            <w:bottom w:val="none" w:sz="0" w:space="0" w:color="auto"/>
            <w:right w:val="none" w:sz="0" w:space="0" w:color="auto"/>
          </w:divBdr>
        </w:div>
      </w:divsChild>
    </w:div>
    <w:div w:id="1404376263">
      <w:marLeft w:val="0"/>
      <w:marRight w:val="0"/>
      <w:marTop w:val="0"/>
      <w:marBottom w:val="0"/>
      <w:divBdr>
        <w:top w:val="none" w:sz="0" w:space="0" w:color="auto"/>
        <w:left w:val="none" w:sz="0" w:space="0" w:color="auto"/>
        <w:bottom w:val="none" w:sz="0" w:space="0" w:color="auto"/>
        <w:right w:val="none" w:sz="0" w:space="0" w:color="auto"/>
      </w:divBdr>
    </w:div>
    <w:div w:id="1404376264">
      <w:marLeft w:val="0"/>
      <w:marRight w:val="0"/>
      <w:marTop w:val="0"/>
      <w:marBottom w:val="0"/>
      <w:divBdr>
        <w:top w:val="none" w:sz="0" w:space="0" w:color="auto"/>
        <w:left w:val="none" w:sz="0" w:space="0" w:color="auto"/>
        <w:bottom w:val="none" w:sz="0" w:space="0" w:color="auto"/>
        <w:right w:val="none" w:sz="0" w:space="0" w:color="auto"/>
      </w:divBdr>
    </w:div>
    <w:div w:id="1404376267">
      <w:marLeft w:val="0"/>
      <w:marRight w:val="0"/>
      <w:marTop w:val="0"/>
      <w:marBottom w:val="0"/>
      <w:divBdr>
        <w:top w:val="none" w:sz="0" w:space="0" w:color="auto"/>
        <w:left w:val="none" w:sz="0" w:space="0" w:color="auto"/>
        <w:bottom w:val="none" w:sz="0" w:space="0" w:color="auto"/>
        <w:right w:val="none" w:sz="0" w:space="0" w:color="auto"/>
      </w:divBdr>
      <w:divsChild>
        <w:div w:id="1404376268">
          <w:marLeft w:val="0"/>
          <w:marRight w:val="0"/>
          <w:marTop w:val="0"/>
          <w:marBottom w:val="0"/>
          <w:divBdr>
            <w:top w:val="none" w:sz="0" w:space="0" w:color="auto"/>
            <w:left w:val="none" w:sz="0" w:space="0" w:color="auto"/>
            <w:bottom w:val="none" w:sz="0" w:space="0" w:color="auto"/>
            <w:right w:val="none" w:sz="0" w:space="0" w:color="auto"/>
          </w:divBdr>
          <w:divsChild>
            <w:div w:id="1404376269">
              <w:marLeft w:val="0"/>
              <w:marRight w:val="0"/>
              <w:marTop w:val="0"/>
              <w:marBottom w:val="0"/>
              <w:divBdr>
                <w:top w:val="none" w:sz="0" w:space="0" w:color="auto"/>
                <w:left w:val="none" w:sz="0" w:space="0" w:color="auto"/>
                <w:bottom w:val="none" w:sz="0" w:space="0" w:color="auto"/>
                <w:right w:val="none" w:sz="0" w:space="0" w:color="auto"/>
              </w:divBdr>
              <w:divsChild>
                <w:div w:id="1404376265">
                  <w:marLeft w:val="0"/>
                  <w:marRight w:val="0"/>
                  <w:marTop w:val="0"/>
                  <w:marBottom w:val="0"/>
                  <w:divBdr>
                    <w:top w:val="none" w:sz="0" w:space="0" w:color="auto"/>
                    <w:left w:val="none" w:sz="0" w:space="0" w:color="auto"/>
                    <w:bottom w:val="none" w:sz="0" w:space="0" w:color="auto"/>
                    <w:right w:val="none" w:sz="0" w:space="0" w:color="auto"/>
                  </w:divBdr>
                  <w:divsChild>
                    <w:div w:id="140437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70">
      <w:marLeft w:val="0"/>
      <w:marRight w:val="0"/>
      <w:marTop w:val="0"/>
      <w:marBottom w:val="0"/>
      <w:divBdr>
        <w:top w:val="none" w:sz="0" w:space="0" w:color="auto"/>
        <w:left w:val="none" w:sz="0" w:space="0" w:color="auto"/>
        <w:bottom w:val="none" w:sz="0" w:space="0" w:color="auto"/>
        <w:right w:val="none" w:sz="0" w:space="0" w:color="auto"/>
      </w:divBdr>
    </w:div>
    <w:div w:id="1404376273">
      <w:marLeft w:val="0"/>
      <w:marRight w:val="0"/>
      <w:marTop w:val="0"/>
      <w:marBottom w:val="0"/>
      <w:divBdr>
        <w:top w:val="none" w:sz="0" w:space="0" w:color="auto"/>
        <w:left w:val="none" w:sz="0" w:space="0" w:color="auto"/>
        <w:bottom w:val="none" w:sz="0" w:space="0" w:color="auto"/>
        <w:right w:val="none" w:sz="0" w:space="0" w:color="auto"/>
      </w:divBdr>
    </w:div>
    <w:div w:id="1404376274">
      <w:marLeft w:val="0"/>
      <w:marRight w:val="0"/>
      <w:marTop w:val="0"/>
      <w:marBottom w:val="0"/>
      <w:divBdr>
        <w:top w:val="none" w:sz="0" w:space="0" w:color="auto"/>
        <w:left w:val="none" w:sz="0" w:space="0" w:color="auto"/>
        <w:bottom w:val="none" w:sz="0" w:space="0" w:color="auto"/>
        <w:right w:val="none" w:sz="0" w:space="0" w:color="auto"/>
      </w:divBdr>
    </w:div>
    <w:div w:id="1404376279">
      <w:marLeft w:val="0"/>
      <w:marRight w:val="0"/>
      <w:marTop w:val="0"/>
      <w:marBottom w:val="0"/>
      <w:divBdr>
        <w:top w:val="none" w:sz="0" w:space="0" w:color="auto"/>
        <w:left w:val="none" w:sz="0" w:space="0" w:color="auto"/>
        <w:bottom w:val="none" w:sz="0" w:space="0" w:color="auto"/>
        <w:right w:val="none" w:sz="0" w:space="0" w:color="auto"/>
      </w:divBdr>
      <w:divsChild>
        <w:div w:id="1404376276">
          <w:marLeft w:val="0"/>
          <w:marRight w:val="0"/>
          <w:marTop w:val="0"/>
          <w:marBottom w:val="0"/>
          <w:divBdr>
            <w:top w:val="none" w:sz="0" w:space="0" w:color="auto"/>
            <w:left w:val="none" w:sz="0" w:space="0" w:color="auto"/>
            <w:bottom w:val="none" w:sz="0" w:space="0" w:color="auto"/>
            <w:right w:val="none" w:sz="0" w:space="0" w:color="auto"/>
          </w:divBdr>
          <w:divsChild>
            <w:div w:id="1404376271">
              <w:marLeft w:val="0"/>
              <w:marRight w:val="0"/>
              <w:marTop w:val="0"/>
              <w:marBottom w:val="0"/>
              <w:divBdr>
                <w:top w:val="none" w:sz="0" w:space="0" w:color="auto"/>
                <w:left w:val="none" w:sz="0" w:space="0" w:color="auto"/>
                <w:bottom w:val="none" w:sz="0" w:space="0" w:color="auto"/>
                <w:right w:val="none" w:sz="0" w:space="0" w:color="auto"/>
              </w:divBdr>
              <w:divsChild>
                <w:div w:id="1404376238">
                  <w:marLeft w:val="0"/>
                  <w:marRight w:val="0"/>
                  <w:marTop w:val="0"/>
                  <w:marBottom w:val="0"/>
                  <w:divBdr>
                    <w:top w:val="none" w:sz="0" w:space="0" w:color="auto"/>
                    <w:left w:val="none" w:sz="0" w:space="0" w:color="auto"/>
                    <w:bottom w:val="none" w:sz="0" w:space="0" w:color="auto"/>
                    <w:right w:val="none" w:sz="0" w:space="0" w:color="auto"/>
                  </w:divBdr>
                  <w:divsChild>
                    <w:div w:id="140437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80">
      <w:marLeft w:val="0"/>
      <w:marRight w:val="0"/>
      <w:marTop w:val="0"/>
      <w:marBottom w:val="0"/>
      <w:divBdr>
        <w:top w:val="none" w:sz="0" w:space="0" w:color="auto"/>
        <w:left w:val="none" w:sz="0" w:space="0" w:color="auto"/>
        <w:bottom w:val="none" w:sz="0" w:space="0" w:color="auto"/>
        <w:right w:val="none" w:sz="0" w:space="0" w:color="auto"/>
      </w:divBdr>
    </w:div>
    <w:div w:id="1404376282">
      <w:marLeft w:val="0"/>
      <w:marRight w:val="0"/>
      <w:marTop w:val="0"/>
      <w:marBottom w:val="0"/>
      <w:divBdr>
        <w:top w:val="none" w:sz="0" w:space="0" w:color="auto"/>
        <w:left w:val="none" w:sz="0" w:space="0" w:color="auto"/>
        <w:bottom w:val="none" w:sz="0" w:space="0" w:color="auto"/>
        <w:right w:val="none" w:sz="0" w:space="0" w:color="auto"/>
      </w:divBdr>
    </w:div>
    <w:div w:id="1404376283">
      <w:marLeft w:val="0"/>
      <w:marRight w:val="0"/>
      <w:marTop w:val="0"/>
      <w:marBottom w:val="0"/>
      <w:divBdr>
        <w:top w:val="none" w:sz="0" w:space="0" w:color="auto"/>
        <w:left w:val="none" w:sz="0" w:space="0" w:color="auto"/>
        <w:bottom w:val="none" w:sz="0" w:space="0" w:color="auto"/>
        <w:right w:val="none" w:sz="0" w:space="0" w:color="auto"/>
      </w:divBdr>
    </w:div>
    <w:div w:id="1404376284">
      <w:marLeft w:val="0"/>
      <w:marRight w:val="0"/>
      <w:marTop w:val="0"/>
      <w:marBottom w:val="0"/>
      <w:divBdr>
        <w:top w:val="none" w:sz="0" w:space="0" w:color="auto"/>
        <w:left w:val="none" w:sz="0" w:space="0" w:color="auto"/>
        <w:bottom w:val="none" w:sz="0" w:space="0" w:color="auto"/>
        <w:right w:val="none" w:sz="0" w:space="0" w:color="auto"/>
      </w:divBdr>
      <w:divsChild>
        <w:div w:id="1404376235">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1404376286">
      <w:marLeft w:val="0"/>
      <w:marRight w:val="0"/>
      <w:marTop w:val="0"/>
      <w:marBottom w:val="0"/>
      <w:divBdr>
        <w:top w:val="none" w:sz="0" w:space="0" w:color="auto"/>
        <w:left w:val="none" w:sz="0" w:space="0" w:color="auto"/>
        <w:bottom w:val="none" w:sz="0" w:space="0" w:color="auto"/>
        <w:right w:val="none" w:sz="0" w:space="0" w:color="auto"/>
      </w:divBdr>
      <w:divsChild>
        <w:div w:id="1404376285">
          <w:marLeft w:val="0"/>
          <w:marRight w:val="0"/>
          <w:marTop w:val="0"/>
          <w:marBottom w:val="0"/>
          <w:divBdr>
            <w:top w:val="none" w:sz="0" w:space="0" w:color="auto"/>
            <w:left w:val="none" w:sz="0" w:space="0" w:color="auto"/>
            <w:bottom w:val="none" w:sz="0" w:space="0" w:color="auto"/>
            <w:right w:val="none" w:sz="0" w:space="0" w:color="auto"/>
          </w:divBdr>
          <w:divsChild>
            <w:div w:id="1404376287">
              <w:marLeft w:val="0"/>
              <w:marRight w:val="0"/>
              <w:marTop w:val="0"/>
              <w:marBottom w:val="0"/>
              <w:divBdr>
                <w:top w:val="none" w:sz="0" w:space="0" w:color="auto"/>
                <w:left w:val="none" w:sz="0" w:space="0" w:color="auto"/>
                <w:bottom w:val="none" w:sz="0" w:space="0" w:color="auto"/>
                <w:right w:val="none" w:sz="0" w:space="0" w:color="auto"/>
              </w:divBdr>
              <w:divsChild>
                <w:div w:id="1404376288">
                  <w:marLeft w:val="0"/>
                  <w:marRight w:val="0"/>
                  <w:marTop w:val="0"/>
                  <w:marBottom w:val="0"/>
                  <w:divBdr>
                    <w:top w:val="none" w:sz="0" w:space="0" w:color="auto"/>
                    <w:left w:val="none" w:sz="0" w:space="0" w:color="auto"/>
                    <w:bottom w:val="none" w:sz="0" w:space="0" w:color="auto"/>
                    <w:right w:val="none" w:sz="0" w:space="0" w:color="auto"/>
                  </w:divBdr>
                  <w:divsChild>
                    <w:div w:id="140437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376290">
      <w:marLeft w:val="0"/>
      <w:marRight w:val="0"/>
      <w:marTop w:val="0"/>
      <w:marBottom w:val="0"/>
      <w:divBdr>
        <w:top w:val="none" w:sz="0" w:space="0" w:color="auto"/>
        <w:left w:val="none" w:sz="0" w:space="0" w:color="auto"/>
        <w:bottom w:val="none" w:sz="0" w:space="0" w:color="auto"/>
        <w:right w:val="none" w:sz="0" w:space="0" w:color="auto"/>
      </w:divBdr>
    </w:div>
    <w:div w:id="1404376291">
      <w:marLeft w:val="0"/>
      <w:marRight w:val="0"/>
      <w:marTop w:val="0"/>
      <w:marBottom w:val="0"/>
      <w:divBdr>
        <w:top w:val="none" w:sz="0" w:space="0" w:color="auto"/>
        <w:left w:val="none" w:sz="0" w:space="0" w:color="auto"/>
        <w:bottom w:val="none" w:sz="0" w:space="0" w:color="auto"/>
        <w:right w:val="none" w:sz="0" w:space="0" w:color="auto"/>
      </w:divBdr>
    </w:div>
    <w:div w:id="1404376292">
      <w:marLeft w:val="0"/>
      <w:marRight w:val="0"/>
      <w:marTop w:val="0"/>
      <w:marBottom w:val="0"/>
      <w:divBdr>
        <w:top w:val="none" w:sz="0" w:space="0" w:color="auto"/>
        <w:left w:val="none" w:sz="0" w:space="0" w:color="auto"/>
        <w:bottom w:val="none" w:sz="0" w:space="0" w:color="auto"/>
        <w:right w:val="none" w:sz="0" w:space="0" w:color="auto"/>
      </w:divBdr>
    </w:div>
    <w:div w:id="1404376293">
      <w:marLeft w:val="0"/>
      <w:marRight w:val="0"/>
      <w:marTop w:val="0"/>
      <w:marBottom w:val="0"/>
      <w:divBdr>
        <w:top w:val="none" w:sz="0" w:space="0" w:color="auto"/>
        <w:left w:val="none" w:sz="0" w:space="0" w:color="auto"/>
        <w:bottom w:val="none" w:sz="0" w:space="0" w:color="auto"/>
        <w:right w:val="none" w:sz="0" w:space="0" w:color="auto"/>
      </w:divBdr>
    </w:div>
    <w:div w:id="1404376294">
      <w:marLeft w:val="0"/>
      <w:marRight w:val="0"/>
      <w:marTop w:val="0"/>
      <w:marBottom w:val="0"/>
      <w:divBdr>
        <w:top w:val="none" w:sz="0" w:space="0" w:color="auto"/>
        <w:left w:val="none" w:sz="0" w:space="0" w:color="auto"/>
        <w:bottom w:val="none" w:sz="0" w:space="0" w:color="auto"/>
        <w:right w:val="none" w:sz="0" w:space="0" w:color="auto"/>
      </w:divBdr>
    </w:div>
    <w:div w:id="1404376295">
      <w:marLeft w:val="0"/>
      <w:marRight w:val="0"/>
      <w:marTop w:val="0"/>
      <w:marBottom w:val="0"/>
      <w:divBdr>
        <w:top w:val="none" w:sz="0" w:space="0" w:color="auto"/>
        <w:left w:val="none" w:sz="0" w:space="0" w:color="auto"/>
        <w:bottom w:val="none" w:sz="0" w:space="0" w:color="auto"/>
        <w:right w:val="none" w:sz="0" w:space="0" w:color="auto"/>
      </w:divBdr>
    </w:div>
    <w:div w:id="1404376296">
      <w:marLeft w:val="0"/>
      <w:marRight w:val="0"/>
      <w:marTop w:val="0"/>
      <w:marBottom w:val="0"/>
      <w:divBdr>
        <w:top w:val="none" w:sz="0" w:space="0" w:color="auto"/>
        <w:left w:val="none" w:sz="0" w:space="0" w:color="auto"/>
        <w:bottom w:val="none" w:sz="0" w:space="0" w:color="auto"/>
        <w:right w:val="none" w:sz="0" w:space="0" w:color="auto"/>
      </w:divBdr>
    </w:div>
    <w:div w:id="1404376297">
      <w:marLeft w:val="0"/>
      <w:marRight w:val="0"/>
      <w:marTop w:val="0"/>
      <w:marBottom w:val="0"/>
      <w:divBdr>
        <w:top w:val="none" w:sz="0" w:space="0" w:color="auto"/>
        <w:left w:val="none" w:sz="0" w:space="0" w:color="auto"/>
        <w:bottom w:val="none" w:sz="0" w:space="0" w:color="auto"/>
        <w:right w:val="none" w:sz="0" w:space="0" w:color="auto"/>
      </w:divBdr>
    </w:div>
    <w:div w:id="1404376298">
      <w:marLeft w:val="0"/>
      <w:marRight w:val="0"/>
      <w:marTop w:val="0"/>
      <w:marBottom w:val="0"/>
      <w:divBdr>
        <w:top w:val="none" w:sz="0" w:space="0" w:color="auto"/>
        <w:left w:val="none" w:sz="0" w:space="0" w:color="auto"/>
        <w:bottom w:val="none" w:sz="0" w:space="0" w:color="auto"/>
        <w:right w:val="none" w:sz="0" w:space="0" w:color="auto"/>
      </w:divBdr>
    </w:div>
    <w:div w:id="1404376299">
      <w:marLeft w:val="0"/>
      <w:marRight w:val="0"/>
      <w:marTop w:val="0"/>
      <w:marBottom w:val="0"/>
      <w:divBdr>
        <w:top w:val="none" w:sz="0" w:space="0" w:color="auto"/>
        <w:left w:val="none" w:sz="0" w:space="0" w:color="auto"/>
        <w:bottom w:val="none" w:sz="0" w:space="0" w:color="auto"/>
        <w:right w:val="none" w:sz="0" w:space="0" w:color="auto"/>
      </w:divBdr>
    </w:div>
    <w:div w:id="1404376300">
      <w:marLeft w:val="0"/>
      <w:marRight w:val="0"/>
      <w:marTop w:val="0"/>
      <w:marBottom w:val="0"/>
      <w:divBdr>
        <w:top w:val="none" w:sz="0" w:space="0" w:color="auto"/>
        <w:left w:val="none" w:sz="0" w:space="0" w:color="auto"/>
        <w:bottom w:val="none" w:sz="0" w:space="0" w:color="auto"/>
        <w:right w:val="none" w:sz="0" w:space="0" w:color="auto"/>
      </w:divBdr>
    </w:div>
    <w:div w:id="1404376301">
      <w:marLeft w:val="0"/>
      <w:marRight w:val="0"/>
      <w:marTop w:val="0"/>
      <w:marBottom w:val="0"/>
      <w:divBdr>
        <w:top w:val="none" w:sz="0" w:space="0" w:color="auto"/>
        <w:left w:val="none" w:sz="0" w:space="0" w:color="auto"/>
        <w:bottom w:val="none" w:sz="0" w:space="0" w:color="auto"/>
        <w:right w:val="none" w:sz="0" w:space="0" w:color="auto"/>
      </w:divBdr>
    </w:div>
    <w:div w:id="1404376302">
      <w:marLeft w:val="0"/>
      <w:marRight w:val="0"/>
      <w:marTop w:val="0"/>
      <w:marBottom w:val="0"/>
      <w:divBdr>
        <w:top w:val="none" w:sz="0" w:space="0" w:color="auto"/>
        <w:left w:val="none" w:sz="0" w:space="0" w:color="auto"/>
        <w:bottom w:val="none" w:sz="0" w:space="0" w:color="auto"/>
        <w:right w:val="none" w:sz="0" w:space="0" w:color="auto"/>
      </w:divBdr>
    </w:div>
    <w:div w:id="1404376303">
      <w:marLeft w:val="0"/>
      <w:marRight w:val="0"/>
      <w:marTop w:val="0"/>
      <w:marBottom w:val="0"/>
      <w:divBdr>
        <w:top w:val="none" w:sz="0" w:space="0" w:color="auto"/>
        <w:left w:val="none" w:sz="0" w:space="0" w:color="auto"/>
        <w:bottom w:val="none" w:sz="0" w:space="0" w:color="auto"/>
        <w:right w:val="none" w:sz="0" w:space="0" w:color="auto"/>
      </w:divBdr>
    </w:div>
    <w:div w:id="1404376304">
      <w:marLeft w:val="0"/>
      <w:marRight w:val="0"/>
      <w:marTop w:val="0"/>
      <w:marBottom w:val="0"/>
      <w:divBdr>
        <w:top w:val="none" w:sz="0" w:space="0" w:color="auto"/>
        <w:left w:val="none" w:sz="0" w:space="0" w:color="auto"/>
        <w:bottom w:val="none" w:sz="0" w:space="0" w:color="auto"/>
        <w:right w:val="none" w:sz="0" w:space="0" w:color="auto"/>
      </w:divBdr>
    </w:div>
    <w:div w:id="1404376305">
      <w:marLeft w:val="0"/>
      <w:marRight w:val="0"/>
      <w:marTop w:val="0"/>
      <w:marBottom w:val="0"/>
      <w:divBdr>
        <w:top w:val="none" w:sz="0" w:space="0" w:color="auto"/>
        <w:left w:val="none" w:sz="0" w:space="0" w:color="auto"/>
        <w:bottom w:val="none" w:sz="0" w:space="0" w:color="auto"/>
        <w:right w:val="none" w:sz="0" w:space="0" w:color="auto"/>
      </w:divBdr>
    </w:div>
    <w:div w:id="1404376306">
      <w:marLeft w:val="0"/>
      <w:marRight w:val="0"/>
      <w:marTop w:val="0"/>
      <w:marBottom w:val="0"/>
      <w:divBdr>
        <w:top w:val="none" w:sz="0" w:space="0" w:color="auto"/>
        <w:left w:val="none" w:sz="0" w:space="0" w:color="auto"/>
        <w:bottom w:val="none" w:sz="0" w:space="0" w:color="auto"/>
        <w:right w:val="none" w:sz="0" w:space="0" w:color="auto"/>
      </w:divBdr>
    </w:div>
    <w:div w:id="1404376307">
      <w:marLeft w:val="0"/>
      <w:marRight w:val="0"/>
      <w:marTop w:val="0"/>
      <w:marBottom w:val="0"/>
      <w:divBdr>
        <w:top w:val="none" w:sz="0" w:space="0" w:color="auto"/>
        <w:left w:val="none" w:sz="0" w:space="0" w:color="auto"/>
        <w:bottom w:val="none" w:sz="0" w:space="0" w:color="auto"/>
        <w:right w:val="none" w:sz="0" w:space="0" w:color="auto"/>
      </w:divBdr>
    </w:div>
    <w:div w:id="1404376308">
      <w:marLeft w:val="0"/>
      <w:marRight w:val="0"/>
      <w:marTop w:val="0"/>
      <w:marBottom w:val="0"/>
      <w:divBdr>
        <w:top w:val="none" w:sz="0" w:space="0" w:color="auto"/>
        <w:left w:val="none" w:sz="0" w:space="0" w:color="auto"/>
        <w:bottom w:val="none" w:sz="0" w:space="0" w:color="auto"/>
        <w:right w:val="none" w:sz="0" w:space="0" w:color="auto"/>
      </w:divBdr>
    </w:div>
    <w:div w:id="1404376309">
      <w:marLeft w:val="0"/>
      <w:marRight w:val="0"/>
      <w:marTop w:val="0"/>
      <w:marBottom w:val="0"/>
      <w:divBdr>
        <w:top w:val="none" w:sz="0" w:space="0" w:color="auto"/>
        <w:left w:val="none" w:sz="0" w:space="0" w:color="auto"/>
        <w:bottom w:val="none" w:sz="0" w:space="0" w:color="auto"/>
        <w:right w:val="none" w:sz="0" w:space="0" w:color="auto"/>
      </w:divBdr>
    </w:div>
    <w:div w:id="1404376310">
      <w:marLeft w:val="0"/>
      <w:marRight w:val="0"/>
      <w:marTop w:val="0"/>
      <w:marBottom w:val="0"/>
      <w:divBdr>
        <w:top w:val="none" w:sz="0" w:space="0" w:color="auto"/>
        <w:left w:val="none" w:sz="0" w:space="0" w:color="auto"/>
        <w:bottom w:val="none" w:sz="0" w:space="0" w:color="auto"/>
        <w:right w:val="none" w:sz="0" w:space="0" w:color="auto"/>
      </w:divBdr>
    </w:div>
    <w:div w:id="1404376311">
      <w:marLeft w:val="0"/>
      <w:marRight w:val="0"/>
      <w:marTop w:val="0"/>
      <w:marBottom w:val="0"/>
      <w:divBdr>
        <w:top w:val="none" w:sz="0" w:space="0" w:color="auto"/>
        <w:left w:val="none" w:sz="0" w:space="0" w:color="auto"/>
        <w:bottom w:val="none" w:sz="0" w:space="0" w:color="auto"/>
        <w:right w:val="none" w:sz="0" w:space="0" w:color="auto"/>
      </w:divBdr>
    </w:div>
    <w:div w:id="1439790770">
      <w:bodyDiv w:val="1"/>
      <w:marLeft w:val="0"/>
      <w:marRight w:val="0"/>
      <w:marTop w:val="0"/>
      <w:marBottom w:val="0"/>
      <w:divBdr>
        <w:top w:val="none" w:sz="0" w:space="0" w:color="auto"/>
        <w:left w:val="none" w:sz="0" w:space="0" w:color="auto"/>
        <w:bottom w:val="none" w:sz="0" w:space="0" w:color="auto"/>
        <w:right w:val="none" w:sz="0" w:space="0" w:color="auto"/>
      </w:divBdr>
    </w:div>
    <w:div w:id="1440223188">
      <w:bodyDiv w:val="1"/>
      <w:marLeft w:val="0"/>
      <w:marRight w:val="0"/>
      <w:marTop w:val="0"/>
      <w:marBottom w:val="0"/>
      <w:divBdr>
        <w:top w:val="none" w:sz="0" w:space="0" w:color="auto"/>
        <w:left w:val="none" w:sz="0" w:space="0" w:color="auto"/>
        <w:bottom w:val="none" w:sz="0" w:space="0" w:color="auto"/>
        <w:right w:val="none" w:sz="0" w:space="0" w:color="auto"/>
      </w:divBdr>
    </w:div>
    <w:div w:id="1452095784">
      <w:bodyDiv w:val="1"/>
      <w:marLeft w:val="0"/>
      <w:marRight w:val="0"/>
      <w:marTop w:val="0"/>
      <w:marBottom w:val="0"/>
      <w:divBdr>
        <w:top w:val="none" w:sz="0" w:space="0" w:color="auto"/>
        <w:left w:val="none" w:sz="0" w:space="0" w:color="auto"/>
        <w:bottom w:val="none" w:sz="0" w:space="0" w:color="auto"/>
        <w:right w:val="none" w:sz="0" w:space="0" w:color="auto"/>
      </w:divBdr>
    </w:div>
    <w:div w:id="1457991561">
      <w:bodyDiv w:val="1"/>
      <w:marLeft w:val="0"/>
      <w:marRight w:val="0"/>
      <w:marTop w:val="0"/>
      <w:marBottom w:val="0"/>
      <w:divBdr>
        <w:top w:val="none" w:sz="0" w:space="0" w:color="auto"/>
        <w:left w:val="none" w:sz="0" w:space="0" w:color="auto"/>
        <w:bottom w:val="none" w:sz="0" w:space="0" w:color="auto"/>
        <w:right w:val="none" w:sz="0" w:space="0" w:color="auto"/>
      </w:divBdr>
    </w:div>
    <w:div w:id="1494834891">
      <w:bodyDiv w:val="1"/>
      <w:marLeft w:val="0"/>
      <w:marRight w:val="0"/>
      <w:marTop w:val="0"/>
      <w:marBottom w:val="0"/>
      <w:divBdr>
        <w:top w:val="none" w:sz="0" w:space="0" w:color="auto"/>
        <w:left w:val="none" w:sz="0" w:space="0" w:color="auto"/>
        <w:bottom w:val="none" w:sz="0" w:space="0" w:color="auto"/>
        <w:right w:val="none" w:sz="0" w:space="0" w:color="auto"/>
      </w:divBdr>
    </w:div>
    <w:div w:id="1518999624">
      <w:bodyDiv w:val="1"/>
      <w:marLeft w:val="0"/>
      <w:marRight w:val="0"/>
      <w:marTop w:val="0"/>
      <w:marBottom w:val="0"/>
      <w:divBdr>
        <w:top w:val="none" w:sz="0" w:space="0" w:color="auto"/>
        <w:left w:val="none" w:sz="0" w:space="0" w:color="auto"/>
        <w:bottom w:val="none" w:sz="0" w:space="0" w:color="auto"/>
        <w:right w:val="none" w:sz="0" w:space="0" w:color="auto"/>
      </w:divBdr>
    </w:div>
    <w:div w:id="1528563350">
      <w:bodyDiv w:val="1"/>
      <w:marLeft w:val="0"/>
      <w:marRight w:val="0"/>
      <w:marTop w:val="0"/>
      <w:marBottom w:val="0"/>
      <w:divBdr>
        <w:top w:val="none" w:sz="0" w:space="0" w:color="auto"/>
        <w:left w:val="none" w:sz="0" w:space="0" w:color="auto"/>
        <w:bottom w:val="none" w:sz="0" w:space="0" w:color="auto"/>
        <w:right w:val="none" w:sz="0" w:space="0" w:color="auto"/>
      </w:divBdr>
    </w:div>
    <w:div w:id="1528641088">
      <w:bodyDiv w:val="1"/>
      <w:marLeft w:val="0"/>
      <w:marRight w:val="0"/>
      <w:marTop w:val="0"/>
      <w:marBottom w:val="0"/>
      <w:divBdr>
        <w:top w:val="none" w:sz="0" w:space="0" w:color="auto"/>
        <w:left w:val="none" w:sz="0" w:space="0" w:color="auto"/>
        <w:bottom w:val="none" w:sz="0" w:space="0" w:color="auto"/>
        <w:right w:val="none" w:sz="0" w:space="0" w:color="auto"/>
      </w:divBdr>
      <w:divsChild>
        <w:div w:id="241448529">
          <w:marLeft w:val="0"/>
          <w:marRight w:val="0"/>
          <w:marTop w:val="0"/>
          <w:marBottom w:val="0"/>
          <w:divBdr>
            <w:top w:val="none" w:sz="0" w:space="0" w:color="auto"/>
            <w:left w:val="none" w:sz="0" w:space="0" w:color="auto"/>
            <w:bottom w:val="none" w:sz="0" w:space="0" w:color="auto"/>
            <w:right w:val="none" w:sz="0" w:space="0" w:color="auto"/>
          </w:divBdr>
          <w:divsChild>
            <w:div w:id="3438497">
              <w:marLeft w:val="0"/>
              <w:marRight w:val="0"/>
              <w:marTop w:val="0"/>
              <w:marBottom w:val="0"/>
              <w:divBdr>
                <w:top w:val="none" w:sz="0" w:space="0" w:color="auto"/>
                <w:left w:val="none" w:sz="0" w:space="0" w:color="auto"/>
                <w:bottom w:val="none" w:sz="0" w:space="0" w:color="auto"/>
                <w:right w:val="none" w:sz="0" w:space="0" w:color="auto"/>
              </w:divBdr>
              <w:divsChild>
                <w:div w:id="1694918189">
                  <w:marLeft w:val="0"/>
                  <w:marRight w:val="0"/>
                  <w:marTop w:val="0"/>
                  <w:marBottom w:val="0"/>
                  <w:divBdr>
                    <w:top w:val="none" w:sz="0" w:space="0" w:color="auto"/>
                    <w:left w:val="none" w:sz="0" w:space="0" w:color="auto"/>
                    <w:bottom w:val="none" w:sz="0" w:space="0" w:color="auto"/>
                    <w:right w:val="none" w:sz="0" w:space="0" w:color="auto"/>
                  </w:divBdr>
                  <w:divsChild>
                    <w:div w:id="824278948">
                      <w:marLeft w:val="0"/>
                      <w:marRight w:val="0"/>
                      <w:marTop w:val="0"/>
                      <w:marBottom w:val="0"/>
                      <w:divBdr>
                        <w:top w:val="none" w:sz="0" w:space="0" w:color="auto"/>
                        <w:left w:val="none" w:sz="0" w:space="0" w:color="auto"/>
                        <w:bottom w:val="none" w:sz="0" w:space="0" w:color="auto"/>
                        <w:right w:val="none" w:sz="0" w:space="0" w:color="auto"/>
                      </w:divBdr>
                      <w:divsChild>
                        <w:div w:id="101908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571111">
      <w:bodyDiv w:val="1"/>
      <w:marLeft w:val="0"/>
      <w:marRight w:val="0"/>
      <w:marTop w:val="0"/>
      <w:marBottom w:val="0"/>
      <w:divBdr>
        <w:top w:val="none" w:sz="0" w:space="0" w:color="auto"/>
        <w:left w:val="none" w:sz="0" w:space="0" w:color="auto"/>
        <w:bottom w:val="none" w:sz="0" w:space="0" w:color="auto"/>
        <w:right w:val="none" w:sz="0" w:space="0" w:color="auto"/>
      </w:divBdr>
    </w:div>
    <w:div w:id="1537542380">
      <w:bodyDiv w:val="1"/>
      <w:marLeft w:val="0"/>
      <w:marRight w:val="0"/>
      <w:marTop w:val="0"/>
      <w:marBottom w:val="0"/>
      <w:divBdr>
        <w:top w:val="none" w:sz="0" w:space="0" w:color="auto"/>
        <w:left w:val="none" w:sz="0" w:space="0" w:color="auto"/>
        <w:bottom w:val="none" w:sz="0" w:space="0" w:color="auto"/>
        <w:right w:val="none" w:sz="0" w:space="0" w:color="auto"/>
      </w:divBdr>
    </w:div>
    <w:div w:id="1552231542">
      <w:bodyDiv w:val="1"/>
      <w:marLeft w:val="0"/>
      <w:marRight w:val="0"/>
      <w:marTop w:val="0"/>
      <w:marBottom w:val="0"/>
      <w:divBdr>
        <w:top w:val="none" w:sz="0" w:space="0" w:color="auto"/>
        <w:left w:val="none" w:sz="0" w:space="0" w:color="auto"/>
        <w:bottom w:val="none" w:sz="0" w:space="0" w:color="auto"/>
        <w:right w:val="none" w:sz="0" w:space="0" w:color="auto"/>
      </w:divBdr>
      <w:divsChild>
        <w:div w:id="1843816441">
          <w:marLeft w:val="691"/>
          <w:marRight w:val="0"/>
          <w:marTop w:val="100"/>
          <w:marBottom w:val="0"/>
          <w:divBdr>
            <w:top w:val="none" w:sz="0" w:space="0" w:color="auto"/>
            <w:left w:val="none" w:sz="0" w:space="0" w:color="auto"/>
            <w:bottom w:val="none" w:sz="0" w:space="0" w:color="auto"/>
            <w:right w:val="none" w:sz="0" w:space="0" w:color="auto"/>
          </w:divBdr>
        </w:div>
      </w:divsChild>
    </w:div>
    <w:div w:id="1575361568">
      <w:bodyDiv w:val="1"/>
      <w:marLeft w:val="0"/>
      <w:marRight w:val="0"/>
      <w:marTop w:val="0"/>
      <w:marBottom w:val="0"/>
      <w:divBdr>
        <w:top w:val="none" w:sz="0" w:space="0" w:color="auto"/>
        <w:left w:val="none" w:sz="0" w:space="0" w:color="auto"/>
        <w:bottom w:val="none" w:sz="0" w:space="0" w:color="auto"/>
        <w:right w:val="none" w:sz="0" w:space="0" w:color="auto"/>
      </w:divBdr>
    </w:div>
    <w:div w:id="1578007843">
      <w:bodyDiv w:val="1"/>
      <w:marLeft w:val="0"/>
      <w:marRight w:val="0"/>
      <w:marTop w:val="0"/>
      <w:marBottom w:val="0"/>
      <w:divBdr>
        <w:top w:val="none" w:sz="0" w:space="0" w:color="auto"/>
        <w:left w:val="none" w:sz="0" w:space="0" w:color="auto"/>
        <w:bottom w:val="none" w:sz="0" w:space="0" w:color="auto"/>
        <w:right w:val="none" w:sz="0" w:space="0" w:color="auto"/>
      </w:divBdr>
    </w:div>
    <w:div w:id="1584337200">
      <w:bodyDiv w:val="1"/>
      <w:marLeft w:val="0"/>
      <w:marRight w:val="0"/>
      <w:marTop w:val="0"/>
      <w:marBottom w:val="0"/>
      <w:divBdr>
        <w:top w:val="none" w:sz="0" w:space="0" w:color="auto"/>
        <w:left w:val="none" w:sz="0" w:space="0" w:color="auto"/>
        <w:bottom w:val="none" w:sz="0" w:space="0" w:color="auto"/>
        <w:right w:val="none" w:sz="0" w:space="0" w:color="auto"/>
      </w:divBdr>
    </w:div>
    <w:div w:id="1589196356">
      <w:bodyDiv w:val="1"/>
      <w:marLeft w:val="0"/>
      <w:marRight w:val="0"/>
      <w:marTop w:val="0"/>
      <w:marBottom w:val="0"/>
      <w:divBdr>
        <w:top w:val="none" w:sz="0" w:space="0" w:color="auto"/>
        <w:left w:val="none" w:sz="0" w:space="0" w:color="auto"/>
        <w:bottom w:val="none" w:sz="0" w:space="0" w:color="auto"/>
        <w:right w:val="none" w:sz="0" w:space="0" w:color="auto"/>
      </w:divBdr>
    </w:div>
    <w:div w:id="1610356338">
      <w:bodyDiv w:val="1"/>
      <w:marLeft w:val="0"/>
      <w:marRight w:val="0"/>
      <w:marTop w:val="0"/>
      <w:marBottom w:val="0"/>
      <w:divBdr>
        <w:top w:val="none" w:sz="0" w:space="0" w:color="auto"/>
        <w:left w:val="none" w:sz="0" w:space="0" w:color="auto"/>
        <w:bottom w:val="none" w:sz="0" w:space="0" w:color="auto"/>
        <w:right w:val="none" w:sz="0" w:space="0" w:color="auto"/>
      </w:divBdr>
    </w:div>
    <w:div w:id="1616477380">
      <w:bodyDiv w:val="1"/>
      <w:marLeft w:val="0"/>
      <w:marRight w:val="0"/>
      <w:marTop w:val="0"/>
      <w:marBottom w:val="0"/>
      <w:divBdr>
        <w:top w:val="none" w:sz="0" w:space="0" w:color="auto"/>
        <w:left w:val="none" w:sz="0" w:space="0" w:color="auto"/>
        <w:bottom w:val="none" w:sz="0" w:space="0" w:color="auto"/>
        <w:right w:val="none" w:sz="0" w:space="0" w:color="auto"/>
      </w:divBdr>
      <w:divsChild>
        <w:div w:id="1959028372">
          <w:marLeft w:val="0"/>
          <w:marRight w:val="0"/>
          <w:marTop w:val="0"/>
          <w:marBottom w:val="0"/>
          <w:divBdr>
            <w:top w:val="none" w:sz="0" w:space="0" w:color="auto"/>
            <w:left w:val="none" w:sz="0" w:space="0" w:color="auto"/>
            <w:bottom w:val="none" w:sz="0" w:space="0" w:color="auto"/>
            <w:right w:val="none" w:sz="0" w:space="0" w:color="auto"/>
          </w:divBdr>
          <w:divsChild>
            <w:div w:id="751120323">
              <w:marLeft w:val="0"/>
              <w:marRight w:val="0"/>
              <w:marTop w:val="0"/>
              <w:marBottom w:val="0"/>
              <w:divBdr>
                <w:top w:val="none" w:sz="0" w:space="0" w:color="auto"/>
                <w:left w:val="none" w:sz="0" w:space="0" w:color="auto"/>
                <w:bottom w:val="none" w:sz="0" w:space="0" w:color="auto"/>
                <w:right w:val="none" w:sz="0" w:space="0" w:color="auto"/>
              </w:divBdr>
              <w:divsChild>
                <w:div w:id="234125378">
                  <w:marLeft w:val="0"/>
                  <w:marRight w:val="0"/>
                  <w:marTop w:val="0"/>
                  <w:marBottom w:val="0"/>
                  <w:divBdr>
                    <w:top w:val="none" w:sz="0" w:space="0" w:color="auto"/>
                    <w:left w:val="none" w:sz="0" w:space="0" w:color="auto"/>
                    <w:bottom w:val="none" w:sz="0" w:space="0" w:color="auto"/>
                    <w:right w:val="none" w:sz="0" w:space="0" w:color="auto"/>
                  </w:divBdr>
                  <w:divsChild>
                    <w:div w:id="91883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907943">
      <w:bodyDiv w:val="1"/>
      <w:marLeft w:val="0"/>
      <w:marRight w:val="0"/>
      <w:marTop w:val="0"/>
      <w:marBottom w:val="0"/>
      <w:divBdr>
        <w:top w:val="none" w:sz="0" w:space="0" w:color="auto"/>
        <w:left w:val="none" w:sz="0" w:space="0" w:color="auto"/>
        <w:bottom w:val="none" w:sz="0" w:space="0" w:color="auto"/>
        <w:right w:val="none" w:sz="0" w:space="0" w:color="auto"/>
      </w:divBdr>
    </w:div>
    <w:div w:id="1621065449">
      <w:bodyDiv w:val="1"/>
      <w:marLeft w:val="0"/>
      <w:marRight w:val="0"/>
      <w:marTop w:val="0"/>
      <w:marBottom w:val="0"/>
      <w:divBdr>
        <w:top w:val="none" w:sz="0" w:space="0" w:color="auto"/>
        <w:left w:val="none" w:sz="0" w:space="0" w:color="auto"/>
        <w:bottom w:val="none" w:sz="0" w:space="0" w:color="auto"/>
        <w:right w:val="none" w:sz="0" w:space="0" w:color="auto"/>
      </w:divBdr>
    </w:div>
    <w:div w:id="1630622952">
      <w:bodyDiv w:val="1"/>
      <w:marLeft w:val="0"/>
      <w:marRight w:val="0"/>
      <w:marTop w:val="0"/>
      <w:marBottom w:val="0"/>
      <w:divBdr>
        <w:top w:val="none" w:sz="0" w:space="0" w:color="auto"/>
        <w:left w:val="none" w:sz="0" w:space="0" w:color="auto"/>
        <w:bottom w:val="none" w:sz="0" w:space="0" w:color="auto"/>
        <w:right w:val="none" w:sz="0" w:space="0" w:color="auto"/>
      </w:divBdr>
    </w:div>
    <w:div w:id="1657611019">
      <w:bodyDiv w:val="1"/>
      <w:marLeft w:val="0"/>
      <w:marRight w:val="0"/>
      <w:marTop w:val="0"/>
      <w:marBottom w:val="0"/>
      <w:divBdr>
        <w:top w:val="none" w:sz="0" w:space="0" w:color="auto"/>
        <w:left w:val="none" w:sz="0" w:space="0" w:color="auto"/>
        <w:bottom w:val="none" w:sz="0" w:space="0" w:color="auto"/>
        <w:right w:val="none" w:sz="0" w:space="0" w:color="auto"/>
      </w:divBdr>
    </w:div>
    <w:div w:id="1657954970">
      <w:bodyDiv w:val="1"/>
      <w:marLeft w:val="0"/>
      <w:marRight w:val="0"/>
      <w:marTop w:val="0"/>
      <w:marBottom w:val="0"/>
      <w:divBdr>
        <w:top w:val="none" w:sz="0" w:space="0" w:color="auto"/>
        <w:left w:val="none" w:sz="0" w:space="0" w:color="auto"/>
        <w:bottom w:val="none" w:sz="0" w:space="0" w:color="auto"/>
        <w:right w:val="none" w:sz="0" w:space="0" w:color="auto"/>
      </w:divBdr>
    </w:div>
    <w:div w:id="1665471043">
      <w:bodyDiv w:val="1"/>
      <w:marLeft w:val="0"/>
      <w:marRight w:val="0"/>
      <w:marTop w:val="0"/>
      <w:marBottom w:val="0"/>
      <w:divBdr>
        <w:top w:val="none" w:sz="0" w:space="0" w:color="auto"/>
        <w:left w:val="none" w:sz="0" w:space="0" w:color="auto"/>
        <w:bottom w:val="none" w:sz="0" w:space="0" w:color="auto"/>
        <w:right w:val="none" w:sz="0" w:space="0" w:color="auto"/>
      </w:divBdr>
    </w:div>
    <w:div w:id="1667322330">
      <w:bodyDiv w:val="1"/>
      <w:marLeft w:val="0"/>
      <w:marRight w:val="0"/>
      <w:marTop w:val="0"/>
      <w:marBottom w:val="0"/>
      <w:divBdr>
        <w:top w:val="none" w:sz="0" w:space="0" w:color="auto"/>
        <w:left w:val="none" w:sz="0" w:space="0" w:color="auto"/>
        <w:bottom w:val="none" w:sz="0" w:space="0" w:color="auto"/>
        <w:right w:val="none" w:sz="0" w:space="0" w:color="auto"/>
      </w:divBdr>
    </w:div>
    <w:div w:id="1669479954">
      <w:bodyDiv w:val="1"/>
      <w:marLeft w:val="0"/>
      <w:marRight w:val="0"/>
      <w:marTop w:val="0"/>
      <w:marBottom w:val="0"/>
      <w:divBdr>
        <w:top w:val="none" w:sz="0" w:space="0" w:color="auto"/>
        <w:left w:val="none" w:sz="0" w:space="0" w:color="auto"/>
        <w:bottom w:val="none" w:sz="0" w:space="0" w:color="auto"/>
        <w:right w:val="none" w:sz="0" w:space="0" w:color="auto"/>
      </w:divBdr>
    </w:div>
    <w:div w:id="1699891137">
      <w:bodyDiv w:val="1"/>
      <w:marLeft w:val="0"/>
      <w:marRight w:val="0"/>
      <w:marTop w:val="0"/>
      <w:marBottom w:val="0"/>
      <w:divBdr>
        <w:top w:val="none" w:sz="0" w:space="0" w:color="auto"/>
        <w:left w:val="none" w:sz="0" w:space="0" w:color="auto"/>
        <w:bottom w:val="none" w:sz="0" w:space="0" w:color="auto"/>
        <w:right w:val="none" w:sz="0" w:space="0" w:color="auto"/>
      </w:divBdr>
    </w:div>
    <w:div w:id="1703899845">
      <w:bodyDiv w:val="1"/>
      <w:marLeft w:val="0"/>
      <w:marRight w:val="0"/>
      <w:marTop w:val="0"/>
      <w:marBottom w:val="0"/>
      <w:divBdr>
        <w:top w:val="none" w:sz="0" w:space="0" w:color="auto"/>
        <w:left w:val="none" w:sz="0" w:space="0" w:color="auto"/>
        <w:bottom w:val="none" w:sz="0" w:space="0" w:color="auto"/>
        <w:right w:val="none" w:sz="0" w:space="0" w:color="auto"/>
      </w:divBdr>
    </w:div>
    <w:div w:id="1728648470">
      <w:bodyDiv w:val="1"/>
      <w:marLeft w:val="0"/>
      <w:marRight w:val="0"/>
      <w:marTop w:val="0"/>
      <w:marBottom w:val="0"/>
      <w:divBdr>
        <w:top w:val="none" w:sz="0" w:space="0" w:color="auto"/>
        <w:left w:val="none" w:sz="0" w:space="0" w:color="auto"/>
        <w:bottom w:val="none" w:sz="0" w:space="0" w:color="auto"/>
        <w:right w:val="none" w:sz="0" w:space="0" w:color="auto"/>
      </w:divBdr>
    </w:div>
    <w:div w:id="1753966612">
      <w:bodyDiv w:val="1"/>
      <w:marLeft w:val="0"/>
      <w:marRight w:val="0"/>
      <w:marTop w:val="0"/>
      <w:marBottom w:val="0"/>
      <w:divBdr>
        <w:top w:val="none" w:sz="0" w:space="0" w:color="auto"/>
        <w:left w:val="none" w:sz="0" w:space="0" w:color="auto"/>
        <w:bottom w:val="none" w:sz="0" w:space="0" w:color="auto"/>
        <w:right w:val="none" w:sz="0" w:space="0" w:color="auto"/>
      </w:divBdr>
    </w:div>
    <w:div w:id="1754083146">
      <w:bodyDiv w:val="1"/>
      <w:marLeft w:val="0"/>
      <w:marRight w:val="0"/>
      <w:marTop w:val="0"/>
      <w:marBottom w:val="0"/>
      <w:divBdr>
        <w:top w:val="none" w:sz="0" w:space="0" w:color="auto"/>
        <w:left w:val="none" w:sz="0" w:space="0" w:color="auto"/>
        <w:bottom w:val="none" w:sz="0" w:space="0" w:color="auto"/>
        <w:right w:val="none" w:sz="0" w:space="0" w:color="auto"/>
      </w:divBdr>
    </w:div>
    <w:div w:id="1756245318">
      <w:bodyDiv w:val="1"/>
      <w:marLeft w:val="0"/>
      <w:marRight w:val="0"/>
      <w:marTop w:val="0"/>
      <w:marBottom w:val="0"/>
      <w:divBdr>
        <w:top w:val="none" w:sz="0" w:space="0" w:color="auto"/>
        <w:left w:val="none" w:sz="0" w:space="0" w:color="auto"/>
        <w:bottom w:val="none" w:sz="0" w:space="0" w:color="auto"/>
        <w:right w:val="none" w:sz="0" w:space="0" w:color="auto"/>
      </w:divBdr>
    </w:div>
    <w:div w:id="1757748717">
      <w:bodyDiv w:val="1"/>
      <w:marLeft w:val="0"/>
      <w:marRight w:val="0"/>
      <w:marTop w:val="0"/>
      <w:marBottom w:val="0"/>
      <w:divBdr>
        <w:top w:val="none" w:sz="0" w:space="0" w:color="auto"/>
        <w:left w:val="none" w:sz="0" w:space="0" w:color="auto"/>
        <w:bottom w:val="none" w:sz="0" w:space="0" w:color="auto"/>
        <w:right w:val="none" w:sz="0" w:space="0" w:color="auto"/>
      </w:divBdr>
    </w:div>
    <w:div w:id="1777946333">
      <w:bodyDiv w:val="1"/>
      <w:marLeft w:val="0"/>
      <w:marRight w:val="0"/>
      <w:marTop w:val="0"/>
      <w:marBottom w:val="0"/>
      <w:divBdr>
        <w:top w:val="none" w:sz="0" w:space="0" w:color="auto"/>
        <w:left w:val="none" w:sz="0" w:space="0" w:color="auto"/>
        <w:bottom w:val="none" w:sz="0" w:space="0" w:color="auto"/>
        <w:right w:val="none" w:sz="0" w:space="0" w:color="auto"/>
      </w:divBdr>
    </w:div>
    <w:div w:id="1792431262">
      <w:bodyDiv w:val="1"/>
      <w:marLeft w:val="0"/>
      <w:marRight w:val="0"/>
      <w:marTop w:val="0"/>
      <w:marBottom w:val="0"/>
      <w:divBdr>
        <w:top w:val="none" w:sz="0" w:space="0" w:color="auto"/>
        <w:left w:val="none" w:sz="0" w:space="0" w:color="auto"/>
        <w:bottom w:val="none" w:sz="0" w:space="0" w:color="auto"/>
        <w:right w:val="none" w:sz="0" w:space="0" w:color="auto"/>
      </w:divBdr>
      <w:divsChild>
        <w:div w:id="1836220293">
          <w:marLeft w:val="0"/>
          <w:marRight w:val="0"/>
          <w:marTop w:val="0"/>
          <w:marBottom w:val="0"/>
          <w:divBdr>
            <w:top w:val="none" w:sz="0" w:space="0" w:color="auto"/>
            <w:left w:val="none" w:sz="0" w:space="0" w:color="auto"/>
            <w:bottom w:val="none" w:sz="0" w:space="0" w:color="auto"/>
            <w:right w:val="none" w:sz="0" w:space="0" w:color="auto"/>
          </w:divBdr>
        </w:div>
      </w:divsChild>
    </w:div>
    <w:div w:id="1812749585">
      <w:bodyDiv w:val="1"/>
      <w:marLeft w:val="0"/>
      <w:marRight w:val="0"/>
      <w:marTop w:val="0"/>
      <w:marBottom w:val="0"/>
      <w:divBdr>
        <w:top w:val="none" w:sz="0" w:space="0" w:color="auto"/>
        <w:left w:val="none" w:sz="0" w:space="0" w:color="auto"/>
        <w:bottom w:val="none" w:sz="0" w:space="0" w:color="auto"/>
        <w:right w:val="none" w:sz="0" w:space="0" w:color="auto"/>
      </w:divBdr>
    </w:div>
    <w:div w:id="1817718760">
      <w:bodyDiv w:val="1"/>
      <w:marLeft w:val="0"/>
      <w:marRight w:val="0"/>
      <w:marTop w:val="0"/>
      <w:marBottom w:val="0"/>
      <w:divBdr>
        <w:top w:val="none" w:sz="0" w:space="0" w:color="auto"/>
        <w:left w:val="none" w:sz="0" w:space="0" w:color="auto"/>
        <w:bottom w:val="none" w:sz="0" w:space="0" w:color="auto"/>
        <w:right w:val="none" w:sz="0" w:space="0" w:color="auto"/>
      </w:divBdr>
    </w:div>
    <w:div w:id="1829054802">
      <w:bodyDiv w:val="1"/>
      <w:marLeft w:val="0"/>
      <w:marRight w:val="0"/>
      <w:marTop w:val="0"/>
      <w:marBottom w:val="0"/>
      <w:divBdr>
        <w:top w:val="none" w:sz="0" w:space="0" w:color="auto"/>
        <w:left w:val="none" w:sz="0" w:space="0" w:color="auto"/>
        <w:bottom w:val="none" w:sz="0" w:space="0" w:color="auto"/>
        <w:right w:val="none" w:sz="0" w:space="0" w:color="auto"/>
      </w:divBdr>
    </w:div>
    <w:div w:id="1841775829">
      <w:bodyDiv w:val="1"/>
      <w:marLeft w:val="390"/>
      <w:marRight w:val="390"/>
      <w:marTop w:val="0"/>
      <w:marBottom w:val="0"/>
      <w:divBdr>
        <w:top w:val="none" w:sz="0" w:space="0" w:color="auto"/>
        <w:left w:val="none" w:sz="0" w:space="0" w:color="auto"/>
        <w:bottom w:val="none" w:sz="0" w:space="0" w:color="auto"/>
        <w:right w:val="none" w:sz="0" w:space="0" w:color="auto"/>
      </w:divBdr>
    </w:div>
    <w:div w:id="1858232322">
      <w:bodyDiv w:val="1"/>
      <w:marLeft w:val="0"/>
      <w:marRight w:val="0"/>
      <w:marTop w:val="0"/>
      <w:marBottom w:val="0"/>
      <w:divBdr>
        <w:top w:val="none" w:sz="0" w:space="0" w:color="auto"/>
        <w:left w:val="none" w:sz="0" w:space="0" w:color="auto"/>
        <w:bottom w:val="none" w:sz="0" w:space="0" w:color="auto"/>
        <w:right w:val="none" w:sz="0" w:space="0" w:color="auto"/>
      </w:divBdr>
    </w:div>
    <w:div w:id="1859388300">
      <w:bodyDiv w:val="1"/>
      <w:marLeft w:val="0"/>
      <w:marRight w:val="0"/>
      <w:marTop w:val="0"/>
      <w:marBottom w:val="0"/>
      <w:divBdr>
        <w:top w:val="none" w:sz="0" w:space="0" w:color="auto"/>
        <w:left w:val="none" w:sz="0" w:space="0" w:color="auto"/>
        <w:bottom w:val="none" w:sz="0" w:space="0" w:color="auto"/>
        <w:right w:val="none" w:sz="0" w:space="0" w:color="auto"/>
      </w:divBdr>
    </w:div>
    <w:div w:id="1866598060">
      <w:bodyDiv w:val="1"/>
      <w:marLeft w:val="0"/>
      <w:marRight w:val="0"/>
      <w:marTop w:val="0"/>
      <w:marBottom w:val="0"/>
      <w:divBdr>
        <w:top w:val="none" w:sz="0" w:space="0" w:color="auto"/>
        <w:left w:val="none" w:sz="0" w:space="0" w:color="auto"/>
        <w:bottom w:val="none" w:sz="0" w:space="0" w:color="auto"/>
        <w:right w:val="none" w:sz="0" w:space="0" w:color="auto"/>
      </w:divBdr>
    </w:div>
    <w:div w:id="1869222349">
      <w:bodyDiv w:val="1"/>
      <w:marLeft w:val="0"/>
      <w:marRight w:val="0"/>
      <w:marTop w:val="0"/>
      <w:marBottom w:val="0"/>
      <w:divBdr>
        <w:top w:val="none" w:sz="0" w:space="0" w:color="auto"/>
        <w:left w:val="none" w:sz="0" w:space="0" w:color="auto"/>
        <w:bottom w:val="none" w:sz="0" w:space="0" w:color="auto"/>
        <w:right w:val="none" w:sz="0" w:space="0" w:color="auto"/>
      </w:divBdr>
    </w:div>
    <w:div w:id="1874072988">
      <w:bodyDiv w:val="1"/>
      <w:marLeft w:val="0"/>
      <w:marRight w:val="0"/>
      <w:marTop w:val="0"/>
      <w:marBottom w:val="0"/>
      <w:divBdr>
        <w:top w:val="none" w:sz="0" w:space="0" w:color="auto"/>
        <w:left w:val="none" w:sz="0" w:space="0" w:color="auto"/>
        <w:bottom w:val="none" w:sz="0" w:space="0" w:color="auto"/>
        <w:right w:val="none" w:sz="0" w:space="0" w:color="auto"/>
      </w:divBdr>
    </w:div>
    <w:div w:id="1888419927">
      <w:bodyDiv w:val="1"/>
      <w:marLeft w:val="0"/>
      <w:marRight w:val="0"/>
      <w:marTop w:val="0"/>
      <w:marBottom w:val="0"/>
      <w:divBdr>
        <w:top w:val="none" w:sz="0" w:space="0" w:color="auto"/>
        <w:left w:val="none" w:sz="0" w:space="0" w:color="auto"/>
        <w:bottom w:val="none" w:sz="0" w:space="0" w:color="auto"/>
        <w:right w:val="none" w:sz="0" w:space="0" w:color="auto"/>
      </w:divBdr>
    </w:div>
    <w:div w:id="1907714832">
      <w:bodyDiv w:val="1"/>
      <w:marLeft w:val="0"/>
      <w:marRight w:val="0"/>
      <w:marTop w:val="0"/>
      <w:marBottom w:val="0"/>
      <w:divBdr>
        <w:top w:val="none" w:sz="0" w:space="0" w:color="auto"/>
        <w:left w:val="none" w:sz="0" w:space="0" w:color="auto"/>
        <w:bottom w:val="none" w:sz="0" w:space="0" w:color="auto"/>
        <w:right w:val="none" w:sz="0" w:space="0" w:color="auto"/>
      </w:divBdr>
    </w:div>
    <w:div w:id="1912471579">
      <w:bodyDiv w:val="1"/>
      <w:marLeft w:val="0"/>
      <w:marRight w:val="0"/>
      <w:marTop w:val="0"/>
      <w:marBottom w:val="0"/>
      <w:divBdr>
        <w:top w:val="none" w:sz="0" w:space="0" w:color="auto"/>
        <w:left w:val="none" w:sz="0" w:space="0" w:color="auto"/>
        <w:bottom w:val="none" w:sz="0" w:space="0" w:color="auto"/>
        <w:right w:val="none" w:sz="0" w:space="0" w:color="auto"/>
      </w:divBdr>
    </w:div>
    <w:div w:id="1914466013">
      <w:bodyDiv w:val="1"/>
      <w:marLeft w:val="0"/>
      <w:marRight w:val="0"/>
      <w:marTop w:val="0"/>
      <w:marBottom w:val="0"/>
      <w:divBdr>
        <w:top w:val="none" w:sz="0" w:space="0" w:color="auto"/>
        <w:left w:val="none" w:sz="0" w:space="0" w:color="auto"/>
        <w:bottom w:val="none" w:sz="0" w:space="0" w:color="auto"/>
        <w:right w:val="none" w:sz="0" w:space="0" w:color="auto"/>
      </w:divBdr>
    </w:div>
    <w:div w:id="1921332275">
      <w:bodyDiv w:val="1"/>
      <w:marLeft w:val="0"/>
      <w:marRight w:val="0"/>
      <w:marTop w:val="0"/>
      <w:marBottom w:val="0"/>
      <w:divBdr>
        <w:top w:val="none" w:sz="0" w:space="0" w:color="auto"/>
        <w:left w:val="none" w:sz="0" w:space="0" w:color="auto"/>
        <w:bottom w:val="none" w:sz="0" w:space="0" w:color="auto"/>
        <w:right w:val="none" w:sz="0" w:space="0" w:color="auto"/>
      </w:divBdr>
    </w:div>
    <w:div w:id="1923030643">
      <w:bodyDiv w:val="1"/>
      <w:marLeft w:val="0"/>
      <w:marRight w:val="0"/>
      <w:marTop w:val="0"/>
      <w:marBottom w:val="0"/>
      <w:divBdr>
        <w:top w:val="none" w:sz="0" w:space="0" w:color="auto"/>
        <w:left w:val="none" w:sz="0" w:space="0" w:color="auto"/>
        <w:bottom w:val="none" w:sz="0" w:space="0" w:color="auto"/>
        <w:right w:val="none" w:sz="0" w:space="0" w:color="auto"/>
      </w:divBdr>
    </w:div>
    <w:div w:id="1934196285">
      <w:bodyDiv w:val="1"/>
      <w:marLeft w:val="0"/>
      <w:marRight w:val="0"/>
      <w:marTop w:val="0"/>
      <w:marBottom w:val="0"/>
      <w:divBdr>
        <w:top w:val="none" w:sz="0" w:space="0" w:color="auto"/>
        <w:left w:val="none" w:sz="0" w:space="0" w:color="auto"/>
        <w:bottom w:val="none" w:sz="0" w:space="0" w:color="auto"/>
        <w:right w:val="none" w:sz="0" w:space="0" w:color="auto"/>
      </w:divBdr>
      <w:divsChild>
        <w:div w:id="1988774917">
          <w:marLeft w:val="0"/>
          <w:marRight w:val="0"/>
          <w:marTop w:val="0"/>
          <w:marBottom w:val="0"/>
          <w:divBdr>
            <w:top w:val="none" w:sz="0" w:space="0" w:color="auto"/>
            <w:left w:val="none" w:sz="0" w:space="0" w:color="auto"/>
            <w:bottom w:val="none" w:sz="0" w:space="0" w:color="auto"/>
            <w:right w:val="none" w:sz="0" w:space="0" w:color="auto"/>
          </w:divBdr>
          <w:divsChild>
            <w:div w:id="511719771">
              <w:marLeft w:val="0"/>
              <w:marRight w:val="0"/>
              <w:marTop w:val="0"/>
              <w:marBottom w:val="0"/>
              <w:divBdr>
                <w:top w:val="none" w:sz="0" w:space="0" w:color="auto"/>
                <w:left w:val="none" w:sz="0" w:space="0" w:color="auto"/>
                <w:bottom w:val="none" w:sz="0" w:space="0" w:color="auto"/>
                <w:right w:val="none" w:sz="0" w:space="0" w:color="auto"/>
              </w:divBdr>
              <w:divsChild>
                <w:div w:id="197008490">
                  <w:marLeft w:val="0"/>
                  <w:marRight w:val="0"/>
                  <w:marTop w:val="0"/>
                  <w:marBottom w:val="0"/>
                  <w:divBdr>
                    <w:top w:val="none" w:sz="0" w:space="0" w:color="auto"/>
                    <w:left w:val="none" w:sz="0" w:space="0" w:color="auto"/>
                    <w:bottom w:val="none" w:sz="0" w:space="0" w:color="auto"/>
                    <w:right w:val="none" w:sz="0" w:space="0" w:color="auto"/>
                  </w:divBdr>
                  <w:divsChild>
                    <w:div w:id="5947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221534">
      <w:bodyDiv w:val="1"/>
      <w:marLeft w:val="0"/>
      <w:marRight w:val="0"/>
      <w:marTop w:val="0"/>
      <w:marBottom w:val="0"/>
      <w:divBdr>
        <w:top w:val="none" w:sz="0" w:space="0" w:color="auto"/>
        <w:left w:val="none" w:sz="0" w:space="0" w:color="auto"/>
        <w:bottom w:val="none" w:sz="0" w:space="0" w:color="auto"/>
        <w:right w:val="none" w:sz="0" w:space="0" w:color="auto"/>
      </w:divBdr>
    </w:div>
    <w:div w:id="1945796405">
      <w:bodyDiv w:val="1"/>
      <w:marLeft w:val="0"/>
      <w:marRight w:val="0"/>
      <w:marTop w:val="0"/>
      <w:marBottom w:val="0"/>
      <w:divBdr>
        <w:top w:val="none" w:sz="0" w:space="0" w:color="auto"/>
        <w:left w:val="none" w:sz="0" w:space="0" w:color="auto"/>
        <w:bottom w:val="none" w:sz="0" w:space="0" w:color="auto"/>
        <w:right w:val="none" w:sz="0" w:space="0" w:color="auto"/>
      </w:divBdr>
    </w:div>
    <w:div w:id="1963682975">
      <w:bodyDiv w:val="1"/>
      <w:marLeft w:val="0"/>
      <w:marRight w:val="0"/>
      <w:marTop w:val="0"/>
      <w:marBottom w:val="0"/>
      <w:divBdr>
        <w:top w:val="none" w:sz="0" w:space="0" w:color="auto"/>
        <w:left w:val="none" w:sz="0" w:space="0" w:color="auto"/>
        <w:bottom w:val="none" w:sz="0" w:space="0" w:color="auto"/>
        <w:right w:val="none" w:sz="0" w:space="0" w:color="auto"/>
      </w:divBdr>
      <w:divsChild>
        <w:div w:id="589118863">
          <w:marLeft w:val="691"/>
          <w:marRight w:val="0"/>
          <w:marTop w:val="100"/>
          <w:marBottom w:val="0"/>
          <w:divBdr>
            <w:top w:val="none" w:sz="0" w:space="0" w:color="auto"/>
            <w:left w:val="none" w:sz="0" w:space="0" w:color="auto"/>
            <w:bottom w:val="none" w:sz="0" w:space="0" w:color="auto"/>
            <w:right w:val="none" w:sz="0" w:space="0" w:color="auto"/>
          </w:divBdr>
        </w:div>
        <w:div w:id="1019896718">
          <w:marLeft w:val="691"/>
          <w:marRight w:val="0"/>
          <w:marTop w:val="100"/>
          <w:marBottom w:val="0"/>
          <w:divBdr>
            <w:top w:val="none" w:sz="0" w:space="0" w:color="auto"/>
            <w:left w:val="none" w:sz="0" w:space="0" w:color="auto"/>
            <w:bottom w:val="none" w:sz="0" w:space="0" w:color="auto"/>
            <w:right w:val="none" w:sz="0" w:space="0" w:color="auto"/>
          </w:divBdr>
        </w:div>
      </w:divsChild>
    </w:div>
    <w:div w:id="1993946012">
      <w:bodyDiv w:val="1"/>
      <w:marLeft w:val="0"/>
      <w:marRight w:val="0"/>
      <w:marTop w:val="0"/>
      <w:marBottom w:val="0"/>
      <w:divBdr>
        <w:top w:val="none" w:sz="0" w:space="0" w:color="auto"/>
        <w:left w:val="none" w:sz="0" w:space="0" w:color="auto"/>
        <w:bottom w:val="none" w:sz="0" w:space="0" w:color="auto"/>
        <w:right w:val="none" w:sz="0" w:space="0" w:color="auto"/>
      </w:divBdr>
    </w:div>
    <w:div w:id="1995330101">
      <w:bodyDiv w:val="1"/>
      <w:marLeft w:val="0"/>
      <w:marRight w:val="0"/>
      <w:marTop w:val="0"/>
      <w:marBottom w:val="0"/>
      <w:divBdr>
        <w:top w:val="none" w:sz="0" w:space="0" w:color="auto"/>
        <w:left w:val="none" w:sz="0" w:space="0" w:color="auto"/>
        <w:bottom w:val="none" w:sz="0" w:space="0" w:color="auto"/>
        <w:right w:val="none" w:sz="0" w:space="0" w:color="auto"/>
      </w:divBdr>
    </w:div>
    <w:div w:id="1995336599">
      <w:bodyDiv w:val="1"/>
      <w:marLeft w:val="0"/>
      <w:marRight w:val="0"/>
      <w:marTop w:val="0"/>
      <w:marBottom w:val="0"/>
      <w:divBdr>
        <w:top w:val="none" w:sz="0" w:space="0" w:color="auto"/>
        <w:left w:val="none" w:sz="0" w:space="0" w:color="auto"/>
        <w:bottom w:val="none" w:sz="0" w:space="0" w:color="auto"/>
        <w:right w:val="none" w:sz="0" w:space="0" w:color="auto"/>
      </w:divBdr>
    </w:div>
    <w:div w:id="1995793069">
      <w:bodyDiv w:val="1"/>
      <w:marLeft w:val="0"/>
      <w:marRight w:val="0"/>
      <w:marTop w:val="0"/>
      <w:marBottom w:val="0"/>
      <w:divBdr>
        <w:top w:val="none" w:sz="0" w:space="0" w:color="auto"/>
        <w:left w:val="none" w:sz="0" w:space="0" w:color="auto"/>
        <w:bottom w:val="none" w:sz="0" w:space="0" w:color="auto"/>
        <w:right w:val="none" w:sz="0" w:space="0" w:color="auto"/>
      </w:divBdr>
    </w:div>
    <w:div w:id="1998878237">
      <w:bodyDiv w:val="1"/>
      <w:marLeft w:val="0"/>
      <w:marRight w:val="0"/>
      <w:marTop w:val="0"/>
      <w:marBottom w:val="0"/>
      <w:divBdr>
        <w:top w:val="none" w:sz="0" w:space="0" w:color="auto"/>
        <w:left w:val="none" w:sz="0" w:space="0" w:color="auto"/>
        <w:bottom w:val="none" w:sz="0" w:space="0" w:color="auto"/>
        <w:right w:val="none" w:sz="0" w:space="0" w:color="auto"/>
      </w:divBdr>
    </w:div>
    <w:div w:id="2014601530">
      <w:bodyDiv w:val="1"/>
      <w:marLeft w:val="0"/>
      <w:marRight w:val="0"/>
      <w:marTop w:val="0"/>
      <w:marBottom w:val="0"/>
      <w:divBdr>
        <w:top w:val="none" w:sz="0" w:space="0" w:color="auto"/>
        <w:left w:val="none" w:sz="0" w:space="0" w:color="auto"/>
        <w:bottom w:val="none" w:sz="0" w:space="0" w:color="auto"/>
        <w:right w:val="none" w:sz="0" w:space="0" w:color="auto"/>
      </w:divBdr>
    </w:div>
    <w:div w:id="2021930140">
      <w:bodyDiv w:val="1"/>
      <w:marLeft w:val="0"/>
      <w:marRight w:val="0"/>
      <w:marTop w:val="0"/>
      <w:marBottom w:val="0"/>
      <w:divBdr>
        <w:top w:val="none" w:sz="0" w:space="0" w:color="auto"/>
        <w:left w:val="none" w:sz="0" w:space="0" w:color="auto"/>
        <w:bottom w:val="none" w:sz="0" w:space="0" w:color="auto"/>
        <w:right w:val="none" w:sz="0" w:space="0" w:color="auto"/>
      </w:divBdr>
    </w:div>
    <w:div w:id="2034454261">
      <w:bodyDiv w:val="1"/>
      <w:marLeft w:val="0"/>
      <w:marRight w:val="0"/>
      <w:marTop w:val="0"/>
      <w:marBottom w:val="0"/>
      <w:divBdr>
        <w:top w:val="none" w:sz="0" w:space="0" w:color="auto"/>
        <w:left w:val="none" w:sz="0" w:space="0" w:color="auto"/>
        <w:bottom w:val="none" w:sz="0" w:space="0" w:color="auto"/>
        <w:right w:val="none" w:sz="0" w:space="0" w:color="auto"/>
      </w:divBdr>
    </w:div>
    <w:div w:id="2084520829">
      <w:bodyDiv w:val="1"/>
      <w:marLeft w:val="0"/>
      <w:marRight w:val="0"/>
      <w:marTop w:val="0"/>
      <w:marBottom w:val="0"/>
      <w:divBdr>
        <w:top w:val="none" w:sz="0" w:space="0" w:color="auto"/>
        <w:left w:val="none" w:sz="0" w:space="0" w:color="auto"/>
        <w:bottom w:val="none" w:sz="0" w:space="0" w:color="auto"/>
        <w:right w:val="none" w:sz="0" w:space="0" w:color="auto"/>
      </w:divBdr>
    </w:div>
    <w:div w:id="2100176496">
      <w:bodyDiv w:val="1"/>
      <w:marLeft w:val="0"/>
      <w:marRight w:val="0"/>
      <w:marTop w:val="0"/>
      <w:marBottom w:val="0"/>
      <w:divBdr>
        <w:top w:val="none" w:sz="0" w:space="0" w:color="auto"/>
        <w:left w:val="none" w:sz="0" w:space="0" w:color="auto"/>
        <w:bottom w:val="none" w:sz="0" w:space="0" w:color="auto"/>
        <w:right w:val="none" w:sz="0" w:space="0" w:color="auto"/>
      </w:divBdr>
    </w:div>
    <w:div w:id="2101634550">
      <w:bodyDiv w:val="1"/>
      <w:marLeft w:val="0"/>
      <w:marRight w:val="0"/>
      <w:marTop w:val="0"/>
      <w:marBottom w:val="0"/>
      <w:divBdr>
        <w:top w:val="none" w:sz="0" w:space="0" w:color="auto"/>
        <w:left w:val="none" w:sz="0" w:space="0" w:color="auto"/>
        <w:bottom w:val="none" w:sz="0" w:space="0" w:color="auto"/>
        <w:right w:val="none" w:sz="0" w:space="0" w:color="auto"/>
      </w:divBdr>
    </w:div>
    <w:div w:id="2107654297">
      <w:bodyDiv w:val="1"/>
      <w:marLeft w:val="0"/>
      <w:marRight w:val="0"/>
      <w:marTop w:val="0"/>
      <w:marBottom w:val="0"/>
      <w:divBdr>
        <w:top w:val="none" w:sz="0" w:space="0" w:color="auto"/>
        <w:left w:val="none" w:sz="0" w:space="0" w:color="auto"/>
        <w:bottom w:val="none" w:sz="0" w:space="0" w:color="auto"/>
        <w:right w:val="none" w:sz="0" w:space="0" w:color="auto"/>
      </w:divBdr>
      <w:divsChild>
        <w:div w:id="46971355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117141485">
      <w:bodyDiv w:val="1"/>
      <w:marLeft w:val="0"/>
      <w:marRight w:val="0"/>
      <w:marTop w:val="0"/>
      <w:marBottom w:val="0"/>
      <w:divBdr>
        <w:top w:val="none" w:sz="0" w:space="0" w:color="auto"/>
        <w:left w:val="none" w:sz="0" w:space="0" w:color="auto"/>
        <w:bottom w:val="none" w:sz="0" w:space="0" w:color="auto"/>
        <w:right w:val="none" w:sz="0" w:space="0" w:color="auto"/>
      </w:divBdr>
    </w:div>
    <w:div w:id="2136168180">
      <w:bodyDiv w:val="1"/>
      <w:marLeft w:val="0"/>
      <w:marRight w:val="0"/>
      <w:marTop w:val="0"/>
      <w:marBottom w:val="0"/>
      <w:divBdr>
        <w:top w:val="none" w:sz="0" w:space="0" w:color="auto"/>
        <w:left w:val="none" w:sz="0" w:space="0" w:color="auto"/>
        <w:bottom w:val="none" w:sz="0" w:space="0" w:color="auto"/>
        <w:right w:val="none" w:sz="0" w:space="0" w:color="auto"/>
      </w:divBdr>
    </w:div>
    <w:div w:id="2147114267">
      <w:bodyDiv w:val="1"/>
      <w:marLeft w:val="0"/>
      <w:marRight w:val="0"/>
      <w:marTop w:val="0"/>
      <w:marBottom w:val="0"/>
      <w:divBdr>
        <w:top w:val="none" w:sz="0" w:space="0" w:color="auto"/>
        <w:left w:val="none" w:sz="0" w:space="0" w:color="auto"/>
        <w:bottom w:val="none" w:sz="0" w:space="0" w:color="auto"/>
        <w:right w:val="none" w:sz="0" w:space="0" w:color="auto"/>
      </w:divBdr>
    </w:div>
    <w:div w:id="2147311483">
      <w:bodyDiv w:val="1"/>
      <w:marLeft w:val="0"/>
      <w:marRight w:val="0"/>
      <w:marTop w:val="0"/>
      <w:marBottom w:val="0"/>
      <w:divBdr>
        <w:top w:val="none" w:sz="0" w:space="0" w:color="auto"/>
        <w:left w:val="none" w:sz="0" w:space="0" w:color="auto"/>
        <w:bottom w:val="none" w:sz="0" w:space="0" w:color="auto"/>
        <w:right w:val="none" w:sz="0" w:space="0" w:color="auto"/>
      </w:divBdr>
      <w:divsChild>
        <w:div w:id="390546867">
          <w:marLeft w:val="0"/>
          <w:marRight w:val="0"/>
          <w:marTop w:val="0"/>
          <w:marBottom w:val="0"/>
          <w:divBdr>
            <w:top w:val="none" w:sz="0" w:space="0" w:color="auto"/>
            <w:left w:val="none" w:sz="0" w:space="0" w:color="auto"/>
            <w:bottom w:val="none" w:sz="0" w:space="0" w:color="auto"/>
            <w:right w:val="none" w:sz="0" w:space="0" w:color="auto"/>
          </w:divBdr>
          <w:divsChild>
            <w:div w:id="51075636">
              <w:marLeft w:val="0"/>
              <w:marRight w:val="0"/>
              <w:marTop w:val="0"/>
              <w:marBottom w:val="0"/>
              <w:divBdr>
                <w:top w:val="none" w:sz="0" w:space="0" w:color="auto"/>
                <w:left w:val="none" w:sz="0" w:space="0" w:color="auto"/>
                <w:bottom w:val="none" w:sz="0" w:space="0" w:color="auto"/>
                <w:right w:val="none" w:sz="0" w:space="0" w:color="auto"/>
              </w:divBdr>
              <w:divsChild>
                <w:div w:id="1173497135">
                  <w:marLeft w:val="105"/>
                  <w:marRight w:val="0"/>
                  <w:marTop w:val="0"/>
                  <w:marBottom w:val="0"/>
                  <w:divBdr>
                    <w:top w:val="none" w:sz="0" w:space="0" w:color="auto"/>
                    <w:left w:val="none" w:sz="0" w:space="0" w:color="auto"/>
                    <w:bottom w:val="none" w:sz="0" w:space="0" w:color="auto"/>
                    <w:right w:val="none" w:sz="0" w:space="0" w:color="auto"/>
                  </w:divBdr>
                  <w:divsChild>
                    <w:div w:id="1610166477">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sites/default/files/documents/2025-06/Halduskoormuse%20tasakaalustamise%20juhis.pdf"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yperlink" Target="https://www.riigiteataja.ee/akt/13320295"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yperlink" Target="mailto:tiina@luisa.ee"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marju.aibast@siseministeerium.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riigiteataja.ee/akt/23982"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226092017002" TargetMode="External"/><Relationship Id="rId13" Type="http://schemas.openxmlformats.org/officeDocument/2006/relationships/hyperlink" Target="https://www.stat.ee/et/uudised/seni-suurim-ja-terviklikum-suhteuuring-paljastab-eesti-inimene-kogeb-enim-vagivalda-just-paarisuhtes" TargetMode="External"/><Relationship Id="rId18" Type="http://schemas.openxmlformats.org/officeDocument/2006/relationships/hyperlink" Target="https://www.just.ee/kuritegevus2023/vagivallakuriteod/" TargetMode="External"/><Relationship Id="rId3" Type="http://schemas.openxmlformats.org/officeDocument/2006/relationships/hyperlink" Target="https://www.riigiteataja.ee/akt/115052015002?leiaKehtiv" TargetMode="External"/><Relationship Id="rId21" Type="http://schemas.openxmlformats.org/officeDocument/2006/relationships/hyperlink" Target="https://www.riigiteataja.ee/akt/109012025005" TargetMode="External"/><Relationship Id="rId7" Type="http://schemas.openxmlformats.org/officeDocument/2006/relationships/hyperlink" Target="https://rm.coe.int/grevio-inf-2022-32-eng-final-report-on-estonia-publication/1680a8fcc2?fbclid=IwAR2ndBULCwEjrBYy3X9Ob3iADoYSZVZdXHZoVTLG8pJAhbcQNWACxfE3-fc" TargetMode="External"/><Relationship Id="rId12" Type="http://schemas.openxmlformats.org/officeDocument/2006/relationships/hyperlink" Target="https://www.palunabi.ee/et/artiklid/ohvriabist-tuge-saanud-abivajajate-arv-pusib-korgena" TargetMode="External"/><Relationship Id="rId17" Type="http://schemas.openxmlformats.org/officeDocument/2006/relationships/hyperlink" Target="https://www.riigikohus.ee/lahendid?asjaNr=3-4-1-2-05" TargetMode="External"/><Relationship Id="rId2" Type="http://schemas.openxmlformats.org/officeDocument/2006/relationships/hyperlink" Target="https://www.riigiteataja.ee/akt/106012023001?leiaKehtiv" TargetMode="External"/><Relationship Id="rId16" Type="http://schemas.openxmlformats.org/officeDocument/2006/relationships/hyperlink" Target="https://www.riigikogu.ee/tegevus/eelnoud/eelnou/60f3902f-47aa-43c5-b28f-88101027e454/" TargetMode="External"/><Relationship Id="rId20" Type="http://schemas.openxmlformats.org/officeDocument/2006/relationships/hyperlink" Target="https://www.riigikontroll.ee/Portals/0/Upload/RVKS2020/RVKS_06.11.2020_TRYKKI_LOPP.pdf" TargetMode="External"/><Relationship Id="rId1" Type="http://schemas.openxmlformats.org/officeDocument/2006/relationships/hyperlink" Target="https://www.riigiteataja.ee/akt/105072025012" TargetMode="External"/><Relationship Id="rId6" Type="http://schemas.openxmlformats.org/officeDocument/2006/relationships/hyperlink" Target="https://www.riigiteataja.ee/akt/116102021004" TargetMode="External"/><Relationship Id="rId11" Type="http://schemas.openxmlformats.org/officeDocument/2006/relationships/hyperlink" Target="https://www.stat.ee/et/uudised/seni-suurim-ja-terviklikum-suhteuuring-paljastab-eesti-inimene-kogeb-enim-vagivalda-just-paarisuhtes" TargetMode="External"/><Relationship Id="rId5" Type="http://schemas.openxmlformats.org/officeDocument/2006/relationships/hyperlink" Target="https://eelnoud.valitsus.ee/main/mount/docList/5fa182b8-0c02-47b6-aeb2-d5d5c6dafe98" TargetMode="External"/><Relationship Id="rId15" Type="http://schemas.openxmlformats.org/officeDocument/2006/relationships/hyperlink" Target="https://www.just.ee/kuritegevus2023/perevagivald-ja-ahistamine/" TargetMode="External"/><Relationship Id="rId10" Type="http://schemas.openxmlformats.org/officeDocument/2006/relationships/hyperlink" Target="https://www.riigikogu.ee/tegevus/eelnoud/eelnou/60f3902f-47aa-43c5-b28f-88101027e454/" TargetMode="External"/><Relationship Id="rId19" Type="http://schemas.openxmlformats.org/officeDocument/2006/relationships/hyperlink" Target="https://www.riigiteataja.ee/akt/110102017013?leiaKehtiv" TargetMode="External"/><Relationship Id="rId4" Type="http://schemas.openxmlformats.org/officeDocument/2006/relationships/hyperlink" Target="https://www.siseministeerium.ee/stak2030" TargetMode="External"/><Relationship Id="rId9" Type="http://schemas.openxmlformats.org/officeDocument/2006/relationships/hyperlink" Target="https://www.justdigi.ee/sites/default/files/documents/2024-02/GREVIO%20l%c3%a4hteolukorra%20hindamisaruanne_Eesti_2022.pdf" TargetMode="External"/><Relationship Id="rId14" Type="http://schemas.openxmlformats.org/officeDocument/2006/relationships/hyperlink" Target="https://fra.europa.eu/et/publication/2020/naistevastane-vagivald-euroopa-liitu-holmav-uuring-tulemuste-kokkuvote" TargetMode="External"/><Relationship Id="rId22" Type="http://schemas.openxmlformats.org/officeDocument/2006/relationships/hyperlink" Target="https://www.riigiteataja.ee/akt/1120620250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49818611a30368bb42965e06a725bc0c">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d109d2dad8195450cc9717b13fd224e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36FFAA-521E-44F2-9A23-D54CE99F302D}">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88A8F6C5-5791-4EE3-AB70-EBB8C36EF4AF}">
  <ds:schemaRefs>
    <ds:schemaRef ds:uri="http://schemas.openxmlformats.org/officeDocument/2006/bibliography"/>
  </ds:schemaRefs>
</ds:datastoreItem>
</file>

<file path=customXml/itemProps3.xml><?xml version="1.0" encoding="utf-8"?>
<ds:datastoreItem xmlns:ds="http://schemas.openxmlformats.org/officeDocument/2006/customXml" ds:itemID="{DBD989F9-FDF1-4E52-B4D4-BE2DFFEB3721}">
  <ds:schemaRefs>
    <ds:schemaRef ds:uri="http://schemas.openxmlformats.org/officeDocument/2006/bibliography"/>
  </ds:schemaRefs>
</ds:datastoreItem>
</file>

<file path=customXml/itemProps4.xml><?xml version="1.0" encoding="utf-8"?>
<ds:datastoreItem xmlns:ds="http://schemas.openxmlformats.org/officeDocument/2006/customXml" ds:itemID="{AD86DF86-C56B-4D93-AC62-1BECE03645DE}">
  <ds:schemaRefs>
    <ds:schemaRef ds:uri="http://schemas.microsoft.com/sharepoint/v3/contenttype/forms"/>
  </ds:schemaRefs>
</ds:datastoreItem>
</file>

<file path=customXml/itemProps5.xml><?xml version="1.0" encoding="utf-8"?>
<ds:datastoreItem xmlns:ds="http://schemas.openxmlformats.org/officeDocument/2006/customXml" ds:itemID="{88158DD9-4B32-412E-8E01-B85CD0298F0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Riigikogu</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 peatükk</dc:title>
  <dc:creator>Marju Aibast</dc:creator>
  <cp:lastModifiedBy>Markus Ühtigi - JUSTDIGI</cp:lastModifiedBy>
  <cp:revision>34</cp:revision>
  <cp:lastPrinted>2016-03-09T06:12:00Z</cp:lastPrinted>
  <dcterms:created xsi:type="dcterms:W3CDTF">2025-10-20T09:08:00Z</dcterms:created>
  <dcterms:modified xsi:type="dcterms:W3CDTF">2025-10-27T08:37:28Z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2025-10-23T12:45:47Z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1a2b523c-87b4-4c6f-94be-bbfe085c1aac</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